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08D" w:rsidRPr="00490F1C" w:rsidRDefault="0095508D" w:rsidP="0095508D">
      <w:pPr>
        <w:pStyle w:val="Tekstpodstawowy"/>
        <w:jc w:val="right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>załącznik nr 1</w:t>
      </w:r>
      <w:r>
        <w:rPr>
          <w:rFonts w:ascii="Times New Roman" w:hAnsi="Times New Roman" w:cs="Times New Roman"/>
        </w:rPr>
        <w:t>0</w:t>
      </w:r>
      <w:r w:rsidRPr="00490F1C">
        <w:rPr>
          <w:rFonts w:ascii="Times New Roman" w:hAnsi="Times New Roman" w:cs="Times New Roman"/>
        </w:rPr>
        <w:t xml:space="preserve"> do umowy nr SKM -……./1</w:t>
      </w:r>
      <w:bookmarkStart w:id="0" w:name="_GoBack"/>
      <w:bookmarkEnd w:id="0"/>
      <w:r w:rsidR="000E2F5B">
        <w:rPr>
          <w:rFonts w:ascii="Times New Roman" w:hAnsi="Times New Roman" w:cs="Times New Roman"/>
        </w:rPr>
        <w:t>7</w:t>
      </w:r>
    </w:p>
    <w:p w:rsidR="0095508D" w:rsidRPr="00490F1C" w:rsidRDefault="0095508D" w:rsidP="0095508D">
      <w:pPr>
        <w:pStyle w:val="Tekstpodstawowy"/>
        <w:jc w:val="both"/>
        <w:rPr>
          <w:rFonts w:ascii="Times New Roman" w:hAnsi="Times New Roman" w:cs="Times New Roman"/>
        </w:rPr>
      </w:pPr>
    </w:p>
    <w:p w:rsidR="0095508D" w:rsidRPr="00490F1C" w:rsidRDefault="0095508D" w:rsidP="0095508D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wzór pieczątki</w:t>
      </w:r>
    </w:p>
    <w:p w:rsidR="0095508D" w:rsidRPr="00490F1C" w:rsidRDefault="0095508D" w:rsidP="0095508D">
      <w:pPr>
        <w:pStyle w:val="Tekstpodstawowy"/>
        <w:rPr>
          <w:rFonts w:ascii="Times New Roman" w:hAnsi="Times New Roman" w:cs="Times New Roman"/>
          <w:b/>
        </w:rPr>
      </w:pPr>
    </w:p>
    <w:p w:rsidR="0095508D" w:rsidRPr="00490F1C" w:rsidRDefault="0095508D" w:rsidP="0095508D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PKP Szybka Kolej Miejska w Trójmieście sp. z o.o.</w:t>
      </w:r>
    </w:p>
    <w:p w:rsidR="0095508D" w:rsidRPr="00490F1C" w:rsidRDefault="0095508D" w:rsidP="0095508D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Nazwa Wykonawcy</w:t>
      </w:r>
    </w:p>
    <w:p w:rsidR="0095508D" w:rsidRPr="00490F1C" w:rsidRDefault="0095508D" w:rsidP="0095508D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Numer kasy</w:t>
      </w:r>
    </w:p>
    <w:p w:rsidR="0095508D" w:rsidRPr="00490F1C" w:rsidRDefault="0095508D" w:rsidP="0095508D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Nazwa Kasy</w:t>
      </w:r>
    </w:p>
    <w:p w:rsidR="0095508D" w:rsidRDefault="0095508D" w:rsidP="0095508D">
      <w:pPr>
        <w:pStyle w:val="Tekstpodstawowy"/>
        <w:jc w:val="center"/>
        <w:rPr>
          <w:rFonts w:ascii="Times New Roman" w:hAnsi="Times New Roman" w:cs="Times New Roman"/>
          <w:b/>
        </w:rPr>
      </w:pPr>
    </w:p>
    <w:p w:rsidR="000546EE" w:rsidRDefault="000E2F5B"/>
    <w:sectPr w:rsidR="000546EE" w:rsidSect="009B6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libri Light">
    <w:altName w:val="Segoe U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B7C22"/>
    <w:rsid w:val="000E2F5B"/>
    <w:rsid w:val="001B7C22"/>
    <w:rsid w:val="00564E13"/>
    <w:rsid w:val="00726EC3"/>
    <w:rsid w:val="008D737D"/>
    <w:rsid w:val="0095508D"/>
    <w:rsid w:val="009B6FB0"/>
    <w:rsid w:val="00E84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F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uiPriority w:val="99"/>
    <w:rsid w:val="0095508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95508D"/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7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73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Kozłowska</dc:creator>
  <cp:keywords/>
  <dc:description/>
  <cp:lastModifiedBy>sszlendak</cp:lastModifiedBy>
  <cp:revision>5</cp:revision>
  <cp:lastPrinted>2016-10-21T05:32:00Z</cp:lastPrinted>
  <dcterms:created xsi:type="dcterms:W3CDTF">2015-04-28T06:48:00Z</dcterms:created>
  <dcterms:modified xsi:type="dcterms:W3CDTF">2016-10-21T05:32:00Z</dcterms:modified>
</cp:coreProperties>
</file>