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PKP SZYBKA KOLEJ MIEJSKA</w:t>
      </w:r>
    </w:p>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W TRÓJMIEŚCIE SP. Z O.O.</w:t>
      </w:r>
    </w:p>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UL. MORSKA 350 A</w:t>
      </w:r>
    </w:p>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81-002 GDYNIA</w:t>
      </w:r>
    </w:p>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TEL.: 58 721 28 20</w:t>
      </w:r>
    </w:p>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FAX: 58 721 29 66</w:t>
      </w: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jc w:val="center"/>
        <w:rPr>
          <w:rFonts w:ascii="Times New Roman" w:eastAsia="Times New Roman" w:hAnsi="Times New Roman" w:cs="Times New Roman"/>
          <w:b/>
          <w:sz w:val="32"/>
          <w:szCs w:val="20"/>
          <w:lang w:eastAsia="pl-PL"/>
        </w:rPr>
      </w:pPr>
      <w:r w:rsidRPr="009C2BAB">
        <w:rPr>
          <w:rFonts w:ascii="Times New Roman" w:eastAsia="Times New Roman" w:hAnsi="Times New Roman" w:cs="Times New Roman"/>
          <w:b/>
          <w:sz w:val="32"/>
          <w:szCs w:val="20"/>
          <w:lang w:eastAsia="pl-PL"/>
        </w:rPr>
        <w:t xml:space="preserve">ZNAK: SKMMU.086.38.19 </w:t>
      </w:r>
      <w:r w:rsidRPr="009C2BAB">
        <w:rPr>
          <w:rFonts w:ascii="Times New Roman" w:eastAsia="Times New Roman" w:hAnsi="Times New Roman" w:cs="Times New Roman"/>
          <w:b/>
          <w:sz w:val="32"/>
          <w:szCs w:val="20"/>
          <w:lang w:eastAsia="pl-PL"/>
        </w:rPr>
        <w:tab/>
        <w:t xml:space="preserve">               LUTY 2020 ROK</w:t>
      </w:r>
    </w:p>
    <w:p w:rsidR="009C2BAB" w:rsidRPr="009C2BAB" w:rsidRDefault="009C2BAB" w:rsidP="009C2BAB">
      <w:pPr>
        <w:spacing w:after="0" w:line="240" w:lineRule="auto"/>
        <w:jc w:val="center"/>
        <w:rPr>
          <w:rFonts w:ascii="Times New Roman" w:eastAsia="Times New Roman" w:hAnsi="Times New Roman" w:cs="Times New Roman"/>
          <w:b/>
          <w:sz w:val="40"/>
          <w:szCs w:val="20"/>
          <w:lang w:eastAsia="pl-PL"/>
        </w:rPr>
      </w:pPr>
      <w:r w:rsidRPr="009C2BAB">
        <w:rPr>
          <w:rFonts w:ascii="Times New Roman" w:eastAsia="Times New Roman" w:hAnsi="Times New Roman" w:cs="Times New Roman"/>
          <w:b/>
          <w:sz w:val="40"/>
          <w:szCs w:val="20"/>
          <w:lang w:eastAsia="pl-PL"/>
        </w:rPr>
        <w:t>SPECYFIKACJA ISTOTNYCH  WARUNKÓW ZAMÓWIENIA</w:t>
      </w: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jc w:val="center"/>
        <w:rPr>
          <w:rFonts w:ascii="Times New Roman" w:eastAsia="Times New Roman" w:hAnsi="Times New Roman" w:cs="Times New Roman"/>
          <w:b/>
          <w:sz w:val="32"/>
          <w:szCs w:val="20"/>
          <w:lang w:eastAsia="pl-PL"/>
        </w:rPr>
      </w:pPr>
      <w:r w:rsidRPr="009C2BAB">
        <w:rPr>
          <w:rFonts w:ascii="Times New Roman" w:eastAsia="Times New Roman" w:hAnsi="Times New Roman" w:cs="Times New Roman"/>
          <w:b/>
          <w:sz w:val="32"/>
          <w:szCs w:val="20"/>
          <w:lang w:eastAsia="pl-PL"/>
        </w:rPr>
        <w:t xml:space="preserve">ZATWIERDZONA PRZEZ: Zarząd PKP Szybka Kolej Miejska </w:t>
      </w:r>
      <w:r w:rsidRPr="009C2BAB">
        <w:rPr>
          <w:rFonts w:ascii="Times New Roman" w:eastAsia="Times New Roman" w:hAnsi="Times New Roman" w:cs="Times New Roman"/>
          <w:b/>
          <w:sz w:val="32"/>
          <w:szCs w:val="20"/>
          <w:lang w:eastAsia="pl-PL"/>
        </w:rPr>
        <w:br/>
        <w:t xml:space="preserve">w Trójmieście Sp. z o.o. </w:t>
      </w: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jc w:val="center"/>
        <w:rPr>
          <w:rFonts w:ascii="Times New Roman" w:eastAsia="Times New Roman" w:hAnsi="Times New Roman" w:cs="Times New Roman"/>
          <w:b/>
          <w:sz w:val="32"/>
          <w:szCs w:val="20"/>
          <w:lang w:eastAsia="pl-PL"/>
        </w:rPr>
      </w:pPr>
      <w:r w:rsidRPr="009C2BAB">
        <w:rPr>
          <w:rFonts w:ascii="Times New Roman" w:eastAsia="Times New Roman" w:hAnsi="Times New Roman" w:cs="Times New Roman"/>
          <w:b/>
          <w:sz w:val="32"/>
          <w:szCs w:val="20"/>
          <w:lang w:eastAsia="pl-PL"/>
        </w:rPr>
        <w:t>DNIA: 24 lutego 2020 roku</w:t>
      </w:r>
    </w:p>
    <w:p w:rsidR="009C2BAB" w:rsidRPr="009C2BAB" w:rsidRDefault="009C2BAB" w:rsidP="009C2BAB">
      <w:pPr>
        <w:tabs>
          <w:tab w:val="left" w:pos="708"/>
        </w:tabs>
        <w:spacing w:after="0" w:line="240" w:lineRule="auto"/>
        <w:jc w:val="right"/>
        <w:rPr>
          <w:rFonts w:ascii="Times New Roman" w:eastAsia="Times New Roman" w:hAnsi="Times New Roman" w:cs="Times New Roman"/>
          <w:sz w:val="24"/>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 w:val="28"/>
          <w:szCs w:val="28"/>
          <w:lang w:eastAsia="pl-PL"/>
        </w:rPr>
      </w:pPr>
      <w:r w:rsidRPr="009C2BAB">
        <w:rPr>
          <w:rFonts w:ascii="Times New Roman" w:eastAsia="Times New Roman" w:hAnsi="Times New Roman" w:cs="Times New Roman"/>
          <w:b/>
          <w:i/>
          <w:sz w:val="28"/>
          <w:szCs w:val="28"/>
          <w:lang w:eastAsia="pl-PL"/>
        </w:rPr>
        <w:t>dotyczy:</w:t>
      </w:r>
      <w:r w:rsidRPr="009C2BAB">
        <w:rPr>
          <w:rFonts w:ascii="Times New Roman" w:eastAsia="Times New Roman" w:hAnsi="Times New Roman" w:cs="Times New Roman"/>
          <w:b/>
          <w:sz w:val="28"/>
          <w:szCs w:val="28"/>
          <w:lang w:eastAsia="pl-PL"/>
        </w:rPr>
        <w:t xml:space="preserve"> przetargu nieograniczonego na wykonanie zadania pn. „Budowa samoczynnej blokady liniowej na odcinku Gdańsk Wrzeszcz – Gdańsk Oliwa wraz z wdrożeniem, rozruchem i uruchomieniem urządzeń i systemów, a także przekazanie do eksploatacji i użytkowania systemów i urządzeń zrealizowanych w ramach tej inwestycji dla PKP Szybka Kolej Miejska w Trójmieście                Sp. z o. o. - znak: SKMMU.086.38.19</w:t>
      </w:r>
    </w:p>
    <w:p w:rsidR="009C2BAB" w:rsidRPr="009C2BAB" w:rsidRDefault="009C2BAB" w:rsidP="009C2BAB">
      <w:pPr>
        <w:spacing w:after="0" w:line="240" w:lineRule="auto"/>
        <w:jc w:val="both"/>
        <w:rPr>
          <w:rFonts w:ascii="Times New Roman" w:eastAsia="Times New Roman" w:hAnsi="Times New Roman" w:cs="Times New Roman"/>
          <w:b/>
          <w:sz w:val="28"/>
          <w:szCs w:val="28"/>
          <w:lang w:eastAsia="pl-PL"/>
        </w:rPr>
      </w:pPr>
    </w:p>
    <w:p w:rsidR="009C2BAB" w:rsidRPr="009C2BAB" w:rsidRDefault="009C2BAB" w:rsidP="009C2BAB">
      <w:pPr>
        <w:spacing w:after="0" w:line="240" w:lineRule="auto"/>
        <w:jc w:val="both"/>
        <w:rPr>
          <w:rFonts w:ascii="Times New Roman" w:eastAsia="Times New Roman" w:hAnsi="Times New Roman" w:cs="Times New Roman"/>
          <w:b/>
          <w:sz w:val="28"/>
          <w:szCs w:val="28"/>
          <w:lang w:eastAsia="pl-PL"/>
        </w:rPr>
      </w:pPr>
    </w:p>
    <w:p w:rsidR="009C2BAB" w:rsidRPr="009C2BAB" w:rsidRDefault="009C2BAB" w:rsidP="009C2BAB">
      <w:pPr>
        <w:spacing w:after="0" w:line="240" w:lineRule="auto"/>
        <w:jc w:val="both"/>
        <w:rPr>
          <w:rFonts w:ascii="Times New Roman" w:eastAsia="Times New Roman" w:hAnsi="Times New Roman" w:cs="Times New Roman"/>
          <w:b/>
          <w:i/>
          <w:sz w:val="28"/>
          <w:szCs w:val="28"/>
          <w:lang w:eastAsia="pl-PL"/>
        </w:rPr>
      </w:pPr>
      <w:r w:rsidRPr="009C2BAB">
        <w:rPr>
          <w:rFonts w:ascii="Times New Roman" w:eastAsia="Times New Roman" w:hAnsi="Times New Roman" w:cs="Times New Roman"/>
          <w:b/>
          <w:i/>
          <w:sz w:val="28"/>
          <w:szCs w:val="28"/>
          <w:lang w:eastAsia="pl-PL"/>
        </w:rPr>
        <w:t>UWAGA: Niniejsze postępowanie prowadzone jest w oparciu o przepisy</w:t>
      </w:r>
      <w:r w:rsidRPr="009C2BAB">
        <w:rPr>
          <w:rFonts w:ascii="Times New Roman" w:eastAsia="Times New Roman" w:hAnsi="Times New Roman" w:cs="Times New Roman"/>
          <w:sz w:val="28"/>
          <w:szCs w:val="28"/>
          <w:lang w:eastAsia="pl-PL"/>
        </w:rPr>
        <w:t xml:space="preserve"> </w:t>
      </w:r>
      <w:r w:rsidRPr="009C2BAB">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(tj. Dz. U. z 2018 r. poz. 1986 z poźn. zm.)</w:t>
      </w:r>
      <w:r w:rsidRPr="009C2BAB">
        <w:rPr>
          <w:rFonts w:ascii="Times New Roman" w:eastAsia="Times New Roman" w:hAnsi="Times New Roman" w:cs="Times New Roman"/>
          <w:b/>
          <w:bCs/>
          <w:i/>
          <w:iCs/>
          <w:sz w:val="28"/>
          <w:szCs w:val="28"/>
          <w:lang w:eastAsia="pl-PL"/>
        </w:rPr>
        <w:t>*</w:t>
      </w:r>
      <w:r w:rsidRPr="009C2BAB">
        <w:rPr>
          <w:rFonts w:ascii="Times New Roman" w:eastAsia="Times New Roman" w:hAnsi="Times New Roman" w:cs="Times New Roman"/>
          <w:b/>
          <w:i/>
          <w:sz w:val="28"/>
          <w:szCs w:val="28"/>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b/>
          <w:i/>
          <w:sz w:val="28"/>
          <w:szCs w:val="28"/>
          <w:lang w:eastAsia="pl-PL"/>
        </w:rPr>
      </w:pPr>
    </w:p>
    <w:p w:rsidR="009C2BAB" w:rsidRPr="009C2BAB" w:rsidRDefault="009C2BAB" w:rsidP="009C2BAB">
      <w:pPr>
        <w:spacing w:after="0" w:line="240" w:lineRule="auto"/>
        <w:jc w:val="both"/>
        <w:rPr>
          <w:rFonts w:ascii="Times New Roman" w:eastAsia="Times New Roman" w:hAnsi="Times New Roman" w:cs="Times New Roman"/>
          <w:b/>
          <w:i/>
          <w:sz w:val="28"/>
          <w:szCs w:val="28"/>
          <w:lang w:eastAsia="pl-PL"/>
        </w:rPr>
      </w:pPr>
    </w:p>
    <w:p w:rsidR="009C2BAB" w:rsidRPr="009C2BAB" w:rsidRDefault="009C2BAB" w:rsidP="009C2BAB">
      <w:pPr>
        <w:spacing w:after="0" w:line="240" w:lineRule="auto"/>
        <w:jc w:val="both"/>
        <w:rPr>
          <w:rFonts w:ascii="Times New Roman" w:eastAsia="Times New Roman" w:hAnsi="Times New Roman" w:cs="Times New Roman"/>
          <w:b/>
          <w:i/>
          <w:sz w:val="28"/>
          <w:szCs w:val="28"/>
          <w:lang w:eastAsia="pl-PL"/>
        </w:rPr>
      </w:pPr>
      <w:r w:rsidRPr="009C2BAB">
        <w:rPr>
          <w:rFonts w:ascii="Times New Roman" w:eastAsia="Times New Roman" w:hAnsi="Times New Roman" w:cs="Times New Roman"/>
          <w:b/>
          <w:i/>
          <w:sz w:val="28"/>
          <w:szCs w:val="28"/>
          <w:lang w:eastAsia="pl-PL"/>
        </w:rPr>
        <w:t xml:space="preserve">*Przedmiotowy regulamin znajduje się na stronie: </w:t>
      </w:r>
      <w:hyperlink r:id="rId7" w:history="1">
        <w:r w:rsidRPr="009C2BAB">
          <w:rPr>
            <w:rFonts w:ascii="Times New Roman" w:eastAsia="Times New Roman" w:hAnsi="Times New Roman" w:cs="Times New Roman"/>
            <w:b/>
            <w:i/>
            <w:color w:val="0000FF"/>
            <w:sz w:val="28"/>
            <w:szCs w:val="28"/>
            <w:u w:val="single"/>
            <w:lang w:eastAsia="pl-PL"/>
          </w:rPr>
          <w:t>www.skm.pkp.pl</w:t>
        </w:r>
      </w:hyperlink>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u w:val="single"/>
          <w:lang w:eastAsia="pl-PL"/>
        </w:rPr>
      </w:pPr>
      <w:r w:rsidRPr="009C2BAB">
        <w:rPr>
          <w:rFonts w:ascii="Times New Roman" w:eastAsia="Times New Roman" w:hAnsi="Times New Roman" w:cs="Times New Roman"/>
          <w:b/>
          <w:szCs w:val="20"/>
          <w:lang w:eastAsia="pl-PL"/>
        </w:rPr>
        <w:t>I. STRONY ZAMÓWIENIA PUBLICZNEGO.</w:t>
      </w:r>
    </w:p>
    <w:p w:rsidR="009C2BAB" w:rsidRPr="009C2BAB" w:rsidRDefault="009C2BAB" w:rsidP="009C2BAB">
      <w:pPr>
        <w:spacing w:after="0" w:line="240" w:lineRule="auto"/>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b/>
          <w:szCs w:val="20"/>
          <w:u w:val="single"/>
          <w:lang w:eastAsia="pl-PL"/>
        </w:rPr>
        <w:t>1.1.</w:t>
      </w:r>
      <w:r w:rsidRPr="009C2BAB">
        <w:rPr>
          <w:rFonts w:ascii="Times New Roman" w:eastAsia="Times New Roman" w:hAnsi="Times New Roman" w:cs="Times New Roman"/>
          <w:szCs w:val="20"/>
          <w:u w:val="single"/>
          <w:lang w:eastAsia="pl-PL"/>
        </w:rPr>
        <w:t xml:space="preserve"> Zamawiający:</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Zamawiającym w postępowaniu o udzielenie zamówienia publicznego jest:</w:t>
      </w:r>
    </w:p>
    <w:p w:rsidR="009C2BAB" w:rsidRPr="009C2BAB" w:rsidRDefault="009C2BAB" w:rsidP="009C2BAB">
      <w:pPr>
        <w:spacing w:after="0" w:line="240" w:lineRule="auto"/>
        <w:ind w:left="1980"/>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PKP SZYBKA KOLEJ MIEJSKA W TRÓJMIEŚCIE  Sp. z o.o.</w:t>
      </w:r>
    </w:p>
    <w:p w:rsidR="009C2BAB" w:rsidRPr="009C2BAB" w:rsidRDefault="009C2BAB" w:rsidP="009C2BAB">
      <w:pPr>
        <w:spacing w:after="0" w:line="240" w:lineRule="auto"/>
        <w:ind w:left="1980"/>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cs="Times New Roman"/>
            <w:szCs w:val="20"/>
            <w:lang w:eastAsia="pl-PL"/>
          </w:rPr>
          <w:t>350 a</w:t>
        </w:r>
      </w:smartTag>
      <w:r w:rsidRPr="009C2BAB">
        <w:rPr>
          <w:rFonts w:ascii="Times New Roman" w:eastAsia="Times New Roman" w:hAnsi="Times New Roman" w:cs="Times New Roman"/>
          <w:szCs w:val="20"/>
          <w:lang w:eastAsia="pl-PL"/>
        </w:rPr>
        <w:t xml:space="preserve">, </w:t>
      </w:r>
    </w:p>
    <w:p w:rsidR="009C2BAB" w:rsidRPr="009C2BAB" w:rsidRDefault="009C2BAB" w:rsidP="009C2BAB">
      <w:pPr>
        <w:spacing w:after="0" w:line="240" w:lineRule="auto"/>
        <w:ind w:left="1980"/>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81-002 Gdynia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NIP 958-13-70-512, Regon 192488478, Kapitał Zakładowy 165 919 000,00 zł</w:t>
      </w:r>
    </w:p>
    <w:p w:rsidR="009C2BAB" w:rsidRPr="009C2BAB" w:rsidRDefault="009C2BAB" w:rsidP="009C2BAB">
      <w:pPr>
        <w:spacing w:after="0" w:line="240" w:lineRule="auto"/>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b/>
          <w:szCs w:val="20"/>
          <w:u w:val="single"/>
          <w:lang w:eastAsia="pl-PL"/>
        </w:rPr>
        <w:t>1.2.</w:t>
      </w:r>
      <w:r w:rsidRPr="009C2BAB">
        <w:rPr>
          <w:rFonts w:ascii="Times New Roman" w:eastAsia="Times New Roman" w:hAnsi="Times New Roman" w:cs="Times New Roman"/>
          <w:szCs w:val="20"/>
          <w:u w:val="single"/>
          <w:lang w:eastAsia="pl-PL"/>
        </w:rPr>
        <w:t xml:space="preserve"> Wykonawcy:</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O udzielenie niniejszego zamówienia publicznego mogą ubiegać się Wykonawcy spełniający warunki określone w </w:t>
      </w:r>
      <w:bookmarkStart w:id="0" w:name="_Hlk33100538"/>
      <w:r w:rsidRPr="009C2BAB">
        <w:rPr>
          <w:rFonts w:ascii="Times New Roman" w:eastAsia="Times New Roman" w:hAnsi="Times New Roman" w:cs="Times New Roman"/>
          <w:szCs w:val="20"/>
          <w:lang w:eastAsia="pl-PL"/>
        </w:rPr>
        <w:t>§</w:t>
      </w:r>
      <w:bookmarkEnd w:id="0"/>
      <w:r w:rsidRPr="009C2BAB">
        <w:rPr>
          <w:rFonts w:ascii="Times New Roman" w:eastAsia="Times New Roman" w:hAnsi="Times New Roman" w:cs="Times New Roman"/>
          <w:szCs w:val="20"/>
          <w:lang w:eastAsia="pl-PL"/>
        </w:rPr>
        <w:t xml:space="preserve"> 11 ust.1 Regulaminu udzielania przez PKP Szybka Kolej Miejska w Trójmieście Sp. z o.o.  zamówień sektorowych podprogowych na roboty budowlane, dostawy i usługi, o których mowa w art. 132 Prawa zamówień publicznych, zwanego dalej Regulaminem oraz w niniejszej Specyfikacji Istotnych Warunków Zamówienia.</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II. SPOSÓB PRZYGOTOWANIA OFERTY.</w:t>
      </w: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2.1. </w:t>
      </w:r>
      <w:r w:rsidRPr="009C2BAB">
        <w:rPr>
          <w:rFonts w:ascii="Times New Roman" w:eastAsia="Times New Roman" w:hAnsi="Times New Roman" w:cs="Times New Roman"/>
          <w:szCs w:val="20"/>
          <w:lang w:eastAsia="pl-PL"/>
        </w:rPr>
        <w:t>Ofertę  należy przedstawić zgodnie z wymaganiami określonymi w Specyfikacji Istotnych Warunków Zamówienia (zwaną dalej: SIWZ).</w:t>
      </w: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2.2.  </w:t>
      </w:r>
      <w:r w:rsidRPr="009C2BAB">
        <w:rPr>
          <w:rFonts w:ascii="Times New Roman" w:eastAsia="Times New Roman" w:hAnsi="Times New Roman" w:cs="Times New Roman"/>
          <w:szCs w:val="20"/>
          <w:lang w:eastAsia="pl-PL"/>
        </w:rPr>
        <w:t>Wszelkie koszty związane z przygotowaniem i złożeniem oferty ponoszą Wykonawcy.</w:t>
      </w: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2.3.</w:t>
      </w:r>
      <w:r w:rsidRPr="009C2BAB">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2.4.</w:t>
      </w:r>
      <w:r w:rsidRPr="009C2BAB">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9C2BAB" w:rsidRPr="009C2BAB" w:rsidTr="00175067">
        <w:tc>
          <w:tcPr>
            <w:tcW w:w="4498" w:type="dxa"/>
            <w:shd w:val="clear" w:color="auto" w:fill="auto"/>
          </w:tcPr>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u w:val="single"/>
                <w:lang w:eastAsia="pl-PL"/>
              </w:rPr>
              <w:t>WYKONAWCA</w:t>
            </w:r>
            <w:r w:rsidRPr="009C2BAB">
              <w:rPr>
                <w:rFonts w:ascii="Times New Roman" w:eastAsia="Times New Roman" w:hAnsi="Times New Roman" w:cs="Times New Roman"/>
                <w:lang w:eastAsia="pl-PL"/>
              </w:rPr>
              <w:t>: (nazwa i adres)</w:t>
            </w: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b/>
                <w:u w:val="single"/>
                <w:lang w:eastAsia="pl-PL"/>
              </w:rPr>
            </w:pPr>
            <w:r w:rsidRPr="009C2BAB">
              <w:rPr>
                <w:rFonts w:ascii="Times New Roman" w:eastAsia="Times New Roman" w:hAnsi="Times New Roman" w:cs="Times New Roman"/>
                <w:b/>
                <w:u w:val="single"/>
                <w:lang w:eastAsia="pl-PL"/>
              </w:rPr>
              <w:t>ZAMAWIAJĄCY:</w:t>
            </w:r>
          </w:p>
          <w:p w:rsidR="009C2BAB" w:rsidRPr="009C2BAB" w:rsidRDefault="009C2BAB" w:rsidP="009C2BAB">
            <w:pPr>
              <w:spacing w:after="0" w:line="240" w:lineRule="auto"/>
              <w:jc w:val="center"/>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PKP Szybka Kolej Miejska</w:t>
            </w:r>
          </w:p>
          <w:p w:rsidR="009C2BAB" w:rsidRPr="009C2BAB" w:rsidRDefault="009C2BAB" w:rsidP="009C2BAB">
            <w:pPr>
              <w:spacing w:after="0" w:line="240" w:lineRule="auto"/>
              <w:jc w:val="center"/>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 Trójmieście Sp. z o.o.</w:t>
            </w:r>
          </w:p>
          <w:p w:rsidR="009C2BAB" w:rsidRPr="009C2BAB" w:rsidRDefault="009C2BAB" w:rsidP="009C2BAB">
            <w:pPr>
              <w:spacing w:after="0" w:line="240" w:lineRule="auto"/>
              <w:jc w:val="center"/>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cs="Times New Roman"/>
                  <w:lang w:eastAsia="pl-PL"/>
                </w:rPr>
                <w:t>350 a</w:t>
              </w:r>
            </w:smartTag>
          </w:p>
          <w:p w:rsidR="009C2BAB" w:rsidRPr="009C2BAB" w:rsidRDefault="009C2BAB" w:rsidP="009C2BAB">
            <w:pPr>
              <w:spacing w:after="0" w:line="240" w:lineRule="auto"/>
              <w:jc w:val="center"/>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81-002 Gdynia</w:t>
            </w:r>
          </w:p>
          <w:p w:rsidR="009C2BAB" w:rsidRPr="009C2BAB" w:rsidRDefault="009C2BAB" w:rsidP="009C2BAB">
            <w:pPr>
              <w:spacing w:after="0" w:line="240" w:lineRule="auto"/>
              <w:jc w:val="center"/>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pok. nr 303</w:t>
            </w:r>
          </w:p>
        </w:tc>
      </w:tr>
      <w:tr w:rsidR="009C2BAB" w:rsidRPr="009C2BAB" w:rsidTr="00175067">
        <w:tc>
          <w:tcPr>
            <w:tcW w:w="9360" w:type="dxa"/>
            <w:gridSpan w:val="2"/>
            <w:shd w:val="clear" w:color="auto" w:fill="auto"/>
          </w:tcPr>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center"/>
              <w:rPr>
                <w:rFonts w:ascii="Times New Roman" w:eastAsia="Times New Roman" w:hAnsi="Times New Roman" w:cs="Times New Roman"/>
                <w:b/>
                <w:sz w:val="28"/>
                <w:szCs w:val="28"/>
                <w:lang w:eastAsia="pl-PL"/>
              </w:rPr>
            </w:pPr>
            <w:r w:rsidRPr="009C2BAB">
              <w:rPr>
                <w:rFonts w:ascii="Times New Roman" w:eastAsia="Times New Roman" w:hAnsi="Times New Roman" w:cs="Times New Roman"/>
                <w:b/>
                <w:sz w:val="28"/>
                <w:szCs w:val="28"/>
                <w:lang w:eastAsia="pl-PL"/>
              </w:rPr>
              <w:t>OFERTA PRZETARG NIEOGRANICZONY znak: SKMMU.086.38.19</w:t>
            </w:r>
          </w:p>
          <w:p w:rsidR="009C2BAB" w:rsidRPr="009C2BAB" w:rsidRDefault="009C2BAB" w:rsidP="009C2BAB">
            <w:pPr>
              <w:spacing w:after="0" w:line="240" w:lineRule="auto"/>
              <w:jc w:val="center"/>
              <w:rPr>
                <w:rFonts w:ascii="Times New Roman" w:eastAsia="Times New Roman" w:hAnsi="Times New Roman" w:cs="Times New Roman"/>
                <w:lang w:eastAsia="pl-PL"/>
              </w:rPr>
            </w:pPr>
          </w:p>
          <w:p w:rsidR="009C2BAB" w:rsidRPr="009C2BAB" w:rsidRDefault="009C2BAB" w:rsidP="009C2BAB">
            <w:pPr>
              <w:spacing w:after="0" w:line="240" w:lineRule="auto"/>
              <w:jc w:val="center"/>
              <w:rPr>
                <w:rFonts w:ascii="Times New Roman" w:eastAsia="Times New Roman" w:hAnsi="Times New Roman" w:cs="Times New Roman"/>
                <w:b/>
                <w:sz w:val="28"/>
                <w:szCs w:val="28"/>
                <w:lang w:eastAsia="pl-PL"/>
              </w:rPr>
            </w:pPr>
            <w:r w:rsidRPr="009C2BAB">
              <w:rPr>
                <w:rFonts w:ascii="Times New Roman" w:hAnsi="Times New Roman" w:cs="Times New Roman"/>
                <w:b/>
                <w:sz w:val="28"/>
                <w:szCs w:val="28"/>
              </w:rPr>
              <w:t>Samoczynna blokada liniowa</w:t>
            </w:r>
            <w:r w:rsidRPr="009C2BAB">
              <w:rPr>
                <w:rFonts w:ascii="Times New Roman" w:eastAsia="Times New Roman" w:hAnsi="Times New Roman" w:cs="Times New Roman"/>
                <w:b/>
                <w:sz w:val="28"/>
                <w:szCs w:val="28"/>
                <w:lang w:eastAsia="pl-PL"/>
              </w:rPr>
              <w:t xml:space="preserve"> </w:t>
            </w:r>
          </w:p>
          <w:p w:rsidR="009C2BAB" w:rsidRPr="009C2BAB" w:rsidRDefault="009C2BAB" w:rsidP="009C2BAB">
            <w:pPr>
              <w:spacing w:after="0" w:line="240" w:lineRule="auto"/>
              <w:jc w:val="center"/>
              <w:rPr>
                <w:rFonts w:ascii="Times New Roman" w:eastAsia="Times New Roman" w:hAnsi="Times New Roman" w:cs="Times New Roman"/>
                <w:b/>
                <w:sz w:val="28"/>
                <w:szCs w:val="28"/>
                <w:lang w:eastAsia="pl-PL"/>
              </w:rPr>
            </w:pPr>
          </w:p>
          <w:p w:rsidR="009C2BAB" w:rsidRPr="009C2BAB" w:rsidRDefault="009C2BAB" w:rsidP="009C2BAB">
            <w:pPr>
              <w:spacing w:after="0" w:line="240" w:lineRule="auto"/>
              <w:jc w:val="center"/>
              <w:rPr>
                <w:rFonts w:ascii="Times New Roman" w:eastAsia="Times New Roman" w:hAnsi="Times New Roman" w:cs="Times New Roman"/>
                <w:b/>
                <w:sz w:val="28"/>
                <w:szCs w:val="28"/>
                <w:lang w:eastAsia="pl-PL"/>
              </w:rPr>
            </w:pPr>
            <w:r w:rsidRPr="009C2BAB">
              <w:rPr>
                <w:rFonts w:ascii="Times New Roman" w:eastAsia="Times New Roman" w:hAnsi="Times New Roman" w:cs="Times New Roman"/>
                <w:b/>
                <w:sz w:val="28"/>
                <w:szCs w:val="28"/>
                <w:lang w:eastAsia="pl-PL"/>
              </w:rPr>
              <w:t xml:space="preserve">NIE OTWIERAĆ PRZED – 16 marca 2020 roku, godz. 11:00 </w:t>
            </w:r>
          </w:p>
          <w:p w:rsidR="009C2BAB" w:rsidRPr="009C2BAB" w:rsidRDefault="009C2BAB" w:rsidP="009C2BAB">
            <w:pPr>
              <w:spacing w:after="0" w:line="240" w:lineRule="auto"/>
              <w:jc w:val="center"/>
              <w:rPr>
                <w:rFonts w:ascii="Times New Roman" w:eastAsia="Times New Roman" w:hAnsi="Times New Roman" w:cs="Times New Roman"/>
                <w:b/>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p>
        </w:tc>
      </w:tr>
    </w:tbl>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szCs w:val="20"/>
          <w:u w:val="single"/>
          <w:lang w:eastAsia="pl-PL"/>
        </w:rPr>
        <w:t>Zamknięcie koperty powinno wykluczać możliwość przypadkowego jej otwarcia.</w:t>
      </w: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p>
    <w:p w:rsidR="009C2BAB" w:rsidRPr="009C2BAB" w:rsidRDefault="009C2BAB" w:rsidP="009C2BAB">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szCs w:val="20"/>
          <w:u w:val="single"/>
          <w:lang w:eastAsia="pl-PL"/>
        </w:rPr>
        <w:lastRenderedPageBreak/>
        <w:t xml:space="preserve">UWAGA: </w:t>
      </w:r>
      <w:r w:rsidRPr="009C2BAB">
        <w:rPr>
          <w:rFonts w:ascii="Times New Roman" w:eastAsia="Times New Roman" w:hAnsi="Times New Roman" w:cs="Times New Roman"/>
          <w:b/>
          <w:szCs w:val="20"/>
          <w:u w:val="single"/>
          <w:lang w:eastAsia="pl-PL"/>
        </w:rPr>
        <w:t>Wykonawca może złożyć tylko jedną ofertę.</w:t>
      </w:r>
      <w:r w:rsidRPr="009C2BAB">
        <w:rPr>
          <w:rFonts w:ascii="Times New Roman" w:eastAsia="Times New Roman" w:hAnsi="Times New Roman" w:cs="Times New Roman"/>
          <w:szCs w:val="20"/>
          <w:u w:val="single"/>
          <w:lang w:eastAsia="pl-PL"/>
        </w:rPr>
        <w:t xml:space="preserve"> </w:t>
      </w:r>
      <w:r w:rsidRPr="009C2BAB">
        <w:rPr>
          <w:rFonts w:ascii="Times New Roman" w:eastAsia="Times New Roman" w:hAnsi="Times New Roman" w:cs="Times New Roman"/>
          <w:b/>
          <w:szCs w:val="20"/>
          <w:u w:val="single"/>
          <w:lang w:eastAsia="pl-PL"/>
        </w:rPr>
        <w:t>Niedopuszczalne jest składanie ofert wariantowych i częściowych. Zamawiający nie przewiduje możliwości udzielenia zamówień uzupełniających.</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2.5. </w:t>
      </w:r>
      <w:r w:rsidRPr="009C2BAB">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Lp.</w:t>
            </w:r>
          </w:p>
        </w:tc>
        <w:tc>
          <w:tcPr>
            <w:tcW w:w="4189"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Warunek</w:t>
            </w:r>
          </w:p>
        </w:tc>
        <w:tc>
          <w:tcPr>
            <w:tcW w:w="4680"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Potwierdzenie spełniania warunku</w:t>
            </w: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 Wykonawca musi być uprawniony do występowania w obrocie prawnym zgodnie z wymaganiami ustawowymi.</w:t>
            </w:r>
          </w:p>
        </w:tc>
        <w:tc>
          <w:tcPr>
            <w:tcW w:w="4680" w:type="dxa"/>
          </w:tcPr>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u w:val="single"/>
                <w:lang w:eastAsia="pl-PL"/>
              </w:rPr>
              <w:t>Aktualny</w:t>
            </w:r>
            <w:r w:rsidRPr="009C2BAB">
              <w:rPr>
                <w:rFonts w:ascii="Times New Roman" w:eastAsia="Times New Roman" w:hAnsi="Times New Roman" w:cs="Times New Roman"/>
                <w:lang w:eastAsia="pl-PL"/>
              </w:rPr>
              <w:t xml:space="preserve"> </w:t>
            </w:r>
            <w:bookmarkStart w:id="1" w:name="_Hlk480890902"/>
            <w:r w:rsidRPr="009C2BAB">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cs="Times New Roman"/>
                <w:bCs/>
                <w:lang w:eastAsia="pl-PL"/>
              </w:rPr>
              <w:t>§</w:t>
            </w:r>
            <w:r w:rsidRPr="009C2BAB">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9C2BAB">
              <w:rPr>
                <w:rFonts w:ascii="Times New Roman" w:eastAsia="Times New Roman" w:hAnsi="Times New Roman" w:cs="Times New Roman"/>
                <w:bCs/>
                <w:lang w:eastAsia="pl-PL"/>
              </w:rPr>
              <w:t>§</w:t>
            </w:r>
            <w:r w:rsidRPr="009C2BAB">
              <w:rPr>
                <w:rFonts w:ascii="Times New Roman" w:eastAsia="Times New Roman" w:hAnsi="Times New Roman" w:cs="Times New Roman"/>
                <w:lang w:eastAsia="pl-PL"/>
              </w:rPr>
              <w:t>13 ust. 1 pkt 2 ww. Regulaminu</w:t>
            </w:r>
            <w:bookmarkEnd w:id="1"/>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2.</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W przypadku podmiotów występujących wspólnie - umowa regulująca ich współpracę. </w:t>
            </w:r>
          </w:p>
        </w:tc>
        <w:tc>
          <w:tcPr>
            <w:tcW w:w="4680"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Pełnomocnictwo sygnatariusza.</w:t>
            </w: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3.</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680"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Pisemne oświadczenie wykonawcy potwierdzające spełnianie tego warunku - na załączniku numer 2 do SIWZ.</w:t>
            </w: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4.</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Wypełniony Formularz oferty.</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tc>
        <w:tc>
          <w:tcPr>
            <w:tcW w:w="4680"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Na załączniku numer 1 do SIWZ.</w:t>
            </w: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5.</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lang w:eastAsia="pl-PL"/>
              </w:rPr>
              <w:t xml:space="preserve">Wykonawca jest zobowiązany wykazać się należytym wykonaniem w okresie ostatnich pięciu lat przed upływem terminu składania ofert, a jeżeli okres prowadzenia działalności jest krótszy, to w tym okresie, co najmniej jednego zamówienia lub umowy w zakresie budowy, przebudowy lub modernizacji urządzeń sterowania ruchem kolejowym o wartości co najmniej </w:t>
            </w:r>
            <w:r w:rsidRPr="009C2BAB">
              <w:rPr>
                <w:rFonts w:ascii="Times New Roman" w:eastAsia="Times New Roman" w:hAnsi="Times New Roman" w:cs="Times New Roman"/>
                <w:b/>
                <w:lang w:eastAsia="pl-PL"/>
              </w:rPr>
              <w:t>3 000 000,00 złotych</w:t>
            </w:r>
            <w:r w:rsidRPr="009C2BAB">
              <w:rPr>
                <w:rFonts w:ascii="Times New Roman" w:eastAsia="Times New Roman" w:hAnsi="Times New Roman" w:cs="Times New Roman"/>
                <w:lang w:eastAsia="pl-PL"/>
              </w:rPr>
              <w:t xml:space="preserve"> netto.</w:t>
            </w:r>
          </w:p>
        </w:tc>
        <w:tc>
          <w:tcPr>
            <w:tcW w:w="4680" w:type="dxa"/>
          </w:tcPr>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Wykonawca winien przedstawić Wykaz zrealizowanych umów lub zamówień („Doświadczenie zawodowe”), zgodny z treścią formularza stanowiącego Załącznik nr 4 do SIWZ. Do wykazu winny być dołączone dokumenty potwierdzające, że zamówienia w nim wymienione zostały wykonane należycie.</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Wykonawca może polegać na innych podmiotach zdolnych do wykonania zamówienia, niezależnie od charakteru prawnego łączących go z nim stosunków.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Wykonawca jest zobowiązany do przedstawienia Wykazu zrealizowanych umów lub zamówień, zgodny z treścią formularza stanowiącego załącznik nr 4 do SIWZ ze wskazaniem zrealizowanych umów lub zamówień, które wykonał inny podmiot w okresie ostatnich pięciu lat przed upływem terminu składania ofert, a jeżeli okres prowadzenia działalności jest krótszy, to w tym okresie. Wykaz winien zawierać wskazanie co najmniej jednego </w:t>
            </w:r>
            <w:r w:rsidRPr="009C2BAB">
              <w:rPr>
                <w:rFonts w:ascii="Times New Roman" w:eastAsia="Times New Roman" w:hAnsi="Times New Roman" w:cs="Times New Roman"/>
                <w:szCs w:val="20"/>
                <w:lang w:eastAsia="pl-PL"/>
              </w:rPr>
              <w:lastRenderedPageBreak/>
              <w:t xml:space="preserve">zamówienia w zakresie budowy, przebudowy lub modernizacji urządzeń sterowania ruchem kolejowym o wartości co najmniej </w:t>
            </w:r>
            <w:r w:rsidRPr="009C2BAB">
              <w:rPr>
                <w:rFonts w:ascii="Times New Roman" w:eastAsia="Times New Roman" w:hAnsi="Times New Roman" w:cs="Times New Roman"/>
                <w:b/>
                <w:szCs w:val="20"/>
                <w:lang w:eastAsia="pl-PL"/>
              </w:rPr>
              <w:t>3 000 000,00 złotych</w:t>
            </w:r>
            <w:r w:rsidRPr="009C2BAB">
              <w:rPr>
                <w:rFonts w:ascii="Times New Roman" w:eastAsia="Times New Roman" w:hAnsi="Times New Roman" w:cs="Times New Roman"/>
                <w:szCs w:val="20"/>
                <w:lang w:eastAsia="pl-PL"/>
              </w:rPr>
              <w:t xml:space="preserve"> netto. Do wykazu winny być dołączone dokumenty potwierdzające, że zamówienia w nim wymienione zostały wykonane przez inny podmiot należycie.</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lastRenderedPageBreak/>
              <w:t xml:space="preserve">6. </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Wykonawca winien znajdować się w sytuacji ekonomicznej i finansowej umożliwiającej zrealizowanie zamówienia tj. Wykonawca winien posiadać środki finansowe lub zdolność kredytową w wysokości nie mniejszej niż </w:t>
            </w:r>
            <w:r w:rsidRPr="009C2BAB">
              <w:rPr>
                <w:rFonts w:ascii="Times New Roman" w:eastAsia="Times New Roman" w:hAnsi="Times New Roman" w:cs="Times New Roman"/>
                <w:b/>
                <w:lang w:eastAsia="pl-PL"/>
              </w:rPr>
              <w:t>2</w:t>
            </w:r>
            <w:r w:rsidRPr="009C2BAB">
              <w:rPr>
                <w:rFonts w:ascii="Times New Roman" w:eastAsia="Times New Roman" w:hAnsi="Times New Roman" w:cs="Times New Roman"/>
                <w:b/>
                <w:color w:val="FF0000"/>
                <w:lang w:eastAsia="pl-PL"/>
              </w:rPr>
              <w:t> </w:t>
            </w:r>
            <w:r w:rsidRPr="009C2BAB">
              <w:rPr>
                <w:rFonts w:ascii="Times New Roman" w:eastAsia="Times New Roman" w:hAnsi="Times New Roman" w:cs="Times New Roman"/>
                <w:b/>
                <w:lang w:eastAsia="pl-PL"/>
              </w:rPr>
              <w:t>000 000,00 złotych</w:t>
            </w:r>
          </w:p>
        </w:tc>
        <w:tc>
          <w:tcPr>
            <w:tcW w:w="4680" w:type="dxa"/>
          </w:tcPr>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Wykonawca winien dołączyć do oferty informację z banku lub spółdzielczej kasy oszczędnościowo-kredytowej, w którym Wykonawca posiada rachunek, potwierdzającą, że wysokość posiadanych środków finansowych lub zdolność kredytowa Wykonawcy wystarcza do spełnienia warunku posiadania środków finansowych lub zdolności kredytowej, w wysokości nie mniejszej niż </w:t>
            </w:r>
            <w:r w:rsidRPr="009C2BAB">
              <w:rPr>
                <w:rFonts w:ascii="Times New Roman" w:eastAsia="Times New Roman" w:hAnsi="Times New Roman" w:cs="Times New Roman"/>
                <w:b/>
                <w:lang w:eastAsia="pl-PL"/>
              </w:rPr>
              <w:t>2 000 000,00 złotych.</w:t>
            </w:r>
            <w:r w:rsidRPr="009C2BAB">
              <w:rPr>
                <w:rFonts w:ascii="Times New Roman" w:eastAsia="Times New Roman" w:hAnsi="Times New Roman" w:cs="Times New Roman"/>
                <w:lang w:eastAsia="pl-PL"/>
              </w:rPr>
              <w:t xml:space="preserve"> Dokumenty te muszą być wystawione nie wcześniej niż 3 miesiące przed upływem terminu składania ofert.</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Wykonawca może polegać na zdolnościach ekonomicznych i finansowych umożliwiających wykonanie zamówienia innych podmiotów, niezależnie od charakteru prawnego łączących go z nim stosunków. </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Wykonawca winien dołączyć do oferty informację z banku lub spółdzielczej kasy oszczędnościowo-kredytowej, w którym inny podmiot na którego zdolnościach ekonomicznych i finansowych polega Wykonawca posiada rachunek, potwierdzającą, że wysokość posiadanych środków finansowych lub zdolność kredytowa innego podmiotu wystarcza do spełnienia warunku posiadania środków finansowych lub zdolności kredytowej, w wysokości nie mniejszej niż </w:t>
            </w:r>
            <w:r w:rsidRPr="009C2BAB">
              <w:rPr>
                <w:rFonts w:ascii="Times New Roman" w:eastAsia="Times New Roman" w:hAnsi="Times New Roman" w:cs="Times New Roman"/>
                <w:b/>
                <w:lang w:eastAsia="pl-PL"/>
              </w:rPr>
              <w:t>2 000 000,00 złotych.</w:t>
            </w:r>
            <w:r w:rsidRPr="009C2BAB">
              <w:rPr>
                <w:rFonts w:ascii="Times New Roman" w:eastAsia="Times New Roman" w:hAnsi="Times New Roman" w:cs="Times New Roman"/>
                <w:lang w:eastAsia="pl-PL"/>
              </w:rPr>
              <w:t xml:space="preserve"> Dokumenty te muszą być wystawione nie wcześniej niż 3 miesiące przed upływem terminu składania ofert.</w:t>
            </w:r>
          </w:p>
          <w:p w:rsidR="009C2BAB" w:rsidRPr="009C2BAB" w:rsidRDefault="009C2BAB" w:rsidP="009C2BAB">
            <w:pPr>
              <w:spacing w:after="0" w:line="240" w:lineRule="auto"/>
              <w:jc w:val="both"/>
              <w:rPr>
                <w:rFonts w:ascii="Times New Roman" w:eastAsia="Times New Roman" w:hAnsi="Times New Roman" w:cs="Times New Roman"/>
                <w:lang w:eastAsia="pl-PL"/>
              </w:rPr>
            </w:pP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7.</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b/>
                <w:lang w:eastAsia="pl-PL"/>
              </w:rPr>
            </w:pPr>
            <w:r w:rsidRPr="009C2BAB">
              <w:rPr>
                <w:rFonts w:ascii="Times New Roman" w:eastAsia="Times New Roman" w:hAnsi="Times New Roman" w:cs="Times New Roman"/>
                <w:iCs/>
                <w:lang w:eastAsia="pl-PL"/>
              </w:rPr>
              <w:t xml:space="preserve">Wymagane jest </w:t>
            </w:r>
            <w:r w:rsidRPr="009C2BAB">
              <w:rPr>
                <w:rFonts w:ascii="Times New Roman" w:eastAsia="Times New Roman" w:hAnsi="Times New Roman" w:cs="Times New Roman"/>
                <w:b/>
                <w:iCs/>
                <w:lang w:eastAsia="pl-PL"/>
              </w:rPr>
              <w:t xml:space="preserve">wykazanie </w:t>
            </w:r>
            <w:r w:rsidRPr="009C2BAB">
              <w:rPr>
                <w:rFonts w:ascii="Times New Roman" w:eastAsia="Times New Roman" w:hAnsi="Times New Roman" w:cs="Times New Roman"/>
                <w:b/>
                <w:lang w:eastAsia="pl-PL"/>
              </w:rPr>
              <w:t>dysponowaniem odpowiednim potencjałem technicznym oraz osobami zdolnymi do wykonania zamówienia:</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 szczególności Wykonawca wykaże, że dysponuje lub będzie dysponował osobą o następującej specjalności:</w:t>
            </w:r>
            <w:r w:rsidRPr="009C2BAB">
              <w:rPr>
                <w:rFonts w:ascii="Times New Roman" w:eastAsia="Calibri" w:hAnsi="Times New Roman" w:cs="Times New Roman"/>
                <w:vertAlign w:val="superscript"/>
              </w:rPr>
              <w:t xml:space="preserve"> </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Calibri" w:hAnsi="Times New Roman" w:cs="Times New Roman"/>
                <w:b/>
              </w:rPr>
              <w:t>Kierownik Budowy</w:t>
            </w:r>
            <w:r w:rsidRPr="009C2BAB">
              <w:rPr>
                <w:rFonts w:ascii="Times New Roman" w:eastAsia="Calibri" w:hAnsi="Times New Roman" w:cs="Times New Roman"/>
              </w:rPr>
              <w:t xml:space="preserve"> - Uprawnienia budowlane do kierowania robotami budowlanymi w specjalności </w:t>
            </w:r>
            <w:r w:rsidRPr="009C2BAB">
              <w:rPr>
                <w:rFonts w:ascii="Times New Roman" w:eastAsia="Times New Roman" w:hAnsi="Times New Roman" w:cs="Times New Roman"/>
                <w:lang w:eastAsia="pl-PL"/>
              </w:rPr>
              <w:t>urządzeń sterowania ruchem kolejowym lub równoważne.</w:t>
            </w:r>
            <w:r w:rsidRPr="009C2BAB">
              <w:rPr>
                <w:rFonts w:ascii="Times New Roman" w:eastAsia="Calibri" w:hAnsi="Times New Roman" w:cs="Times New Roman"/>
              </w:rPr>
              <w:t xml:space="preserve"> Doświadczenie zawodowe - co najmniej dwa lata doświadczenia na </w:t>
            </w:r>
            <w:r w:rsidRPr="009C2BAB">
              <w:rPr>
                <w:rFonts w:ascii="Times New Roman" w:eastAsia="Calibri" w:hAnsi="Times New Roman" w:cs="Times New Roman"/>
              </w:rPr>
              <w:lastRenderedPageBreak/>
              <w:t xml:space="preserve">stanowisku kierownika budowy/kierownika robót w rozumieniu Ustawy z dnia 7 lipca 1994 r. Prawo budowlane, w tym jako </w:t>
            </w:r>
            <w:r w:rsidRPr="009C2BAB">
              <w:rPr>
                <w:rFonts w:ascii="Times New Roman" w:eastAsia="Times New Roman" w:hAnsi="Times New Roman" w:cs="Times New Roman"/>
                <w:lang w:eastAsia="pl-PL"/>
              </w:rPr>
              <w:t>kierownika budowy co najm</w:t>
            </w:r>
            <w:r w:rsidRPr="009C2BAB">
              <w:rPr>
                <w:rFonts w:ascii="Times New Roman" w:eastAsia="Calibri" w:hAnsi="Times New Roman" w:cs="Times New Roman"/>
              </w:rPr>
              <w:t>niej jednej roboty budowlanej w zakresie urządzeń sterowania ruchem kolejowym.</w:t>
            </w:r>
          </w:p>
        </w:tc>
        <w:tc>
          <w:tcPr>
            <w:tcW w:w="4680" w:type="dxa"/>
          </w:tcPr>
          <w:p w:rsidR="009C2BAB" w:rsidRPr="009C2BAB" w:rsidRDefault="009C2BAB" w:rsidP="009C2BAB">
            <w:pPr>
              <w:spacing w:before="60" w:after="6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lastRenderedPageBreak/>
              <w:t>Wykonawca winien przedłożyć wykaz osób – stosowną informację o Kierowniku Budowy w zakresie wskazanym w pkt</w:t>
            </w:r>
            <w:r w:rsidRPr="009C2BAB">
              <w:rPr>
                <w:rFonts w:ascii="Times New Roman" w:eastAsia="Times New Roman" w:hAnsi="Times New Roman" w:cs="Times New Roman"/>
                <w:b/>
                <w:lang w:eastAsia="pl-PL"/>
              </w:rPr>
              <w:t xml:space="preserve"> 2.5.7.,</w:t>
            </w:r>
            <w:r w:rsidRPr="009C2BAB">
              <w:rPr>
                <w:rFonts w:ascii="Times New Roman" w:eastAsia="Times New Roman" w:hAnsi="Times New Roman" w:cs="Times New Roman"/>
                <w:lang w:eastAsia="pl-PL"/>
              </w:rPr>
              <w:t xml:space="preserve"> który będzie uczestniczyć w wykonywaniu zamówienia, wraz z informacjami na temat kwalifikacji zawodowych, doświadczenia i wykształcenia niezbędnych do wykonania zamówienia, a także zakres wykonywanych czynności oraz informację o podstawie do dysponowania tą osobą - według wzoru Załącznika nr 5 do niniejszej SIWZ.</w:t>
            </w:r>
          </w:p>
          <w:p w:rsidR="009C2BAB" w:rsidRPr="009C2BAB" w:rsidRDefault="009C2BAB" w:rsidP="009C2BAB">
            <w:pPr>
              <w:tabs>
                <w:tab w:val="left" w:pos="110"/>
              </w:tabs>
              <w:autoSpaceDE w:val="0"/>
              <w:autoSpaceDN w:val="0"/>
              <w:adjustRightInd w:val="0"/>
              <w:spacing w:after="60" w:line="240" w:lineRule="auto"/>
              <w:jc w:val="both"/>
              <w:rPr>
                <w:rFonts w:ascii="Times New Roman" w:eastAsia="Times New Roman" w:hAnsi="Times New Roman" w:cs="Times New Roman"/>
                <w:color w:val="000000"/>
                <w:lang w:eastAsia="pl-PL"/>
              </w:rPr>
            </w:pPr>
            <w:r w:rsidRPr="009C2BAB">
              <w:rPr>
                <w:rFonts w:ascii="Times New Roman" w:eastAsia="Times New Roman" w:hAnsi="Times New Roman" w:cs="Times New Roman"/>
                <w:color w:val="000000"/>
                <w:lang w:eastAsia="pl-PL"/>
              </w:rPr>
              <w:t xml:space="preserve">Wykonawca może polegać na osobach zdolnych do wykonania zamówienia innych podmiotów, </w:t>
            </w:r>
            <w:r w:rsidRPr="009C2BAB">
              <w:rPr>
                <w:rFonts w:ascii="Times New Roman" w:eastAsia="Times New Roman" w:hAnsi="Times New Roman" w:cs="Times New Roman"/>
                <w:color w:val="000000"/>
                <w:lang w:eastAsia="pl-PL"/>
              </w:rPr>
              <w:lastRenderedPageBreak/>
              <w:t xml:space="preserve">niezależnie od charakteru prawnego łączących go z nim stosunków. </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Wykonawca jest zobowiązany do przedstawienia informacji o oddaniu przez inny podmiot do dyspozycji niezbędnych osób na okres korzystania z nich przy wykonywaniu zamówienia.</w:t>
            </w:r>
          </w:p>
        </w:tc>
      </w:tr>
      <w:tr w:rsidR="009C2BAB" w:rsidRPr="009C2BAB" w:rsidTr="00175067">
        <w:tc>
          <w:tcPr>
            <w:tcW w:w="49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lastRenderedPageBreak/>
              <w:t>8.</w:t>
            </w:r>
          </w:p>
        </w:tc>
        <w:tc>
          <w:tcPr>
            <w:tcW w:w="4189"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Wypełniony Wykaz elementów rozliczeniowych.</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tc>
        <w:tc>
          <w:tcPr>
            <w:tcW w:w="4680" w:type="dxa"/>
          </w:tcPr>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 załączniku numer 6 do SIWZ.</w:t>
            </w:r>
          </w:p>
        </w:tc>
      </w:tr>
    </w:tbl>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8"/>
          <w:szCs w:val="20"/>
          <w:u w:val="single"/>
          <w:lang w:eastAsia="pl-PL"/>
        </w:rPr>
      </w:pPr>
      <w:r w:rsidRPr="009C2BAB">
        <w:rPr>
          <w:rFonts w:ascii="Times New Roman" w:eastAsia="Times New Roman" w:hAnsi="Times New Roman" w:cs="Times New Roman"/>
          <w:b/>
          <w:sz w:val="28"/>
          <w:szCs w:val="20"/>
          <w:u w:val="single"/>
          <w:lang w:eastAsia="pl-PL"/>
        </w:rPr>
        <w:t>UWAGA:</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1/ </w:t>
      </w:r>
      <w:r w:rsidRPr="009C2BAB">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2/ </w:t>
      </w:r>
      <w:r w:rsidRPr="009C2BAB">
        <w:rPr>
          <w:rFonts w:ascii="Times New Roman" w:eastAsia="Times New Roman" w:hAnsi="Times New Roman" w:cs="Times New Roman"/>
          <w:szCs w:val="20"/>
          <w:lang w:eastAsia="pl-PL"/>
        </w:rPr>
        <w:t xml:space="preserve">Każdy z Wykonawców jest zobowiązany złożyć wymagane w SIWZ dokumenty w jednej z następujących form:  </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a/ oryginały,</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b/ kserokopie - poświadczone za zgodność z oryginałem przez Wykonawcę.</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xml:space="preserve">3/ dot. poz.1 ( tabelka – pkt 2.5) </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9C2BAB">
        <w:rPr>
          <w:rFonts w:ascii="Times New Roman" w:eastAsia="Times New Roman" w:hAnsi="Times New Roman" w:cs="Times New Roman"/>
          <w:b/>
          <w:u w:val="single"/>
          <w:lang w:eastAsia="pl-PL"/>
        </w:rPr>
        <w:t>Aktualny</w:t>
      </w:r>
      <w:r w:rsidRPr="009C2BAB">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cs="Times New Roman"/>
          <w:bCs/>
          <w:lang w:eastAsia="pl-PL"/>
        </w:rPr>
        <w:t>§</w:t>
      </w:r>
      <w:r w:rsidRPr="009C2BAB">
        <w:rPr>
          <w:rFonts w:ascii="Times New Roman" w:eastAsia="Times New Roman" w:hAnsi="Times New Roman" w:cs="Times New Roman"/>
          <w:lang w:eastAsia="pl-PL"/>
        </w:rPr>
        <w:t xml:space="preserve">13 ust. 1 pkt 3 Regulaminu udzielania przez PKP Szybka Kolej Miejska w Trójmieście Sp. z o.o.  zamówień sektorowych podprogowych na roboty budowlane, dostawy i usługi, a w stosunku do osób fizycznych oświadczenie w zakresie </w:t>
      </w:r>
      <w:r w:rsidRPr="009C2BAB">
        <w:rPr>
          <w:rFonts w:ascii="Times New Roman" w:eastAsia="Times New Roman" w:hAnsi="Times New Roman" w:cs="Times New Roman"/>
          <w:bCs/>
          <w:lang w:eastAsia="pl-PL"/>
        </w:rPr>
        <w:t>§</w:t>
      </w:r>
      <w:r w:rsidRPr="009C2BAB">
        <w:rPr>
          <w:rFonts w:ascii="Times New Roman" w:eastAsia="Times New Roman" w:hAnsi="Times New Roman" w:cs="Times New Roman"/>
          <w:lang w:eastAsia="pl-PL"/>
        </w:rPr>
        <w:t>13 ust. 1 pkt 3 ww. Regulaminu</w:t>
      </w:r>
      <w:r w:rsidRPr="009C2BAB">
        <w:rPr>
          <w:rFonts w:ascii="Times New Roman" w:eastAsia="Times New Roman" w:hAnsi="Times New Roman" w:cs="Times New Roman"/>
          <w:b/>
          <w:szCs w:val="20"/>
          <w:lang w:eastAsia="pl-PL"/>
        </w:rPr>
        <w:t>-</w:t>
      </w:r>
      <w:r w:rsidRPr="009C2BAB">
        <w:rPr>
          <w:rFonts w:ascii="Times New Roman" w:eastAsia="Times New Roman" w:hAnsi="Times New Roman" w:cs="Times New Roman"/>
          <w:szCs w:val="20"/>
          <w:lang w:eastAsia="pl-PL"/>
        </w:rPr>
        <w:t xml:space="preserve"> </w:t>
      </w:r>
      <w:r w:rsidRPr="009C2BAB">
        <w:rPr>
          <w:rFonts w:ascii="Times New Roman" w:eastAsia="Times New Roman" w:hAnsi="Times New Roman" w:cs="Times New Roman"/>
          <w:b/>
          <w:szCs w:val="20"/>
          <w:lang w:eastAsia="pl-PL"/>
        </w:rPr>
        <w:t xml:space="preserve">wystawiony nie wcześniej niż  </w:t>
      </w:r>
      <w:r w:rsidRPr="009C2BAB">
        <w:rPr>
          <w:rFonts w:ascii="Times New Roman" w:eastAsia="Times New Roman" w:hAnsi="Times New Roman" w:cs="Times New Roman"/>
          <w:b/>
          <w:szCs w:val="20"/>
          <w:u w:val="single"/>
          <w:lang w:eastAsia="pl-PL"/>
        </w:rPr>
        <w:t>6 miesięcy przed upływem terminu składania ofert.</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4/ </w:t>
      </w:r>
      <w:r w:rsidRPr="009C2BAB">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lang w:eastAsia="pl-PL"/>
        </w:rPr>
        <w:t>5/</w:t>
      </w:r>
      <w:r w:rsidRPr="009C2BAB">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9C2BAB">
        <w:rPr>
          <w:rFonts w:ascii="Times New Roman" w:eastAsia="Times New Roman" w:hAnsi="Times New Roman" w:cs="Times New Roman"/>
          <w:iCs/>
          <w:lang w:eastAsia="pl-PL"/>
        </w:rPr>
        <w:t xml:space="preserve"> </w:t>
      </w:r>
      <w:r w:rsidRPr="009C2BAB">
        <w:rPr>
          <w:rFonts w:ascii="Times New Roman" w:eastAsia="Times New Roman" w:hAnsi="Times New Roman" w:cs="Times New Roman"/>
          <w:lang w:eastAsia="pl-PL"/>
        </w:rPr>
        <w:t>Regulaminu (tj. wykluczenie z postępowania o udzielenie zamówienia publicznego) każdy z Wykonawców z osobna.</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Dokumenty wymagane pkt 2.5.5, 2.5.6 i 2.5.7 – winny być złożone przez tego i/lub tych Wykonawców, którzy są odpowiedzialni za spełnienie warunków.</w:t>
      </w:r>
    </w:p>
    <w:p w:rsidR="009C2BAB" w:rsidRPr="009C2BAB" w:rsidRDefault="009C2BAB" w:rsidP="009C2BAB">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Informacje określone w walucie innej niż w PLN będą przeliczane na podstawie średniego kursu NBP obowiązującego w dniu publikacji ogłoszenia o zamówieniu.</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2.6.</w:t>
      </w:r>
      <w:r w:rsidRPr="009C2BAB">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III. USZCZEGÓŁOWIENIE PRZEDMIOTU ZAMÓWIENIA I OBOWIĄZKÓW WYKONAWCY.</w:t>
      </w:r>
    </w:p>
    <w:p w:rsidR="009C2BAB" w:rsidRPr="009C2BAB" w:rsidRDefault="009C2BAB" w:rsidP="009C2BAB">
      <w:pPr>
        <w:spacing w:after="0" w:line="240" w:lineRule="auto"/>
        <w:jc w:val="both"/>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b/>
          <w:szCs w:val="20"/>
          <w:u w:val="single"/>
          <w:lang w:eastAsia="pl-PL"/>
        </w:rPr>
        <w:t>3.1.</w:t>
      </w:r>
      <w:r w:rsidRPr="009C2BAB">
        <w:rPr>
          <w:rFonts w:ascii="Times New Roman" w:eastAsia="Times New Roman" w:hAnsi="Times New Roman" w:cs="Times New Roman"/>
          <w:szCs w:val="20"/>
          <w:u w:val="single"/>
          <w:lang w:eastAsia="pl-PL"/>
        </w:rPr>
        <w:t xml:space="preserve"> Określenie przedmiotu zamówienia.</w:t>
      </w:r>
    </w:p>
    <w:p w:rsidR="009C2BAB" w:rsidRPr="009C2BAB" w:rsidRDefault="009C2BAB" w:rsidP="009C2BAB">
      <w:pPr>
        <w:spacing w:after="0" w:line="240" w:lineRule="auto"/>
        <w:jc w:val="both"/>
        <w:rPr>
          <w:rFonts w:ascii="Times New Roman" w:eastAsia="Times New Roman" w:hAnsi="Times New Roman" w:cs="Times New Roman"/>
          <w:sz w:val="8"/>
          <w:szCs w:val="8"/>
          <w:u w:val="single"/>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lang w:eastAsia="pl-PL"/>
        </w:rPr>
        <w:t>3.1.1.</w:t>
      </w:r>
      <w:r w:rsidRPr="009C2BAB">
        <w:rPr>
          <w:rFonts w:ascii="Times New Roman" w:eastAsia="Times New Roman" w:hAnsi="Times New Roman" w:cs="Times New Roman"/>
          <w:lang w:eastAsia="pl-PL"/>
        </w:rPr>
        <w:t xml:space="preserve"> Przedmiotem niniejszego postępowania jest wykonanie zadania pn. „Budowa samoczynnej blokady liniowej na odcinku Gdańsk Wrzeszcz – Gdańsk Oliwa wraz z wdrożeniem, rozruchem i uruchomieniem urządzeń i systemów, a także przekazanie do eksploatacji i użytkowania systemów i urządzeń zrealizowanych w ramach tej inwestycji”. Szczegółowy opis przedmiotu zamówienia znajduje się w projekcie umowy oraz OPZ.</w:t>
      </w: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9C2BAB">
        <w:rPr>
          <w:rFonts w:ascii="Times New Roman" w:eastAsia="Times New Roman" w:hAnsi="Times New Roman" w:cs="Times New Roman"/>
          <w:b/>
          <w:lang w:eastAsia="pl-PL"/>
        </w:rPr>
        <w:t xml:space="preserve">- oznaczenie wg CPV : </w:t>
      </w:r>
    </w:p>
    <w:p w:rsidR="009C2BAB" w:rsidRPr="009C2BAB" w:rsidRDefault="009C2BAB" w:rsidP="009C2BAB">
      <w:pPr>
        <w:spacing w:after="0" w:line="240" w:lineRule="auto"/>
        <w:rPr>
          <w:rFonts w:ascii="Times New Roman" w:eastAsia="Times New Roman" w:hAnsi="Times New Roman" w:cs="Arial"/>
          <w:lang w:eastAsia="ar-SA"/>
        </w:rPr>
      </w:pPr>
      <w:r w:rsidRPr="009C2BAB">
        <w:rPr>
          <w:rFonts w:ascii="Times New Roman" w:eastAsia="Times New Roman" w:hAnsi="Times New Roman" w:cs="Arial"/>
          <w:lang w:eastAsia="ar-SA"/>
        </w:rPr>
        <w:t>45234129-6 | Roboty budowlane w zakresie torów kolei miejskiej</w:t>
      </w: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u w:val="single"/>
          <w:lang w:eastAsia="pl-PL"/>
        </w:rPr>
      </w:pPr>
      <w:r w:rsidRPr="009C2BAB">
        <w:rPr>
          <w:rFonts w:ascii="Times New Roman" w:eastAsia="Times New Roman" w:hAnsi="Times New Roman" w:cs="Times New Roman"/>
          <w:b/>
          <w:szCs w:val="20"/>
          <w:lang w:eastAsia="pl-PL"/>
        </w:rPr>
        <w:t xml:space="preserve">3.2. </w:t>
      </w:r>
      <w:r w:rsidRPr="009C2BAB">
        <w:rPr>
          <w:rFonts w:ascii="Times New Roman" w:eastAsia="Times New Roman" w:hAnsi="Times New Roman" w:cs="Times New Roman"/>
          <w:b/>
          <w:szCs w:val="20"/>
          <w:u w:val="single"/>
          <w:lang w:eastAsia="pl-PL"/>
        </w:rPr>
        <w:t>Termin realizacji przedmiotu zamówienia:</w:t>
      </w:r>
    </w:p>
    <w:p w:rsidR="009C2BAB" w:rsidRPr="009C2BAB" w:rsidRDefault="009C2BAB" w:rsidP="009C2BAB">
      <w:pPr>
        <w:spacing w:after="0" w:line="240" w:lineRule="auto"/>
        <w:jc w:val="both"/>
        <w:rPr>
          <w:rFonts w:ascii="Times New Roman" w:eastAsia="Times New Roman" w:hAnsi="Times New Roman" w:cs="Times New Roman"/>
          <w:b/>
          <w:lang w:eastAsia="pl-PL"/>
        </w:rPr>
      </w:pPr>
      <w:r w:rsidRPr="009C2BAB">
        <w:rPr>
          <w:rFonts w:ascii="Times New Roman" w:eastAsia="Times New Roman" w:hAnsi="Times New Roman" w:cs="Times New Roman"/>
          <w:b/>
          <w:szCs w:val="20"/>
          <w:lang w:eastAsia="pl-PL"/>
        </w:rPr>
        <w:t xml:space="preserve">- w terminie wskazanym w ofercie ale </w:t>
      </w:r>
      <w:r w:rsidRPr="009C2BAB">
        <w:rPr>
          <w:rFonts w:ascii="Times New Roman" w:eastAsia="Times New Roman" w:hAnsi="Times New Roman" w:cs="Times New Roman"/>
          <w:b/>
          <w:lang w:eastAsia="pl-PL"/>
        </w:rPr>
        <w:t>nie dłuższym niż siedem miesięcy od dnia zawarcia umowy.</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IV. CENA OFERTY</w:t>
      </w:r>
      <w:r w:rsidRPr="009C2BAB">
        <w:rPr>
          <w:rFonts w:ascii="Times New Roman" w:eastAsia="Times New Roman" w:hAnsi="Times New Roman" w:cs="Times New Roman"/>
          <w:szCs w:val="20"/>
          <w:lang w:eastAsia="pl-PL"/>
        </w:rPr>
        <w: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4.1.</w:t>
      </w:r>
      <w:r w:rsidRPr="009C2BAB">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4.2.</w:t>
      </w:r>
      <w:r w:rsidRPr="009C2BAB">
        <w:rPr>
          <w:rFonts w:ascii="Times New Roman" w:eastAsia="Times New Roman" w:hAnsi="Times New Roman" w:cs="Times New Roman"/>
          <w:szCs w:val="20"/>
          <w:lang w:eastAsia="pl-PL"/>
        </w:rPr>
        <w:t xml:space="preserve"> </w:t>
      </w:r>
      <w:r w:rsidRPr="009C2BAB">
        <w:rPr>
          <w:rFonts w:ascii="Times New Roman" w:eastAsia="Times New Roman" w:hAnsi="Times New Roman" w:cs="Times New Roman"/>
          <w:b/>
          <w:szCs w:val="20"/>
          <w:lang w:eastAsia="pl-PL"/>
        </w:rPr>
        <w:t>Cena oferty musi obejmować:</w:t>
      </w:r>
    </w:p>
    <w:p w:rsidR="009C2BAB" w:rsidRPr="009C2BAB" w:rsidRDefault="009C2BAB" w:rsidP="009C2BAB">
      <w:pPr>
        <w:tabs>
          <w:tab w:val="num" w:pos="360"/>
        </w:tabs>
        <w:spacing w:after="0" w:line="240" w:lineRule="auto"/>
        <w:ind w:left="360" w:hanging="360"/>
        <w:jc w:val="both"/>
        <w:rPr>
          <w:rFonts w:ascii="Times New Roman" w:eastAsia="Times New Roman" w:hAnsi="Times New Roman" w:cs="Times New Roman"/>
          <w:b/>
          <w:i/>
          <w:szCs w:val="20"/>
          <w:u w:val="single"/>
          <w:lang w:eastAsia="pl-PL"/>
        </w:rPr>
      </w:pPr>
      <w:r w:rsidRPr="009C2BAB">
        <w:rPr>
          <w:rFonts w:ascii="Times New Roman" w:eastAsia="Times New Roman" w:hAnsi="Times New Roman" w:cs="Times New Roman"/>
          <w:szCs w:val="20"/>
          <w:lang w:eastAsia="pl-PL"/>
        </w:rPr>
        <w:t>- wartość realizacji przedmiotu zamówienia,</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 wszelkie koszty towarzyszące bezpośrednio lub pośrednio wykonywaniu zamówienia, </w:t>
      </w:r>
    </w:p>
    <w:p w:rsidR="009C2BAB" w:rsidRPr="009C2BAB" w:rsidRDefault="009C2BAB" w:rsidP="009C2BAB">
      <w:pPr>
        <w:tabs>
          <w:tab w:val="num" w:pos="360"/>
        </w:tabs>
        <w:spacing w:after="0" w:line="240" w:lineRule="auto"/>
        <w:ind w:left="360" w:hanging="360"/>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podatek VAT.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4.3.</w:t>
      </w:r>
      <w:r w:rsidRPr="009C2BAB">
        <w:rPr>
          <w:rFonts w:ascii="Times New Roman" w:eastAsia="Times New Roman" w:hAnsi="Times New Roman" w:cs="Times New Roman"/>
          <w:szCs w:val="20"/>
          <w:lang w:eastAsia="pl-PL"/>
        </w:rPr>
        <w:t xml:space="preserve"> Waluta ceny ofertowej- PLN.</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4.4.</w:t>
      </w:r>
      <w:r w:rsidRPr="009C2BAB">
        <w:rPr>
          <w:rFonts w:ascii="Times New Roman" w:eastAsia="Times New Roman" w:hAnsi="Times New Roman" w:cs="Times New Roman"/>
          <w:szCs w:val="20"/>
          <w:lang w:eastAsia="pl-PL"/>
        </w:rPr>
        <w:t xml:space="preserve"> W okresie obowiązywania umowy cena oferty określona w FORMULARZU OFERTY nie może ulec zmianie.</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V. ZASADY  OCENY OFERT.</w:t>
      </w:r>
    </w:p>
    <w:p w:rsidR="009C2BAB" w:rsidRPr="009C2BAB" w:rsidRDefault="009C2BAB" w:rsidP="009C2BAB">
      <w:pPr>
        <w:spacing w:after="0" w:line="240" w:lineRule="auto"/>
        <w:jc w:val="both"/>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b/>
          <w:szCs w:val="20"/>
          <w:lang w:eastAsia="pl-PL"/>
        </w:rPr>
        <w:t>5.1.</w:t>
      </w:r>
      <w:r w:rsidRPr="009C2BAB">
        <w:rPr>
          <w:rFonts w:ascii="Times New Roman" w:eastAsia="Times New Roman" w:hAnsi="Times New Roman" w:cs="Times New Roman"/>
          <w:szCs w:val="20"/>
          <w:lang w:eastAsia="pl-PL"/>
        </w:rPr>
        <w:t xml:space="preserve"> Oceniane kryteria i ich ranga w ocenie.</w:t>
      </w:r>
    </w:p>
    <w:p w:rsidR="009C2BAB" w:rsidRPr="009C2BAB" w:rsidRDefault="009C2BAB" w:rsidP="009C2BAB">
      <w:pPr>
        <w:spacing w:after="0" w:line="240" w:lineRule="auto"/>
        <w:jc w:val="both"/>
        <w:rPr>
          <w:rFonts w:ascii="Times New Roman" w:eastAsia="Times New Roman" w:hAnsi="Times New Roman" w:cs="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C2BAB" w:rsidRPr="009C2BAB" w:rsidTr="00175067">
        <w:tc>
          <w:tcPr>
            <w:tcW w:w="637"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Lp.</w:t>
            </w:r>
          </w:p>
        </w:tc>
        <w:tc>
          <w:tcPr>
            <w:tcW w:w="7513"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KRYTERIUM</w:t>
            </w:r>
          </w:p>
        </w:tc>
        <w:tc>
          <w:tcPr>
            <w:tcW w:w="106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RANGA </w:t>
            </w:r>
          </w:p>
        </w:tc>
      </w:tr>
      <w:tr w:rsidR="009C2BAB" w:rsidRPr="009C2BAB" w:rsidTr="00175067">
        <w:tc>
          <w:tcPr>
            <w:tcW w:w="637"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w:t>
            </w:r>
          </w:p>
        </w:tc>
        <w:tc>
          <w:tcPr>
            <w:tcW w:w="7513"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Cena oferty (A)</w:t>
            </w:r>
          </w:p>
        </w:tc>
        <w:tc>
          <w:tcPr>
            <w:tcW w:w="106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85%</w:t>
            </w:r>
          </w:p>
        </w:tc>
      </w:tr>
      <w:tr w:rsidR="009C2BAB" w:rsidRPr="009C2BAB" w:rsidTr="00175067">
        <w:tc>
          <w:tcPr>
            <w:tcW w:w="637"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2.</w:t>
            </w:r>
          </w:p>
        </w:tc>
        <w:tc>
          <w:tcPr>
            <w:tcW w:w="7513"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Termin realizacji  (B)</w:t>
            </w:r>
          </w:p>
        </w:tc>
        <w:tc>
          <w:tcPr>
            <w:tcW w:w="1061" w:type="dxa"/>
          </w:tcPr>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15%</w:t>
            </w:r>
          </w:p>
        </w:tc>
      </w:tr>
    </w:tbl>
    <w:p w:rsidR="009C2BAB" w:rsidRPr="009C2BAB" w:rsidRDefault="009C2BAB" w:rsidP="009C2BAB">
      <w:pPr>
        <w:spacing w:after="0" w:line="240" w:lineRule="auto"/>
        <w:jc w:val="both"/>
        <w:rPr>
          <w:rFonts w:ascii="Times New Roman" w:eastAsia="Times New Roman" w:hAnsi="Times New Roman" w:cs="Times New Roman"/>
          <w:b/>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lang w:eastAsia="pl-PL"/>
        </w:rPr>
        <w:t>5. 2.</w:t>
      </w:r>
      <w:r w:rsidRPr="009C2BAB">
        <w:rPr>
          <w:rFonts w:ascii="Times New Roman" w:eastAsia="Times New Roman" w:hAnsi="Times New Roman" w:cs="Times New Roman"/>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u w:val="single"/>
          <w:lang w:eastAsia="pl-PL"/>
        </w:rPr>
      </w:pPr>
      <w:r w:rsidRPr="009C2BAB">
        <w:rPr>
          <w:rFonts w:ascii="Times New Roman" w:eastAsia="Times New Roman" w:hAnsi="Times New Roman" w:cs="Times New Roman"/>
          <w:u w:val="single"/>
          <w:lang w:eastAsia="pl-PL"/>
        </w:rPr>
        <w:t xml:space="preserve">- punktacja za kryterium - </w:t>
      </w:r>
      <w:r w:rsidRPr="009C2BAB">
        <w:rPr>
          <w:rFonts w:ascii="Times New Roman" w:eastAsia="Times New Roman" w:hAnsi="Times New Roman" w:cs="Times New Roman"/>
          <w:b/>
          <w:u w:val="single"/>
          <w:lang w:eastAsia="pl-PL"/>
        </w:rPr>
        <w:t>CENA OFERTY</w:t>
      </w:r>
      <w:r w:rsidRPr="009C2BAB">
        <w:rPr>
          <w:rFonts w:ascii="Times New Roman" w:eastAsia="Times New Roman" w:hAnsi="Times New Roman" w:cs="Times New Roman"/>
          <w:u w:val="single"/>
          <w:lang w:eastAsia="pl-PL"/>
        </w:rPr>
        <w:t>- obliczona będzie wg następującego wzoru:</w:t>
      </w: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ind w:left="708" w:firstLine="708"/>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najniższa z oferowanych cen  ofertowych</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A = -----------------------------------------------------------------------------------------  x 85</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                        cena ofertowa oferty rozpatrywanej</w:t>
      </w:r>
    </w:p>
    <w:p w:rsidR="009C2BAB" w:rsidRPr="009C2BAB" w:rsidRDefault="009C2BAB" w:rsidP="009C2BAB">
      <w:pPr>
        <w:spacing w:after="0" w:line="240" w:lineRule="auto"/>
        <w:rPr>
          <w:rFonts w:ascii="Times New Roman" w:eastAsia="Times New Roman" w:hAnsi="Times New Roman" w:cs="Times New Roman"/>
          <w:szCs w:val="20"/>
          <w:lang w:eastAsia="pl-PL"/>
        </w:rPr>
      </w:pPr>
    </w:p>
    <w:p w:rsidR="009C2BAB" w:rsidRPr="009C2BAB" w:rsidRDefault="009C2BAB" w:rsidP="009C2BAB">
      <w:pPr>
        <w:spacing w:after="0" w:line="240" w:lineRule="auto"/>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szCs w:val="20"/>
          <w:u w:val="single"/>
          <w:lang w:eastAsia="pl-PL"/>
        </w:rPr>
        <w:t xml:space="preserve">- punktacja za kryterium – </w:t>
      </w:r>
      <w:r w:rsidRPr="009C2BAB">
        <w:rPr>
          <w:rFonts w:ascii="Times New Roman" w:eastAsia="Times New Roman" w:hAnsi="Times New Roman" w:cs="Times New Roman"/>
          <w:b/>
          <w:szCs w:val="20"/>
          <w:u w:val="single"/>
          <w:lang w:eastAsia="pl-PL"/>
        </w:rPr>
        <w:t xml:space="preserve">termin realizacji </w:t>
      </w:r>
      <w:bookmarkStart w:id="2" w:name="_Hlk480968066"/>
      <w:r w:rsidRPr="009C2BAB">
        <w:rPr>
          <w:rFonts w:ascii="Times New Roman" w:eastAsia="Times New Roman" w:hAnsi="Times New Roman" w:cs="Times New Roman"/>
          <w:b/>
          <w:szCs w:val="20"/>
          <w:u w:val="single"/>
          <w:lang w:eastAsia="pl-PL"/>
        </w:rPr>
        <w:t xml:space="preserve"> (B)</w:t>
      </w:r>
      <w:r w:rsidRPr="009C2BAB">
        <w:rPr>
          <w:rFonts w:ascii="Times New Roman" w:eastAsia="Times New Roman" w:hAnsi="Times New Roman" w:cs="Times New Roman"/>
          <w:szCs w:val="20"/>
          <w:u w:val="single"/>
          <w:lang w:eastAsia="pl-PL"/>
        </w:rPr>
        <w:t xml:space="preserve"> </w:t>
      </w:r>
      <w:bookmarkEnd w:id="2"/>
      <w:r w:rsidRPr="009C2BAB">
        <w:rPr>
          <w:rFonts w:ascii="Times New Roman" w:eastAsia="Times New Roman" w:hAnsi="Times New Roman" w:cs="Times New Roman"/>
          <w:szCs w:val="20"/>
          <w:u w:val="single"/>
          <w:lang w:eastAsia="pl-PL"/>
        </w:rPr>
        <w:t>– obliczona będzie w następujący sposób:</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15 pkt – oferta z najkrótszym terminem realizacji,</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10 pkt – druga oferta z kolejnym pod względem szybkości terminem realizacji,</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- 5 pkt – trzecia oferta z kolejnym pod względem szybkości terminem realizacji,</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  pozostałe oferty pod względem szybkości terminu realizacji nie otrzymają w przedmiotowym kryterium żadnych punktów. </w:t>
      </w:r>
      <w:bookmarkStart w:id="3" w:name="_Hlk487102615"/>
      <w:r w:rsidRPr="009C2BAB">
        <w:rPr>
          <w:rFonts w:ascii="Times New Roman" w:eastAsia="Times New Roman" w:hAnsi="Times New Roman" w:cs="Times New Roman"/>
          <w:szCs w:val="20"/>
          <w:lang w:eastAsia="pl-PL"/>
        </w:rPr>
        <w:t>W przypadku złożenia ofert z takim samym terminem wykonania robót budowlanych, oferty uzyskają jednakową liczbę punktów</w:t>
      </w:r>
      <w:bookmarkEnd w:id="3"/>
      <w:r w:rsidRPr="009C2BAB">
        <w:rPr>
          <w:rFonts w:ascii="Times New Roman" w:eastAsia="Times New Roman" w:hAnsi="Times New Roman" w:cs="Times New Roman"/>
          <w:szCs w:val="20"/>
          <w:lang w:eastAsia="pl-PL"/>
        </w:rPr>
        <w: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Zamawiający przez pojęcie „termin realizacji ” rozumie zaproponowanie przez Wykonawcę jak najkrótszego terminu wykonania robót budowlanych z zastrzeżeniem, iż podany okres nie może być dłuższy niż siedem miesięcy. Oferty z terminem dłuższym niż siedem miesięcy będą odrzucone jako </w:t>
      </w:r>
      <w:r w:rsidRPr="009C2BAB">
        <w:rPr>
          <w:rFonts w:ascii="Times New Roman" w:eastAsia="Times New Roman" w:hAnsi="Times New Roman" w:cs="Times New Roman"/>
          <w:szCs w:val="20"/>
          <w:lang w:eastAsia="pl-PL"/>
        </w:rPr>
        <w:lastRenderedPageBreak/>
        <w:t>nieodpowiadające treści SIWZ. Wykonawca winien wpisać termin wykonania robót budowlanych w  pełnych miesiącach.</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Ww. punktacja będzie przyznawana na podstawie danych zawartych w FORMULARZU OFERTY</w:t>
      </w:r>
      <w:ins w:id="4" w:author="Paulina Semak" w:date="2019-07-12T07:59:00Z">
        <w:r w:rsidRPr="009C2BAB">
          <w:rPr>
            <w:rFonts w:ascii="Times New Roman" w:eastAsia="Times New Roman" w:hAnsi="Times New Roman" w:cs="Times New Roman"/>
            <w:szCs w:val="20"/>
            <w:lang w:eastAsia="pl-PL"/>
          </w:rPr>
          <w:t xml:space="preserve"> </w:t>
        </w:r>
      </w:ins>
      <w:del w:id="5" w:author="Paulina Semak" w:date="2019-07-12T07:59:00Z">
        <w:r w:rsidRPr="009C2BAB" w:rsidDel="00C36F9A">
          <w:rPr>
            <w:rFonts w:ascii="Times New Roman" w:eastAsia="Times New Roman" w:hAnsi="Times New Roman" w:cs="Times New Roman"/>
            <w:szCs w:val="20"/>
            <w:lang w:eastAsia="pl-PL"/>
          </w:rPr>
          <w:delText xml:space="preserve"> </w:delText>
        </w:r>
      </w:del>
      <w:r w:rsidRPr="009C2BAB">
        <w:rPr>
          <w:rFonts w:ascii="Times New Roman" w:eastAsia="Times New Roman" w:hAnsi="Times New Roman" w:cs="Times New Roman"/>
          <w:szCs w:val="20"/>
          <w:lang w:eastAsia="pl-PL"/>
        </w:rPr>
        <w:t>stanowiącym załącznik numer 1 do SIWZ.</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Łączna suma punktów zliczona zostanie wg następującego wzoru: </w:t>
      </w:r>
    </w:p>
    <w:p w:rsidR="009C2BAB" w:rsidRPr="009C2BAB" w:rsidRDefault="009C2BAB" w:rsidP="009C2BAB">
      <w:pPr>
        <w:spacing w:after="0" w:line="240" w:lineRule="auto"/>
        <w:rPr>
          <w:rFonts w:ascii="Times New Roman" w:eastAsia="Times New Roman" w:hAnsi="Times New Roman" w:cs="Times New Roman"/>
          <w:szCs w:val="20"/>
          <w:lang w:eastAsia="pl-PL"/>
        </w:rPr>
      </w:pPr>
    </w:p>
    <w:p w:rsidR="009C2BAB" w:rsidRPr="009C2BAB" w:rsidRDefault="009C2BAB" w:rsidP="009C2BAB">
      <w:pPr>
        <w:spacing w:after="0" w:line="240" w:lineRule="auto"/>
        <w:jc w:val="center"/>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t>
      </w:r>
      <w:r w:rsidRPr="009C2BAB">
        <w:rPr>
          <w:rFonts w:ascii="Times New Roman" w:eastAsia="Times New Roman" w:hAnsi="Times New Roman" w:cs="Times New Roman"/>
          <w:szCs w:val="20"/>
          <w:vertAlign w:val="subscript"/>
          <w:lang w:eastAsia="pl-PL"/>
        </w:rPr>
        <w:t>pkt</w:t>
      </w:r>
      <w:r w:rsidRPr="009C2BAB">
        <w:rPr>
          <w:rFonts w:ascii="Times New Roman" w:eastAsia="Times New Roman" w:hAnsi="Times New Roman" w:cs="Times New Roman"/>
          <w:szCs w:val="20"/>
          <w:lang w:eastAsia="pl-PL"/>
        </w:rPr>
        <w:t xml:space="preserve"> = A+B</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gdzie:</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A – cena oferty;</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B – termin realizacji ;</w:t>
      </w:r>
    </w:p>
    <w:p w:rsidR="009C2BAB" w:rsidRPr="009C2BAB" w:rsidRDefault="009C2BAB" w:rsidP="009C2BAB">
      <w:pPr>
        <w:spacing w:after="0" w:line="240" w:lineRule="auto"/>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b/>
          <w:szCs w:val="20"/>
          <w:u w:val="single"/>
          <w:lang w:eastAsia="pl-PL"/>
        </w:rPr>
        <w:t>5.3.</w:t>
      </w:r>
      <w:r w:rsidRPr="009C2BAB">
        <w:rPr>
          <w:rFonts w:ascii="Times New Roman" w:eastAsia="Times New Roman" w:hAnsi="Times New Roman" w:cs="Times New Roman"/>
          <w:szCs w:val="20"/>
          <w:u w:val="single"/>
          <w:lang w:eastAsia="pl-PL"/>
        </w:rPr>
        <w:t xml:space="preserve"> Zasady oceny ofert i udzielenia zamówienia. </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Zamawiający udzieli zamówienia Wykonawcy, którego oferta :</w:t>
      </w:r>
    </w:p>
    <w:p w:rsidR="009C2BAB" w:rsidRPr="009C2BAB" w:rsidRDefault="009C2BAB" w:rsidP="009C2BAB">
      <w:pPr>
        <w:numPr>
          <w:ilvl w:val="0"/>
          <w:numId w:val="1"/>
        </w:num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w:t>
      </w:r>
    </w:p>
    <w:p w:rsidR="009C2BAB" w:rsidRPr="009C2BAB" w:rsidRDefault="009C2BAB" w:rsidP="009C2BAB">
      <w:pPr>
        <w:numPr>
          <w:ilvl w:val="0"/>
          <w:numId w:val="1"/>
        </w:num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odpowiada wszystkim wymaganiom określonym w Specyfikacji Istotnych Warunków Zamówienia,</w:t>
      </w:r>
    </w:p>
    <w:p w:rsidR="009C2BAB" w:rsidRPr="009C2BAB" w:rsidRDefault="009C2BAB" w:rsidP="009C2BAB">
      <w:pPr>
        <w:numPr>
          <w:ilvl w:val="0"/>
          <w:numId w:val="1"/>
        </w:num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została uznana za najkorzystniejszą w oparciu o podane kryteria wyboru (uzyskała największą </w:t>
      </w:r>
    </w:p>
    <w:p w:rsidR="009C2BAB" w:rsidRPr="009C2BAB" w:rsidRDefault="009C2BAB" w:rsidP="009C2BAB">
      <w:pPr>
        <w:tabs>
          <w:tab w:val="left" w:pos="540"/>
          <w:tab w:val="left" w:pos="720"/>
        </w:tabs>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       liczbę punktów).</w:t>
      </w:r>
    </w:p>
    <w:p w:rsidR="009C2BAB" w:rsidRPr="009C2BAB" w:rsidRDefault="009C2BAB" w:rsidP="009C2BAB">
      <w:pPr>
        <w:tabs>
          <w:tab w:val="left" w:pos="540"/>
          <w:tab w:val="left" w:pos="720"/>
        </w:tabs>
        <w:spacing w:after="0" w:line="240" w:lineRule="auto"/>
        <w:jc w:val="both"/>
        <w:rPr>
          <w:rFonts w:ascii="Times New Roman" w:eastAsia="Times New Roman" w:hAnsi="Times New Roman" w:cs="Times New Roman"/>
          <w:b/>
          <w:lang w:eastAsia="pl-PL"/>
        </w:rPr>
      </w:pPr>
    </w:p>
    <w:p w:rsidR="009C2BAB" w:rsidRPr="009C2BAB" w:rsidRDefault="009C2BAB" w:rsidP="009C2BAB">
      <w:pPr>
        <w:spacing w:after="0" w:line="240" w:lineRule="auto"/>
        <w:jc w:val="both"/>
        <w:rPr>
          <w:rFonts w:ascii="Times New Roman" w:eastAsia="Times New Roman" w:hAnsi="Times New Roman" w:cs="Times New Roman"/>
          <w:bCs/>
          <w:szCs w:val="20"/>
          <w:u w:val="single"/>
          <w:lang w:eastAsia="pl-PL"/>
        </w:rPr>
      </w:pPr>
      <w:r w:rsidRPr="009C2BAB">
        <w:rPr>
          <w:rFonts w:ascii="Times New Roman" w:eastAsia="Times New Roman" w:hAnsi="Times New Roman" w:cs="Times New Roman"/>
          <w:b/>
          <w:szCs w:val="20"/>
          <w:u w:val="single"/>
          <w:lang w:eastAsia="pl-PL"/>
        </w:rPr>
        <w:t xml:space="preserve">5.4. </w:t>
      </w:r>
      <w:r w:rsidRPr="009C2BAB">
        <w:rPr>
          <w:rFonts w:ascii="Times New Roman" w:eastAsia="Times New Roman" w:hAnsi="Times New Roman" w:cs="Times New Roman"/>
          <w:bCs/>
          <w:szCs w:val="20"/>
          <w:u w:val="single"/>
          <w:lang w:eastAsia="pl-PL"/>
        </w:rPr>
        <w:t>Unieważnienie postępowania o udzielenie zamówienia</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Cs/>
          <w:szCs w:val="20"/>
          <w:lang w:eastAsia="pl-PL"/>
        </w:rPr>
        <w:t xml:space="preserve">Zamawiający może unieważnić </w:t>
      </w:r>
      <w:bookmarkStart w:id="6" w:name="_Hlk33101278"/>
      <w:r w:rsidRPr="009C2BAB">
        <w:rPr>
          <w:rFonts w:ascii="Times New Roman" w:eastAsia="Times New Roman" w:hAnsi="Times New Roman" w:cs="Times New Roman"/>
          <w:bCs/>
          <w:szCs w:val="20"/>
          <w:lang w:eastAsia="pl-PL"/>
        </w:rPr>
        <w:t xml:space="preserve">postępowanie o udzielenie zamówienia bez wybrania którejkolwiek z ofert </w:t>
      </w:r>
      <w:bookmarkEnd w:id="6"/>
      <w:r w:rsidRPr="009C2BAB">
        <w:rPr>
          <w:rFonts w:ascii="Times New Roman" w:eastAsia="Times New Roman" w:hAnsi="Times New Roman" w:cs="Times New Roman"/>
          <w:bCs/>
          <w:szCs w:val="20"/>
          <w:lang w:eastAsia="pl-PL"/>
        </w:rPr>
        <w:t xml:space="preserve">w przypadkach określonych w </w:t>
      </w:r>
      <w:r w:rsidRPr="009C2BAB">
        <w:rPr>
          <w:rFonts w:ascii="Times New Roman" w:eastAsia="Times New Roman" w:hAnsi="Times New Roman" w:cs="Times New Roman"/>
          <w:szCs w:val="20"/>
          <w:lang w:eastAsia="pl-PL"/>
        </w:rPr>
        <w:t>§</w:t>
      </w:r>
      <w:r w:rsidRPr="009C2BAB">
        <w:rPr>
          <w:rFonts w:ascii="Times New Roman" w:eastAsia="Times New Roman" w:hAnsi="Times New Roman" w:cs="Times New Roman"/>
          <w:bCs/>
          <w:szCs w:val="20"/>
          <w:lang w:eastAsia="pl-PL"/>
        </w:rPr>
        <w:t xml:space="preserve"> 48 ust. 1 Regulaminu . W szczególności, Zamawiający może unieważnić postępowanie o udzielenie zamówienia bez wybrania którejkolwiek z ofert w przypadku, gdy właściwy organ Zamawiającego (stosownie do treści Umowy Spółki Zamawiającego: Rada Nadzorcza lub Zgromadzenie Wspólników) nie wyrazi zgody na zaciągnięcie przez Zamawiającego zobowiązania w celu realizacji przedmiotu Zamówienia, co najmniej w kwocie wynikającej z najkorzystniejszej oferty.  </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Cs/>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VI. TERMIN ZWIĄZANIA OFERTĄ.</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Wykonawca jest związany ofertą przez okres 60 dni licząc od dnia, w którym upływa termin składania ofert. </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VII. MIEJSCE I TERMIN SKŁADANIA OFERT.</w:t>
      </w:r>
    </w:p>
    <w:p w:rsidR="009C2BAB" w:rsidRPr="009C2BAB" w:rsidRDefault="009C2BAB" w:rsidP="009C2BAB">
      <w:pPr>
        <w:spacing w:after="0" w:line="240" w:lineRule="auto"/>
        <w:jc w:val="both"/>
        <w:rPr>
          <w:rFonts w:ascii="Times New Roman" w:eastAsia="Times New Roman" w:hAnsi="Times New Roman" w:cs="Times New Roman"/>
          <w:b/>
          <w:szCs w:val="20"/>
          <w:u w:val="single"/>
          <w:lang w:eastAsia="pl-PL"/>
        </w:rPr>
      </w:pPr>
      <w:r w:rsidRPr="009C2BAB">
        <w:rPr>
          <w:rFonts w:ascii="Times New Roman" w:eastAsia="Times New Roman" w:hAnsi="Times New Roman" w:cs="Times New Roman"/>
          <w:b/>
          <w:szCs w:val="20"/>
          <w:lang w:eastAsia="pl-PL"/>
        </w:rPr>
        <w:t>7.1</w:t>
      </w:r>
      <w:r w:rsidRPr="009C2BAB">
        <w:rPr>
          <w:rFonts w:ascii="Times New Roman" w:eastAsia="Times New Roman" w:hAnsi="Times New Roman" w:cs="Times New Roman"/>
          <w:szCs w:val="20"/>
          <w:lang w:eastAsia="pl-PL"/>
        </w:rPr>
        <w:t>. Ofertę w zapieczętowanej kopercie opatrzonej napisami określonymi w pkt II podpunkt 2.4 niniejszej SIWZ - należy złożyć do dnia:</w:t>
      </w:r>
      <w:r w:rsidRPr="009C2BAB">
        <w:rPr>
          <w:rFonts w:ascii="Times New Roman" w:eastAsia="Times New Roman" w:hAnsi="Times New Roman" w:cs="Times New Roman"/>
          <w:b/>
          <w:szCs w:val="20"/>
          <w:u w:val="single"/>
          <w:lang w:eastAsia="pl-PL"/>
        </w:rPr>
        <w:t xml:space="preserve"> 16 marca 2020 roku do godz. 10.00 w:</w:t>
      </w:r>
    </w:p>
    <w:p w:rsidR="009C2BAB" w:rsidRPr="009C2BAB" w:rsidRDefault="009C2BAB" w:rsidP="009C2BAB">
      <w:pPr>
        <w:spacing w:after="0" w:line="240" w:lineRule="auto"/>
        <w:ind w:firstLine="1418"/>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PKP Szybka Kolej Miejska w Trójmieście sp. z o.o.</w:t>
      </w:r>
    </w:p>
    <w:p w:rsidR="009C2BAB" w:rsidRPr="009C2BAB" w:rsidRDefault="009C2BAB" w:rsidP="009C2BAB">
      <w:pPr>
        <w:spacing w:after="0" w:line="240" w:lineRule="auto"/>
        <w:ind w:firstLine="1418"/>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ul. Morska 350 a, 81-002 Gdynia</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                         Wydział Zamówień Publicznych i Umów, III piętro, pok. nr 303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u w:val="single"/>
          <w:lang w:eastAsia="pl-PL"/>
        </w:rPr>
      </w:pPr>
      <w:r w:rsidRPr="009C2BAB">
        <w:rPr>
          <w:rFonts w:ascii="Times New Roman" w:eastAsia="Times New Roman" w:hAnsi="Times New Roman" w:cs="Times New Roman"/>
          <w:szCs w:val="20"/>
          <w:u w:val="single"/>
          <w:lang w:eastAsia="pl-PL"/>
        </w:rPr>
        <w:t>Za moment złożenia oferty przyjmuje się moment otrzymania oferty przez Zamawiającego.</w:t>
      </w:r>
    </w:p>
    <w:p w:rsidR="009C2BAB" w:rsidRPr="009C2BAB" w:rsidRDefault="009C2BAB" w:rsidP="009C2BAB">
      <w:pPr>
        <w:spacing w:after="0" w:line="240" w:lineRule="auto"/>
        <w:jc w:val="both"/>
        <w:rPr>
          <w:rFonts w:ascii="Times New Roman" w:eastAsia="Times New Roman" w:hAnsi="Times New Roman" w:cs="Times New Roman"/>
          <w:szCs w:val="20"/>
          <w:u w:val="single"/>
          <w:lang w:eastAsia="pl-PL"/>
        </w:rPr>
      </w:pPr>
    </w:p>
    <w:p w:rsidR="009C2BAB" w:rsidRPr="009C2BAB" w:rsidRDefault="009C2BAB" w:rsidP="009C2BAB">
      <w:pPr>
        <w:numPr>
          <w:ilvl w:val="1"/>
          <w:numId w:val="3"/>
        </w:num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szCs w:val="20"/>
          <w:lang w:eastAsia="pl-PL"/>
        </w:rPr>
        <w:t>Oferta złożona po terminie wyżej określonym - zostanie zwrócona bez otwierania.</w:t>
      </w:r>
      <w:r w:rsidRPr="009C2BAB">
        <w:rPr>
          <w:rFonts w:ascii="Times New Roman" w:eastAsia="Times New Roman" w:hAnsi="Times New Roman" w:cs="Times New Roman"/>
          <w:b/>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VIII. TRYB UDZIELANIA WYJAŚNIEŃ W SPRAWACH DOTYCZĄCYCH SPECYFIKACJI ISTOTNYCH WARUNKÓW ZAMÓWIENIA.</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8.1.</w:t>
      </w:r>
      <w:r w:rsidRPr="009C2BAB">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8.2.</w:t>
      </w:r>
      <w:r w:rsidRPr="009C2BAB">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8.3.</w:t>
      </w:r>
      <w:r w:rsidRPr="009C2BAB">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9C2BAB">
        <w:rPr>
          <w:rFonts w:ascii="Times New Roman" w:eastAsia="Times New Roman" w:hAnsi="Times New Roman" w:cs="Times New Roman"/>
          <w:szCs w:val="20"/>
          <w:lang w:eastAsia="pl-PL"/>
        </w:rPr>
        <w:softHyphen/>
      </w:r>
      <w:r w:rsidRPr="009C2BAB">
        <w:rPr>
          <w:rFonts w:ascii="Times New Roman" w:eastAsia="Times New Roman" w:hAnsi="Times New Roman" w:cs="Times New Roman"/>
          <w:szCs w:val="20"/>
          <w:lang w:eastAsia="pl-PL"/>
        </w:rPr>
        <w:lastRenderedPageBreak/>
        <w:t>kazane za pomocą telefaksu lub drogą elektroniczną uważa się za złożone w terminie, jeżeli ich treść dotarła do adresata przed upływem terminu i została niezwłocznie potwierdzona pisemnie.</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8.4.</w:t>
      </w:r>
      <w:r w:rsidRPr="009C2BAB">
        <w:rPr>
          <w:rFonts w:ascii="Times New Roman" w:eastAsia="Times New Roman" w:hAnsi="Times New Roman" w:cs="Times New Roman"/>
          <w:szCs w:val="20"/>
          <w:lang w:eastAsia="pl-PL"/>
        </w:rPr>
        <w:t xml:space="preserve"> Do kontaktu z Wykonawcami upoważniony jest: </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szCs w:val="20"/>
          <w:lang w:eastAsia="pl-PL"/>
        </w:rPr>
        <w:t>p. Paweł Wojtkiewicz – Wydział Zamówień Publicznych i Umów - tel. 58 721 28 20 (dni robocze - w godzinach: 8:00- 14:00).</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IX. MIEJSCE I TERMIN OTWARCIA OFERT.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9.1. </w:t>
      </w:r>
      <w:r w:rsidRPr="009C2BAB">
        <w:rPr>
          <w:rFonts w:ascii="Times New Roman" w:eastAsia="Times New Roman" w:hAnsi="Times New Roman" w:cs="Times New Roman"/>
          <w:szCs w:val="20"/>
          <w:lang w:eastAsia="pl-PL"/>
        </w:rPr>
        <w:t xml:space="preserve">Komisyjne otwarcie ofert nastąpi na posiedzeniu Komisji Przetargowej, które odbędzie się w  dniu:  </w:t>
      </w:r>
      <w:r w:rsidRPr="009C2BAB">
        <w:rPr>
          <w:rFonts w:ascii="Times New Roman" w:eastAsia="Times New Roman" w:hAnsi="Times New Roman" w:cs="Times New Roman"/>
          <w:b/>
          <w:szCs w:val="20"/>
          <w:lang w:eastAsia="pl-PL"/>
        </w:rPr>
        <w:t xml:space="preserve"> </w:t>
      </w:r>
      <w:r w:rsidRPr="009C2BAB">
        <w:rPr>
          <w:rFonts w:ascii="Times New Roman" w:eastAsia="Times New Roman" w:hAnsi="Times New Roman" w:cs="Times New Roman"/>
          <w:b/>
          <w:szCs w:val="20"/>
          <w:u w:val="single"/>
          <w:lang w:eastAsia="pl-PL"/>
        </w:rPr>
        <w:t xml:space="preserve"> 16 marca  2020 roku o godz. 11:00 w</w:t>
      </w:r>
      <w:r w:rsidRPr="009C2BAB">
        <w:rPr>
          <w:rFonts w:ascii="Times New Roman" w:eastAsia="Times New Roman" w:hAnsi="Times New Roman" w:cs="Times New Roman"/>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PKP Szybka Kolej Miejska w Trójmieście Sp. z o.o.</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ul. Morska 350 a, 81-002 Gdynia</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III piętro, pok. nr 303</w:t>
      </w:r>
    </w:p>
    <w:p w:rsidR="009C2BAB" w:rsidRPr="009C2BAB" w:rsidRDefault="009C2BAB" w:rsidP="009C2BAB">
      <w:pPr>
        <w:spacing w:after="0" w:line="24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 xml:space="preserve">9.2. </w:t>
      </w:r>
      <w:r w:rsidRPr="009C2BAB">
        <w:rPr>
          <w:rFonts w:ascii="Times New Roman" w:eastAsia="Times New Roman" w:hAnsi="Times New Roman" w:cs="Times New Roman"/>
          <w:szCs w:val="20"/>
          <w:lang w:eastAsia="pl-PL"/>
        </w:rPr>
        <w:t>Otwarcie ofert jest jawne.</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xml:space="preserve">9.3. </w:t>
      </w:r>
      <w:r w:rsidRPr="009C2BAB">
        <w:rPr>
          <w:rFonts w:ascii="Times New Roman" w:eastAsia="Times New Roman" w:hAnsi="Times New Roman" w:cs="Times New Roman"/>
          <w:szCs w:val="20"/>
          <w:lang w:eastAsia="pl-PL"/>
        </w:rPr>
        <w:t>Wyniki postępowania obowiązują po ich zatwierdzeniu przez Zarząd PKP Szybka Kolej Miejska                     w Trójmieście Sp. z o.o.</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X. MIEJSCE I TERMIN UDOSTĘPNIENIA PRZEZ ZAMAWIAJĄCEGO OFERT ZŁOŻONYCH W PRZEDMIOTOWYM POSTĘPOWANIU.</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10.1.</w:t>
      </w:r>
      <w:r w:rsidRPr="009C2BAB">
        <w:rPr>
          <w:rFonts w:ascii="Times New Roman" w:eastAsia="Times New Roman" w:hAnsi="Times New Roman" w:cs="Times New Roman"/>
          <w:szCs w:val="20"/>
          <w:lang w:eastAsia="pl-PL"/>
        </w:rPr>
        <w:t xml:space="preserve"> Oferty złożone w przedmiotowym postępowaniu zostaną udostępnione przez Zamawiającego w: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PKP Szybka Kolej Miejska w Trójmieście Sp. z o.o.</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ul. Morska 350 a, 81-002 Gdynia</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Wydział Zamówień Publicznych i Umów, III piętro, pok. nr 303</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od dnia: </w:t>
      </w:r>
      <w:r w:rsidRPr="009C2BAB">
        <w:rPr>
          <w:rFonts w:ascii="Times New Roman" w:eastAsia="Times New Roman" w:hAnsi="Times New Roman" w:cs="Times New Roman"/>
          <w:b/>
          <w:szCs w:val="20"/>
          <w:u w:val="single"/>
          <w:lang w:eastAsia="pl-PL"/>
        </w:rPr>
        <w:t xml:space="preserve"> 16 marca 2020 roku,  godz. 12:00</w:t>
      </w:r>
      <w:r w:rsidRPr="009C2BAB">
        <w:rPr>
          <w:rFonts w:ascii="Times New Roman" w:eastAsia="Times New Roman" w:hAnsi="Times New Roman" w:cs="Times New Roman"/>
          <w:szCs w:val="20"/>
          <w:u w:val="single"/>
          <w:lang w:eastAsia="pl-PL"/>
        </w:rPr>
        <w:t>.</w:t>
      </w:r>
      <w:r w:rsidRPr="009C2BAB">
        <w:rPr>
          <w:rFonts w:ascii="Times New Roman" w:eastAsia="Times New Roman" w:hAnsi="Times New Roman" w:cs="Times New Roman"/>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10.2.</w:t>
      </w:r>
      <w:r w:rsidRPr="009C2BAB">
        <w:rPr>
          <w:rFonts w:ascii="Times New Roman" w:eastAsia="Times New Roman" w:hAnsi="Times New Roman" w:cs="Times New Roman"/>
          <w:szCs w:val="20"/>
          <w:lang w:eastAsia="pl-PL"/>
        </w:rPr>
        <w:t xml:space="preserve"> Oferty (wraz z dokumentacją - w zakresie wskazanym w ustawie Prawo zamówień publicznych)  będą dostępne w miejscu wskazanym w pkt 10.1 w dni robocze od godz. 10:00 – 12:00.</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XI. ŚRODKI OCHRONY PRAWNEJ PRZYSŁUGUJĄCEJ WYKONAWCY.</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bCs/>
          <w:szCs w:val="20"/>
          <w:lang w:eastAsia="pl-PL"/>
        </w:rPr>
        <w:t>11.1.</w:t>
      </w:r>
      <w:r w:rsidRPr="009C2BAB">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bCs/>
          <w:szCs w:val="20"/>
          <w:lang w:eastAsia="pl-PL"/>
        </w:rPr>
        <w:t>11.2.</w:t>
      </w:r>
      <w:r w:rsidRPr="009C2BAB">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bCs/>
          <w:szCs w:val="20"/>
          <w:lang w:eastAsia="pl-PL"/>
        </w:rPr>
        <w:t>11.3.</w:t>
      </w:r>
      <w:r w:rsidRPr="009C2BAB">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bCs/>
          <w:szCs w:val="20"/>
          <w:lang w:eastAsia="pl-PL"/>
        </w:rPr>
        <w:t>11.4.</w:t>
      </w:r>
      <w:r w:rsidRPr="009C2BAB">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bCs/>
          <w:szCs w:val="20"/>
          <w:lang w:eastAsia="pl-PL"/>
        </w:rPr>
        <w:t>11.5.</w:t>
      </w:r>
      <w:r w:rsidRPr="009C2BAB">
        <w:rPr>
          <w:rFonts w:ascii="Times New Roman" w:eastAsia="Times New Roman" w:hAnsi="Times New Roman" w:cs="Times New Roman"/>
          <w:bCs/>
          <w:szCs w:val="20"/>
          <w:lang w:eastAsia="pl-PL"/>
        </w:rPr>
        <w:t xml:space="preserve"> Wniesienie protestu jest dopuszczalne tylko przed zawarciem umowy.</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bCs/>
          <w:szCs w:val="20"/>
          <w:lang w:eastAsia="pl-PL"/>
        </w:rPr>
        <w:t>11.6.</w:t>
      </w:r>
      <w:r w:rsidRPr="009C2BAB">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9C2BAB">
        <w:rPr>
          <w:rFonts w:ascii="Times New Roman" w:eastAsia="Times New Roman" w:hAnsi="Times New Roman" w:cs="Times New Roman"/>
          <w:sz w:val="24"/>
          <w:szCs w:val="20"/>
          <w:lang w:eastAsia="pl-PL"/>
        </w:rPr>
        <w:t xml:space="preserve"> </w:t>
      </w:r>
      <w:r w:rsidRPr="009C2BAB">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rsidR="009C2BAB" w:rsidRPr="009C2BAB" w:rsidRDefault="009C2BAB" w:rsidP="009C2BAB">
      <w:pPr>
        <w:spacing w:after="0" w:line="240" w:lineRule="auto"/>
        <w:jc w:val="both"/>
        <w:rPr>
          <w:rFonts w:ascii="Times New Roman" w:eastAsia="Times New Roman" w:hAnsi="Times New Roman" w:cs="Times New Roman"/>
          <w:bCs/>
          <w:szCs w:val="20"/>
          <w:lang w:eastAsia="pl-PL"/>
        </w:rPr>
      </w:pPr>
      <w:r w:rsidRPr="009C2BAB">
        <w:rPr>
          <w:rFonts w:ascii="Times New Roman" w:eastAsia="Times New Roman" w:hAnsi="Times New Roman" w:cs="Times New Roman"/>
          <w:b/>
          <w:szCs w:val="20"/>
          <w:lang w:eastAsia="pl-PL"/>
        </w:rPr>
        <w:t>11.7.</w:t>
      </w:r>
      <w:r w:rsidRPr="009C2BAB">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bCs/>
          <w:iCs/>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bCs/>
          <w:iCs/>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bCs/>
          <w:iCs/>
          <w:szCs w:val="20"/>
          <w:lang w:eastAsia="pl-PL"/>
        </w:rPr>
      </w:pPr>
      <w:r w:rsidRPr="009C2BAB">
        <w:rPr>
          <w:rFonts w:ascii="Times New Roman" w:eastAsia="Times New Roman" w:hAnsi="Times New Roman" w:cs="Times New Roman"/>
          <w:b/>
          <w:bCs/>
          <w:iCs/>
          <w:szCs w:val="20"/>
          <w:lang w:eastAsia="pl-PL"/>
        </w:rPr>
        <w:t>XII. FORMALNOŚCI, JAKICH NALEŻY DOPEŁNIĆ PRZED ZAWARCIEM UMOWY.</w:t>
      </w:r>
    </w:p>
    <w:p w:rsidR="009C2BAB" w:rsidRPr="009C2BAB" w:rsidRDefault="009C2BAB" w:rsidP="009C2BAB">
      <w:pPr>
        <w:spacing w:after="0" w:line="240" w:lineRule="auto"/>
        <w:jc w:val="both"/>
        <w:rPr>
          <w:rFonts w:ascii="Times New Roman" w:eastAsia="Times New Roman" w:hAnsi="Times New Roman" w:cs="Times New Roman"/>
          <w:b/>
          <w:bCs/>
          <w:iCs/>
          <w:szCs w:val="20"/>
          <w:lang w:eastAsia="pl-PL"/>
        </w:rPr>
      </w:pPr>
      <w:r w:rsidRPr="009C2BAB">
        <w:rPr>
          <w:rFonts w:ascii="Times New Roman" w:eastAsia="Times New Roman" w:hAnsi="Times New Roman" w:cs="Times New Roman"/>
          <w:bCs/>
          <w:szCs w:val="20"/>
          <w:lang w:eastAsia="pl-PL"/>
        </w:rPr>
        <w:lastRenderedPageBreak/>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9C2BAB" w:rsidRPr="009C2BAB" w:rsidRDefault="009C2BAB" w:rsidP="009C2BAB">
      <w:pPr>
        <w:spacing w:after="0" w:line="240" w:lineRule="auto"/>
        <w:jc w:val="both"/>
        <w:rPr>
          <w:rFonts w:ascii="Times New Roman" w:eastAsia="Times New Roman" w:hAnsi="Times New Roman" w:cs="Times New Roman"/>
          <w:b/>
          <w:lang w:eastAsia="pl-PL"/>
        </w:rPr>
      </w:pPr>
    </w:p>
    <w:p w:rsidR="009C2BAB" w:rsidRPr="009C2BAB" w:rsidRDefault="009C2BAB" w:rsidP="009C2BAB">
      <w:pPr>
        <w:spacing w:after="0" w:line="240" w:lineRule="auto"/>
        <w:jc w:val="both"/>
        <w:rPr>
          <w:rFonts w:ascii="Times New Roman" w:eastAsia="Times New Roman" w:hAnsi="Times New Roman" w:cs="Times New Roman"/>
          <w:b/>
          <w:lang w:eastAsia="pl-PL"/>
        </w:rPr>
      </w:pPr>
      <w:r w:rsidRPr="009C2BAB">
        <w:rPr>
          <w:rFonts w:ascii="Times New Roman" w:eastAsia="Times New Roman" w:hAnsi="Times New Roman" w:cs="Times New Roman"/>
          <w:b/>
          <w:lang w:eastAsia="pl-PL"/>
        </w:rPr>
        <w:t>XIII. ZABEZPIECZENIE NALEŻYTEGO WYKONANIA UMOWY</w:t>
      </w:r>
    </w:p>
    <w:p w:rsidR="009C2BAB" w:rsidRPr="009C2BAB" w:rsidRDefault="009C2BAB" w:rsidP="009C2BAB">
      <w:pPr>
        <w:numPr>
          <w:ilvl w:val="1"/>
          <w:numId w:val="5"/>
        </w:numPr>
        <w:spacing w:after="0" w:line="240" w:lineRule="auto"/>
        <w:ind w:left="540" w:hanging="540"/>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Wykonawca zobowiązany jest do wniesienia zabezpieczenia należytego wykonania umowy na kwotę stanowiącą 10% ceny oferty zawierającej elementy wskazane w pkt 4.2 SIWZ.</w:t>
      </w:r>
    </w:p>
    <w:p w:rsidR="009C2BAB" w:rsidRPr="009C2BAB" w:rsidRDefault="009C2BAB" w:rsidP="009C2BAB">
      <w:pPr>
        <w:numPr>
          <w:ilvl w:val="1"/>
          <w:numId w:val="5"/>
        </w:numPr>
        <w:spacing w:after="0" w:line="240" w:lineRule="auto"/>
        <w:ind w:left="56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Zabezpieczenie może być wnoszone według wyboru Wyko</w:t>
      </w:r>
      <w:r w:rsidRPr="009C2BAB">
        <w:rPr>
          <w:rFonts w:ascii="Times New Roman" w:eastAsia="Times New Roman" w:hAnsi="Times New Roman" w:cs="Times New Roman"/>
          <w:lang w:eastAsia="pl-PL"/>
        </w:rPr>
        <w:softHyphen/>
        <w:t>nawcy w jednej lub w kilku następujących formach:</w:t>
      </w:r>
    </w:p>
    <w:p w:rsidR="009C2BAB" w:rsidRPr="009C2BAB" w:rsidRDefault="009C2BAB" w:rsidP="009C2BAB">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1) pieniądzu;</w:t>
      </w:r>
    </w:p>
    <w:p w:rsidR="009C2BAB" w:rsidRPr="009C2BAB" w:rsidRDefault="009C2BAB" w:rsidP="009C2BAB">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rsidR="009C2BAB" w:rsidRPr="009C2BAB" w:rsidRDefault="009C2BAB" w:rsidP="009C2BAB">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3) gwarancjach bankowych;</w:t>
      </w:r>
    </w:p>
    <w:p w:rsidR="009C2BAB" w:rsidRPr="009C2BAB" w:rsidRDefault="009C2BAB" w:rsidP="009C2BAB">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4) gwarancjach ubezpieczeniowych;</w:t>
      </w:r>
    </w:p>
    <w:p w:rsidR="009C2BAB" w:rsidRPr="009C2BAB" w:rsidRDefault="009C2BAB" w:rsidP="009C2BAB">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Zabezpieczenie wnoszone w pieniądzu Wykonawca wpłaca przelewem na rachunek bankowy wskazany przez Zamawiającego.</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9C2BAB">
        <w:rPr>
          <w:rFonts w:ascii="Times New Roman" w:eastAsia="Times New Roman" w:hAnsi="Times New Roman" w:cs="Times New Roman"/>
          <w:lang w:eastAsia="pl-PL"/>
        </w:rPr>
        <w:softHyphen/>
        <w:t>niędzy na rachunek bankowy Wykonawcy.</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Zamawiający zwraca 70% wysokości zabezpieczenia w terminie 30 dni od dnia wykonania zamówienia i uznania przez Zamawiającego za należycie wykonane.</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Pozostała część zabezpieczenia zostanie zwrócona nie później niż w 15 dniu po upływie okresu rękojmi za wady.</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 trakcie realizacji umowy Wykonawca może dokonać zmiany formy zabezpieczenia na jedną lub kilka form, o których mowa w pkt 13.2.</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Zmiana formy zabezpieczenia jest dokonywana z zachowa</w:t>
      </w:r>
      <w:r w:rsidRPr="009C2BAB">
        <w:rPr>
          <w:rFonts w:ascii="Times New Roman" w:eastAsia="Times New Roman" w:hAnsi="Times New Roman" w:cs="Times New Roman"/>
          <w:lang w:eastAsia="pl-PL"/>
        </w:rPr>
        <w:softHyphen/>
        <w:t>niem ciągłości zabezpieczenia i bez zmniejszenia jego wysokości.</w:t>
      </w:r>
    </w:p>
    <w:p w:rsidR="009C2BAB" w:rsidRPr="009C2BAB" w:rsidRDefault="009C2BAB" w:rsidP="009C2BAB">
      <w:pPr>
        <w:numPr>
          <w:ilvl w:val="1"/>
          <w:numId w:val="5"/>
        </w:numPr>
        <w:spacing w:after="0" w:line="240" w:lineRule="auto"/>
        <w:ind w:left="567" w:right="287" w:hanging="567"/>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9C2BAB" w:rsidRPr="009C2BAB" w:rsidRDefault="009C2BAB" w:rsidP="009C2BAB">
      <w:pPr>
        <w:widowControl w:val="0"/>
        <w:tabs>
          <w:tab w:val="left" w:pos="0"/>
        </w:tabs>
        <w:autoSpaceDE w:val="0"/>
        <w:autoSpaceDN w:val="0"/>
        <w:adjustRightInd w:val="0"/>
        <w:spacing w:after="0" w:line="240" w:lineRule="auto"/>
        <w:jc w:val="both"/>
        <w:rPr>
          <w:rFonts w:ascii="Times New Roman" w:eastAsia="Times New Roman" w:hAnsi="Times New Roman" w:cs="Times New Roman"/>
          <w:b/>
          <w:lang w:eastAsia="pl-PL"/>
        </w:rPr>
      </w:pPr>
    </w:p>
    <w:p w:rsidR="009C2BAB" w:rsidRPr="009C2BAB" w:rsidRDefault="009C2BAB" w:rsidP="009C2BAB">
      <w:pPr>
        <w:widowControl w:val="0"/>
        <w:tabs>
          <w:tab w:val="left" w:pos="0"/>
        </w:tabs>
        <w:autoSpaceDE w:val="0"/>
        <w:autoSpaceDN w:val="0"/>
        <w:adjustRightInd w:val="0"/>
        <w:spacing w:after="0" w:line="240" w:lineRule="auto"/>
        <w:jc w:val="both"/>
        <w:rPr>
          <w:rFonts w:ascii="Times New Roman" w:hAnsi="Times New Roman" w:cs="Times New Roman"/>
        </w:rPr>
      </w:pPr>
      <w:r w:rsidRPr="009C2BAB">
        <w:rPr>
          <w:rFonts w:ascii="Times New Roman" w:eastAsia="Times New Roman" w:hAnsi="Times New Roman" w:cs="Times New Roman"/>
          <w:b/>
          <w:lang w:eastAsia="pl-PL"/>
        </w:rPr>
        <w:t>XIV. POLEGANIE NA ZDOLNOŚCIACH INNEGO PODMIOTU</w:t>
      </w:r>
    </w:p>
    <w:p w:rsidR="009C2BAB" w:rsidRPr="009C2BAB" w:rsidRDefault="009C2BAB" w:rsidP="009C2BAB">
      <w:pPr>
        <w:widowControl w:val="0"/>
        <w:tabs>
          <w:tab w:val="left" w:pos="0"/>
        </w:tabs>
        <w:autoSpaceDE w:val="0"/>
        <w:autoSpaceDN w:val="0"/>
        <w:adjustRightInd w:val="0"/>
        <w:spacing w:after="0" w:line="240" w:lineRule="auto"/>
        <w:jc w:val="both"/>
        <w:rPr>
          <w:rFonts w:ascii="Times New Roman" w:hAnsi="Times New Roman" w:cs="Times New Roman"/>
        </w:rPr>
      </w:pPr>
      <w:r w:rsidRPr="009C2BAB">
        <w:rPr>
          <w:rFonts w:ascii="Times New Roman" w:hAnsi="Times New Roman" w:cs="Times New Roman"/>
          <w:b/>
          <w:bCs/>
        </w:rPr>
        <w:t>14.1</w:t>
      </w:r>
      <w:r w:rsidRPr="009C2BAB">
        <w:rPr>
          <w:rFonts w:ascii="Times New Roman" w:hAnsi="Times New Roman" w:cs="Times New Roman"/>
        </w:rPr>
        <w:t xml:space="preserve">. </w:t>
      </w:r>
      <w:r w:rsidRPr="009C2BAB">
        <w:rPr>
          <w:rFonts w:ascii="Times New Roman" w:eastAsia="Times New Roman" w:hAnsi="Times New Roman" w:cs="Times New Roman"/>
          <w:lang w:eastAsia="pl-PL"/>
        </w:rPr>
        <w:t xml:space="preserve">Wykonawca może w celu potwierdzenia spełniania warunków udziału w postępowaniu wskazanych w pkt 2.5 ppkt 5-7 SIWZ,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 13 ust.1 Regulaminu.  W celu dokonania oceny, czy Wykonawca polegając na zdolnościach technicznych lub sytuacji finansowej innych podmiotów, </w:t>
      </w:r>
      <w:r w:rsidRPr="009C2BAB">
        <w:rPr>
          <w:rFonts w:ascii="Times New Roman" w:eastAsia="Times New Roman" w:hAnsi="Times New Roman" w:cs="Times New Roman"/>
          <w:lang w:eastAsia="pl-PL"/>
        </w:rPr>
        <w:lastRenderedPageBreak/>
        <w:t xml:space="preserve">będzie dysponował niezbędnymi zasobami w stopniu umożliwiającym należyte wykonanie zamówienia publicznego oraz oceny, czy stosunek łączący Wykonawcę z tymi podmiotami gwarantuje rzeczywisty dostęp do ich zasobów, Zamawiający </w:t>
      </w:r>
      <w:r w:rsidRPr="009C2BAB">
        <w:rPr>
          <w:rFonts w:ascii="Times New Roman" w:eastAsia="Times New Roman" w:hAnsi="Times New Roman" w:cs="Times New Roman"/>
          <w:u w:val="single"/>
          <w:lang w:eastAsia="pl-PL"/>
        </w:rPr>
        <w:t>wymaga, aby zobowiązanie o którym mowa powyżej lub inny równoważny dokument</w:t>
      </w:r>
      <w:r w:rsidRPr="009C2BAB">
        <w:rPr>
          <w:rFonts w:ascii="Times New Roman" w:eastAsia="Times New Roman" w:hAnsi="Times New Roman" w:cs="Times New Roman"/>
          <w:lang w:eastAsia="pl-PL"/>
        </w:rPr>
        <w:t xml:space="preserve"> określał w szczególności:</w:t>
      </w:r>
    </w:p>
    <w:p w:rsidR="009C2BAB" w:rsidRPr="009C2BAB" w:rsidRDefault="009C2BAB" w:rsidP="009C2BAB">
      <w:pPr>
        <w:widowControl w:val="0"/>
        <w:numPr>
          <w:ilvl w:val="0"/>
          <w:numId w:val="9"/>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zakres dostępnych Wykonawcy zasobów innego podmiotu;</w:t>
      </w:r>
    </w:p>
    <w:p w:rsidR="009C2BAB" w:rsidRPr="009C2BAB" w:rsidRDefault="009C2BAB" w:rsidP="009C2BAB">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sposób wykorzystania zasobów innego podmiotu, przez Wykonawcę, przy wykonywaniu zamówienia publicznego;</w:t>
      </w:r>
    </w:p>
    <w:p w:rsidR="009C2BAB" w:rsidRPr="009C2BAB" w:rsidRDefault="009C2BAB" w:rsidP="009C2BAB">
      <w:pPr>
        <w:widowControl w:val="0"/>
        <w:numPr>
          <w:ilvl w:val="0"/>
          <w:numId w:val="9"/>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zakres i okres udziału innego podmiotu przy wykonywaniu zamówienia publicznego;</w:t>
      </w:r>
    </w:p>
    <w:p w:rsidR="009C2BAB" w:rsidRPr="009C2BAB" w:rsidRDefault="009C2BAB" w:rsidP="009C2BAB">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9C2BAB" w:rsidRPr="009C2BAB" w:rsidRDefault="009C2BAB" w:rsidP="009C2BAB">
      <w:pPr>
        <w:widowControl w:val="0"/>
        <w:tabs>
          <w:tab w:val="left" w:pos="706"/>
        </w:tabs>
        <w:autoSpaceDE w:val="0"/>
        <w:autoSpaceDN w:val="0"/>
        <w:adjustRightInd w:val="0"/>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winy nie ponosi.</w:t>
      </w:r>
    </w:p>
    <w:p w:rsidR="009C2BAB" w:rsidRPr="009C2BAB" w:rsidRDefault="009C2BAB" w:rsidP="009C2BAB">
      <w:pPr>
        <w:widowControl w:val="0"/>
        <w:tabs>
          <w:tab w:val="left" w:pos="706"/>
        </w:tabs>
        <w:autoSpaceDE w:val="0"/>
        <w:autoSpaceDN w:val="0"/>
        <w:adjustRightInd w:val="0"/>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 xml:space="preserve">Jednocześnie Zamawiający żąda, aby, w odniesieniu do warunków dotyczących wykształcenia, kwalifikacji zawodowych lub doświadczenia, Wykonawcy mogli polegać na zdolnościach innych podmiotów, jeśli podmioty te zrealizują roboty budowlane lub usługi, do realizacji których te zdolności są wymagane. </w:t>
      </w:r>
    </w:p>
    <w:p w:rsidR="009C2BAB" w:rsidRPr="009C2BAB" w:rsidRDefault="009C2BAB" w:rsidP="009C2BAB">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bCs/>
          <w:lang w:eastAsia="pl-PL"/>
        </w:rPr>
        <w:t>14.2.</w:t>
      </w:r>
      <w:r w:rsidRPr="009C2BAB">
        <w:rPr>
          <w:rFonts w:ascii="Times New Roman" w:eastAsia="Times New Roman" w:hAnsi="Times New Roman" w:cs="Times New Roman"/>
          <w:lang w:eastAsia="pl-PL"/>
        </w:rPr>
        <w:t xml:space="preserve"> Zamawiający </w:t>
      </w:r>
      <w:r w:rsidRPr="009C2BAB">
        <w:rPr>
          <w:rFonts w:ascii="Times New Roman" w:eastAsia="Times New Roman" w:hAnsi="Times New Roman" w:cs="Times New Roman"/>
          <w:u w:val="single"/>
          <w:lang w:eastAsia="pl-PL"/>
        </w:rPr>
        <w:t>żąda od Wykonawcy</w:t>
      </w:r>
      <w:r w:rsidRPr="009C2BAB">
        <w:rPr>
          <w:rFonts w:ascii="Times New Roman" w:eastAsia="Times New Roman" w:hAnsi="Times New Roman" w:cs="Times New Roman"/>
          <w:lang w:eastAsia="pl-PL"/>
        </w:rPr>
        <w:t xml:space="preserve">, który polega na zdolnościach lub sytuacji innych podmiotów, przedstawienia w odniesieniu do tych podmiotów dokumentów wymienionych </w:t>
      </w:r>
      <w:r w:rsidRPr="009C2BAB">
        <w:rPr>
          <w:rFonts w:ascii="Times New Roman" w:eastAsia="Times New Roman" w:hAnsi="Times New Roman" w:cs="Times New Roman"/>
          <w:bCs/>
          <w:lang w:eastAsia="pl-PL"/>
        </w:rPr>
        <w:t>pkt 2.5. ppkt 3.</w:t>
      </w:r>
    </w:p>
    <w:p w:rsidR="009C2BAB" w:rsidRPr="009C2BAB" w:rsidRDefault="009C2BAB" w:rsidP="009C2BAB">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bCs/>
          <w:lang w:eastAsia="pl-PL"/>
        </w:rPr>
        <w:t>14.3</w:t>
      </w:r>
      <w:r w:rsidRPr="009C2BAB">
        <w:rPr>
          <w:rFonts w:ascii="Times New Roman" w:eastAsia="Times New Roman" w:hAnsi="Times New Roman" w:cs="Times New Roman"/>
          <w:lang w:eastAsia="pl-PL"/>
        </w:rPr>
        <w:t xml:space="preserve">. Zamawiający </w:t>
      </w:r>
      <w:r w:rsidRPr="009C2BAB">
        <w:rPr>
          <w:rFonts w:ascii="Times New Roman" w:eastAsia="Times New Roman" w:hAnsi="Times New Roman" w:cs="Times New Roman"/>
          <w:u w:val="single"/>
          <w:lang w:eastAsia="pl-PL"/>
        </w:rPr>
        <w:t>może żądać od Wykonawcy</w:t>
      </w:r>
      <w:r w:rsidRPr="009C2BAB">
        <w:rPr>
          <w:rFonts w:ascii="Times New Roman" w:eastAsia="Times New Roman" w:hAnsi="Times New Roman" w:cs="Times New Roman"/>
          <w:lang w:eastAsia="pl-PL"/>
        </w:rPr>
        <w:t xml:space="preserve"> przedstawienia dokumentów wymienionych </w:t>
      </w:r>
      <w:r w:rsidRPr="009C2BAB">
        <w:rPr>
          <w:rFonts w:ascii="Times New Roman" w:eastAsia="Times New Roman" w:hAnsi="Times New Roman" w:cs="Times New Roman"/>
          <w:bCs/>
          <w:lang w:eastAsia="pl-PL"/>
        </w:rPr>
        <w:t xml:space="preserve">w pkt 2.5. ppkt 3, 5, 6, 7 SIWZ dotyczących podwykonawcy, </w:t>
      </w:r>
      <w:r w:rsidRPr="009C2BAB">
        <w:rPr>
          <w:rFonts w:ascii="Times New Roman" w:eastAsia="Times New Roman" w:hAnsi="Times New Roman" w:cs="Times New Roman"/>
          <w:lang w:eastAsia="pl-PL"/>
        </w:rPr>
        <w:t>któremu zamierza powierzyć wykonanie części zamówienia, a który nie jest podmiotem, na którego zdolnościach technicznych lub sytuacji finansowej wykonawca polega.</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lang w:eastAsia="pl-PL"/>
        </w:rPr>
        <w:t>14.4</w:t>
      </w:r>
      <w:r w:rsidRPr="009C2BAB">
        <w:rPr>
          <w:rFonts w:ascii="Times New Roman" w:eastAsia="Times New Roman" w:hAnsi="Times New Roman" w:cs="Times New Roman"/>
          <w:lang w:eastAsia="pl-PL"/>
        </w:rPr>
        <w:t>.</w:t>
      </w:r>
      <w:r w:rsidRPr="009C2BAB">
        <w:rPr>
          <w:rFonts w:ascii="Times New Roman" w:eastAsia="Times New Roman" w:hAnsi="Times New Roman" w:cs="Times New Roman"/>
          <w:lang w:eastAsia="pl-PL"/>
        </w:rPr>
        <w:tab/>
        <w:t>Na żądanie Zamawiającego, Wykonawca, który zamierza powierzyć wykonanie części</w:t>
      </w:r>
      <w:r w:rsidRPr="009C2BAB">
        <w:rPr>
          <w:rFonts w:ascii="Times New Roman" w:eastAsia="Times New Roman" w:hAnsi="Times New Roman" w:cs="Times New Roman"/>
          <w:lang w:eastAsia="pl-PL"/>
        </w:rPr>
        <w:br/>
        <w:t>zamówienia podwykonawcom, w celu wykazania braku istnienia wobec nich podstaw</w:t>
      </w:r>
      <w:r w:rsidRPr="009C2BAB">
        <w:rPr>
          <w:rFonts w:ascii="Times New Roman" w:eastAsia="Times New Roman" w:hAnsi="Times New Roman" w:cs="Times New Roman"/>
          <w:lang w:eastAsia="pl-PL"/>
        </w:rPr>
        <w:br/>
        <w:t>wykluczenia z udziału w postępowaniu składa wypełnione oświadczenie zał. nr 2 do SIWZ.</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lang w:eastAsia="pl-PL"/>
        </w:rPr>
      </w:pP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
          <w:bCs/>
          <w:lang w:eastAsia="pl-PL"/>
        </w:rPr>
      </w:pPr>
      <w:r w:rsidRPr="009C2BAB">
        <w:rPr>
          <w:rFonts w:ascii="Times New Roman" w:eastAsia="Times New Roman" w:hAnsi="Times New Roman" w:cs="Times New Roman"/>
          <w:b/>
          <w:bCs/>
          <w:lang w:eastAsia="pl-PL"/>
        </w:rPr>
        <w:t>XV. OCHRONA DANYCH OSOBOWYCH</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Cs/>
          <w:i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val="de-CH" w:eastAsia="pl-PL"/>
        </w:rPr>
      </w:pPr>
      <w:r w:rsidRPr="009C2BAB">
        <w:rPr>
          <w:rFonts w:ascii="Times New Roman" w:eastAsia="Times New Roman" w:hAnsi="Times New Roman" w:cs="Times New Roman"/>
          <w:b/>
          <w:iCs/>
          <w:lang w:eastAsia="pl-PL"/>
        </w:rPr>
        <w:t>1.</w:t>
      </w:r>
      <w:r w:rsidRPr="009C2BAB">
        <w:rPr>
          <w:rFonts w:ascii="Times New Roman" w:eastAsia="Times New Roman" w:hAnsi="Times New Roman" w:cs="Times New Roman"/>
          <w:bCs/>
          <w:iCs/>
          <w:lang w:eastAsia="pl-PL"/>
        </w:rPr>
        <w:t xml:space="preserve"> Administratorem danych osobowych osób fizycznych jest PKP Szybka Kolej Miejska w Trójmieście Sp. z o.o. ul. Morska 350A, 81-002 Gdynia,</w:t>
      </w:r>
      <w:r w:rsidRPr="009C2BAB">
        <w:rPr>
          <w:rFonts w:ascii="Times New Roman" w:eastAsia="Times New Roman" w:hAnsi="Times New Roman" w:cs="Times New Roman"/>
          <w:bCs/>
          <w:iCs/>
          <w:lang w:val="de-CH" w:eastAsia="pl-PL"/>
        </w:rPr>
        <w:t xml:space="preserve"> tel. 58 721 29 69 wew. 4155, Internet: </w:t>
      </w:r>
      <w:hyperlink r:id="rId8" w:history="1">
        <w:r w:rsidRPr="009C2BAB">
          <w:rPr>
            <w:rFonts w:ascii="Times New Roman" w:eastAsia="Times New Roman" w:hAnsi="Times New Roman" w:cs="Times New Roman"/>
            <w:bCs/>
            <w:iCs/>
            <w:color w:val="0563C1" w:themeColor="hyperlink"/>
            <w:u w:val="single"/>
            <w:lang w:val="de-CH" w:eastAsia="pl-PL"/>
          </w:rPr>
          <w:t>http://www.skm.pkp.pl</w:t>
        </w:r>
      </w:hyperlink>
      <w:r w:rsidRPr="009C2BAB">
        <w:rPr>
          <w:rFonts w:ascii="Times New Roman" w:eastAsia="Times New Roman" w:hAnsi="Times New Roman" w:cs="Times New Roman"/>
          <w:bCs/>
          <w:iCs/>
          <w:lang w:val="de-CH" w:eastAsia="pl-PL"/>
        </w:rPr>
        <w:t xml:space="preserve">, e-mail: </w:t>
      </w:r>
      <w:hyperlink r:id="rId9" w:history="1">
        <w:r w:rsidRPr="009C2BAB">
          <w:rPr>
            <w:rFonts w:ascii="Times New Roman" w:eastAsia="Times New Roman" w:hAnsi="Times New Roman" w:cs="Times New Roman"/>
            <w:bCs/>
            <w:iCs/>
            <w:color w:val="0563C1" w:themeColor="hyperlink"/>
            <w:u w:val="single"/>
            <w:lang w:val="de-CH" w:eastAsia="pl-PL"/>
          </w:rPr>
          <w:t>daneosobowe@skm.pkp.pl</w:t>
        </w:r>
      </w:hyperlink>
      <w:r w:rsidRPr="009C2BAB">
        <w:rPr>
          <w:rFonts w:ascii="Times New Roman" w:eastAsia="Times New Roman" w:hAnsi="Times New Roman" w:cs="Times New Roman"/>
          <w:bCs/>
          <w:iCs/>
          <w:lang w:val="de-CH" w:eastAsia="pl-PL"/>
        </w:rPr>
        <w:t>.</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val="de-CH" w:eastAsia="pl-PL"/>
        </w:rPr>
      </w:pPr>
      <w:r w:rsidRPr="009C2BAB">
        <w:rPr>
          <w:rFonts w:ascii="Times New Roman" w:eastAsia="Times New Roman" w:hAnsi="Times New Roman" w:cs="Times New Roman"/>
          <w:b/>
          <w:iCs/>
          <w:lang w:eastAsia="pl-PL"/>
        </w:rPr>
        <w:t>2.</w:t>
      </w:r>
      <w:r w:rsidRPr="009C2BAB">
        <w:rPr>
          <w:rFonts w:ascii="Times New Roman" w:eastAsia="Times New Roman" w:hAnsi="Times New Roman" w:cs="Times New Roman"/>
          <w:bCs/>
          <w:iCs/>
          <w:lang w:eastAsia="pl-PL"/>
        </w:rPr>
        <w:t xml:space="preserve"> Dane kontaktowe inspektora ochrony danych osobowych powołanego przez Zamawiającego</w:t>
      </w:r>
      <w:r w:rsidRPr="009C2BAB">
        <w:rPr>
          <w:rFonts w:ascii="Times New Roman" w:eastAsia="Times New Roman" w:hAnsi="Times New Roman" w:cs="Times New Roman"/>
          <w:bCs/>
          <w:i/>
          <w:iCs/>
          <w:lang w:eastAsia="pl-PL"/>
        </w:rPr>
        <w:t xml:space="preserve">: </w:t>
      </w:r>
      <w:hyperlink r:id="rId10" w:history="1">
        <w:r w:rsidRPr="009C2BAB">
          <w:rPr>
            <w:rFonts w:ascii="Times New Roman" w:eastAsia="Times New Roman" w:hAnsi="Times New Roman" w:cs="Times New Roman"/>
            <w:bCs/>
            <w:iCs/>
            <w:color w:val="0563C1" w:themeColor="hyperlink"/>
            <w:u w:val="single"/>
            <w:lang w:eastAsia="pl-PL"/>
          </w:rPr>
          <w:t>daneosobowe@skm.pkp.pl</w:t>
        </w:r>
      </w:hyperlink>
      <w:r w:rsidRPr="009C2BAB">
        <w:rPr>
          <w:rFonts w:ascii="Times New Roman" w:eastAsia="Times New Roman" w:hAnsi="Times New Roman" w:cs="Times New Roman"/>
          <w:bCs/>
          <w:iCs/>
          <w:lang w:eastAsia="pl-PL"/>
        </w:rPr>
        <w:t>, tel.</w:t>
      </w:r>
      <w:r w:rsidRPr="009C2BAB">
        <w:rPr>
          <w:rFonts w:ascii="Times New Roman" w:eastAsia="Times New Roman" w:hAnsi="Times New Roman" w:cs="Times New Roman"/>
          <w:bCs/>
          <w:i/>
          <w:iCs/>
          <w:lang w:eastAsia="pl-PL"/>
        </w:rPr>
        <w:t xml:space="preserve"> </w:t>
      </w:r>
      <w:r w:rsidRPr="009C2BAB">
        <w:rPr>
          <w:rFonts w:ascii="Times New Roman" w:eastAsia="Times New Roman" w:hAnsi="Times New Roman" w:cs="Times New Roman"/>
          <w:bCs/>
          <w:iCs/>
          <w:lang w:eastAsia="pl-PL"/>
        </w:rPr>
        <w:t>58 721 29 69 wew. 4155.</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t>3.</w:t>
      </w:r>
      <w:r w:rsidRPr="009C2BAB">
        <w:rPr>
          <w:rFonts w:ascii="Times New Roman" w:eastAsia="Times New Roman" w:hAnsi="Times New Roman" w:cs="Times New Roman"/>
          <w:bCs/>
          <w:iCs/>
          <w:lang w:eastAsia="pl-PL"/>
        </w:rPr>
        <w:t xml:space="preserve"> Dane osobowe osób fizycznych przetwarzane będą na podstawie art. 6 ust. 1 lit. c</w:t>
      </w:r>
      <w:r w:rsidRPr="009C2BAB">
        <w:rPr>
          <w:rFonts w:ascii="Times New Roman" w:eastAsia="Times New Roman" w:hAnsi="Times New Roman" w:cs="Times New Roman"/>
          <w:bCs/>
          <w:i/>
          <w:iCs/>
          <w:lang w:eastAsia="pl-PL"/>
        </w:rPr>
        <w:t xml:space="preserve"> </w:t>
      </w:r>
      <w:r w:rsidRPr="009C2BAB">
        <w:rPr>
          <w:rFonts w:ascii="Times New Roman" w:eastAsia="Times New Roman" w:hAnsi="Times New Roman" w:cs="Times New Roman"/>
          <w:bCs/>
          <w:iCs/>
          <w:lang w:eastAsia="pl-PL"/>
        </w:rPr>
        <w:t>RODO w celu związanym z postępowaniem o udzielenie zamówienia publicznego na „Budowę samoczynnej blokady liniowej na odcinku Gdańsk Wrzeszcz – Gdańsk Oliwa wraz z wdrożeniem, rozruchem i uruchomieniem urządzeń i systemów, a także przekazanie do eksploatacji i użytkowania systemów i urządzeń zrealizowanych w ramach tej inwestycji”, znak: SKMMU.086.38.19</w:t>
      </w:r>
      <w:r w:rsidRPr="009C2BAB">
        <w:rPr>
          <w:rFonts w:ascii="Times New Roman" w:eastAsia="Times New Roman" w:hAnsi="Times New Roman" w:cs="Times New Roman"/>
          <w:bCs/>
          <w:i/>
          <w:iCs/>
          <w:lang w:eastAsia="pl-PL"/>
        </w:rPr>
        <w:t xml:space="preserve"> </w:t>
      </w:r>
      <w:r w:rsidRPr="009C2BAB">
        <w:rPr>
          <w:rFonts w:ascii="Times New Roman" w:eastAsia="Times New Roman" w:hAnsi="Times New Roman" w:cs="Times New Roman"/>
          <w:bCs/>
          <w:iCs/>
          <w:lang w:eastAsia="pl-PL"/>
        </w:rPr>
        <w:t>prowadzonym w trybie przetargu nieograniczonego na podstawie Regulaminu udzielania przez PKP Szybka Kolej Miejska w Trójmieście Sp. z o.o. zamówień sektorowych podprogowych na roboty budowlane, dostawy i usługi, o których mowa w art. 132 ustawy Prawo zamówień publicznych (Dz.U. z 2018 r., poz. 1986 z późn. zm.).</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lastRenderedPageBreak/>
        <w:t>4.</w:t>
      </w:r>
      <w:r w:rsidRPr="009C2BAB">
        <w:rPr>
          <w:rFonts w:ascii="Times New Roman" w:eastAsia="Times New Roman" w:hAnsi="Times New Roman" w:cs="Times New Roman"/>
          <w:bCs/>
          <w:iCs/>
          <w:lang w:eastAsia="pl-PL"/>
        </w:rPr>
        <w:t xml:space="preserve"> Odbiorcami danych osobowych osób fizycznych będą osoby lub podmioty, którym udostępniona zostanie dokumentacja postępowania w oparciu o art. 8 oraz art. 96 ust. 3 ustawy z dnia 29 stycznia 2004 r. – Prawo zamówień publicznych (Dz. U. z 2018 r. poz. 1986 z późn. zm.), dalej „ustawa Pzp” lub w celu dokonania kontroli prawidłowości przeprowadzenia postępowania o udzielenie zamówienia publicznego. </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t>5.</w:t>
      </w:r>
      <w:r w:rsidRPr="009C2BAB">
        <w:rPr>
          <w:rFonts w:ascii="Times New Roman" w:eastAsia="Times New Roman" w:hAnsi="Times New Roman" w:cs="Times New Roman"/>
          <w:bCs/>
          <w:iCs/>
          <w:lang w:eastAsia="pl-PL"/>
        </w:rPr>
        <w:t xml:space="preserve"> Dane osobowe osób fizycznych będą przechowywane przez okres 5 lat od daty zakończenia postepowania. </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
          <w:iCs/>
          <w:lang w:eastAsia="pl-PL"/>
        </w:rPr>
      </w:pPr>
      <w:r w:rsidRPr="009C2BAB">
        <w:rPr>
          <w:rFonts w:ascii="Times New Roman" w:eastAsia="Times New Roman" w:hAnsi="Times New Roman" w:cs="Times New Roman"/>
          <w:b/>
          <w:iCs/>
          <w:lang w:eastAsia="pl-PL"/>
        </w:rPr>
        <w:t>6.</w:t>
      </w:r>
      <w:r w:rsidRPr="009C2BAB">
        <w:rPr>
          <w:rFonts w:ascii="Times New Roman" w:eastAsia="Times New Roman" w:hAnsi="Times New Roman" w:cs="Times New Roman"/>
          <w:bCs/>
          <w:iCs/>
          <w:lang w:eastAsia="pl-PL"/>
        </w:rPr>
        <w:t xml:space="preserve"> Obowiązek podania danych osobowych  osób  fizycznych jest wymogiem ustawowym określonym w przepisach ustawy Pzp, związanym z udziałem w postępowaniu o udzielenie zamówienia publicznego; konsekwencje niepodania określonych danych wynikają z ustawy Pzp;  </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t>7.</w:t>
      </w:r>
      <w:r w:rsidRPr="009C2BAB">
        <w:rPr>
          <w:rFonts w:ascii="Times New Roman" w:eastAsia="Times New Roman" w:hAnsi="Times New Roman" w:cs="Times New Roman"/>
          <w:bCs/>
          <w:iCs/>
          <w:lang w:eastAsia="pl-PL"/>
        </w:rPr>
        <w:t xml:space="preserve">   W odniesieniu do danych osobowych osób fizycznych decyzje nie będą podejmowane w sposób zautomatyzowany, stosownie do art. 22 RODO.</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t>8.</w:t>
      </w:r>
      <w:r w:rsidRPr="009C2BAB">
        <w:rPr>
          <w:rFonts w:ascii="Times New Roman" w:eastAsia="Times New Roman" w:hAnsi="Times New Roman" w:cs="Times New Roman"/>
          <w:bCs/>
          <w:iCs/>
          <w:lang w:eastAsia="pl-PL"/>
        </w:rPr>
        <w:t xml:space="preserve">   Osoby fizyczne posiadają:</w:t>
      </w:r>
    </w:p>
    <w:p w:rsidR="009C2BAB" w:rsidRPr="009C2BAB" w:rsidRDefault="009C2BAB" w:rsidP="009C2BAB">
      <w:pPr>
        <w:numPr>
          <w:ilvl w:val="0"/>
          <w:numId w:val="40"/>
        </w:num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Cs/>
          <w:iCs/>
          <w:lang w:eastAsia="pl-PL"/>
        </w:rPr>
        <w:t>na podstawie art. 15 RODO prawo dostępu do danych osobowych;</w:t>
      </w:r>
    </w:p>
    <w:p w:rsidR="009C2BAB" w:rsidRPr="009C2BAB" w:rsidRDefault="009C2BAB" w:rsidP="009C2BAB">
      <w:pPr>
        <w:numPr>
          <w:ilvl w:val="0"/>
          <w:numId w:val="40"/>
        </w:num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Cs/>
          <w:iCs/>
          <w:lang w:eastAsia="pl-PL"/>
        </w:rPr>
        <w:t>na podstawie art. 16 RODO prawo do sprostowania danych osobowych;</w:t>
      </w:r>
    </w:p>
    <w:p w:rsidR="009C2BAB" w:rsidRPr="009C2BAB" w:rsidRDefault="009C2BAB" w:rsidP="009C2BAB">
      <w:pPr>
        <w:numPr>
          <w:ilvl w:val="0"/>
          <w:numId w:val="40"/>
        </w:num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Cs/>
          <w:iCs/>
          <w:lang w:eastAsia="pl-PL"/>
        </w:rPr>
        <w:t xml:space="preserve">na podstawie art. 18 RODO prawo żądania od administratora ograniczenia przetwarzania danych osobowych z zastrzeżeniem przypadków, o których mowa w art. 18 ust. 2 RODO;  </w:t>
      </w:r>
    </w:p>
    <w:p w:rsidR="009C2BAB" w:rsidRPr="009C2BAB" w:rsidRDefault="009C2BAB" w:rsidP="009C2BAB">
      <w:pPr>
        <w:numPr>
          <w:ilvl w:val="0"/>
          <w:numId w:val="40"/>
        </w:numPr>
        <w:tabs>
          <w:tab w:val="left" w:pos="0"/>
        </w:tabs>
        <w:autoSpaceDE w:val="0"/>
        <w:autoSpaceDN w:val="0"/>
        <w:adjustRightInd w:val="0"/>
        <w:spacing w:after="0" w:line="240" w:lineRule="auto"/>
        <w:jc w:val="both"/>
        <w:rPr>
          <w:rFonts w:ascii="Times New Roman" w:eastAsia="Times New Roman" w:hAnsi="Times New Roman" w:cs="Times New Roman"/>
          <w:bCs/>
          <w:i/>
          <w:iCs/>
          <w:lang w:eastAsia="pl-PL"/>
        </w:rPr>
      </w:pPr>
      <w:r w:rsidRPr="009C2BAB">
        <w:rPr>
          <w:rFonts w:ascii="Times New Roman" w:eastAsia="Times New Roman" w:hAnsi="Times New Roman" w:cs="Times New Roman"/>
          <w:bCs/>
          <w:iCs/>
          <w:lang w:eastAsia="pl-PL"/>
        </w:rPr>
        <w:t>prawo do wniesienia skargi do Prezesa Urzędu Ochrony Danych Osobowych, w przypadku uznania, że przetwarzanie danych osobowych narusza przepisy RODO.</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
          <w:iCs/>
          <w:lang w:eastAsia="pl-PL"/>
        </w:rPr>
      </w:pPr>
      <w:r w:rsidRPr="009C2BAB">
        <w:rPr>
          <w:rFonts w:ascii="Times New Roman" w:eastAsia="Times New Roman" w:hAnsi="Times New Roman" w:cs="Times New Roman"/>
          <w:b/>
          <w:iCs/>
          <w:lang w:eastAsia="pl-PL"/>
        </w:rPr>
        <w:t>9.</w:t>
      </w:r>
      <w:r w:rsidRPr="009C2BAB">
        <w:rPr>
          <w:rFonts w:ascii="Times New Roman" w:eastAsia="Times New Roman" w:hAnsi="Times New Roman" w:cs="Times New Roman"/>
          <w:bCs/>
          <w:iCs/>
          <w:lang w:eastAsia="pl-PL"/>
        </w:rPr>
        <w:t xml:space="preserve">   Osobom fizycznym nie przysługuje:</w:t>
      </w:r>
    </w:p>
    <w:p w:rsidR="009C2BAB" w:rsidRPr="009C2BAB" w:rsidRDefault="009C2BAB" w:rsidP="009C2BAB">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bCs/>
          <w:i/>
          <w:iCs/>
          <w:lang w:eastAsia="pl-PL"/>
        </w:rPr>
      </w:pPr>
      <w:r w:rsidRPr="009C2BAB">
        <w:rPr>
          <w:rFonts w:ascii="Times New Roman" w:eastAsia="Times New Roman" w:hAnsi="Times New Roman" w:cs="Times New Roman"/>
          <w:bCs/>
          <w:iCs/>
          <w:lang w:eastAsia="pl-PL"/>
        </w:rPr>
        <w:t>w związku z art. 17 ust. 3 lit. b, d lub e RODO prawo do usunięcia danych osobowych;</w:t>
      </w:r>
    </w:p>
    <w:p w:rsidR="009C2BAB" w:rsidRPr="009C2BAB" w:rsidRDefault="009C2BAB" w:rsidP="009C2BAB">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bCs/>
          <w:i/>
          <w:iCs/>
          <w:lang w:eastAsia="pl-PL"/>
        </w:rPr>
      </w:pPr>
      <w:r w:rsidRPr="009C2BAB">
        <w:rPr>
          <w:rFonts w:ascii="Times New Roman" w:eastAsia="Times New Roman" w:hAnsi="Times New Roman" w:cs="Times New Roman"/>
          <w:bCs/>
          <w:iCs/>
          <w:lang w:eastAsia="pl-PL"/>
        </w:rPr>
        <w:t>prawo do przenoszenia danych osobowych, o którym mowa w art. 20 RODO;</w:t>
      </w:r>
    </w:p>
    <w:p w:rsidR="009C2BAB" w:rsidRPr="009C2BAB" w:rsidRDefault="009C2BAB" w:rsidP="009C2BAB">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bCs/>
          <w:i/>
          <w:iCs/>
          <w:lang w:eastAsia="pl-PL"/>
        </w:rPr>
      </w:pPr>
      <w:r w:rsidRPr="009C2BAB">
        <w:rPr>
          <w:rFonts w:ascii="Times New Roman" w:eastAsia="Times New Roman" w:hAnsi="Times New Roman" w:cs="Times New Roman"/>
          <w:bCs/>
          <w:iCs/>
          <w:lang w:eastAsia="pl-PL"/>
        </w:rPr>
        <w:t xml:space="preserve">na podstawie art. 21 RODO prawo sprzeciwu, wobec przetwarzania danych osobowych, gdyż podstawą prawną przetwarzania danych osobowych jest art. 6 ust. 1 lit. c RODO. </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t>10</w:t>
      </w:r>
      <w:r w:rsidRPr="009C2BAB">
        <w:rPr>
          <w:rFonts w:ascii="Times New Roman" w:eastAsia="Times New Roman" w:hAnsi="Times New Roman" w:cs="Times New Roman"/>
          <w:bCs/>
          <w:i/>
          <w:iCs/>
          <w:lang w:eastAsia="pl-PL"/>
        </w:rPr>
        <w:t xml:space="preserve">. </w:t>
      </w:r>
      <w:r w:rsidRPr="009C2BAB">
        <w:rPr>
          <w:rFonts w:ascii="Times New Roman" w:eastAsia="Times New Roman" w:hAnsi="Times New Roman" w:cs="Times New Roman"/>
          <w:bCs/>
          <w:iCs/>
          <w:lang w:eastAsia="pl-PL"/>
        </w:rPr>
        <w:t xml:space="preserve">Zamawiający wskazuje, że obowiązek informacyjny określony przepisami RODO wynikający z art. 13 lub art. 14 RODO względem osób fizycznych, których dane przekazuje Zamawiającemu i których dane </w:t>
      </w:r>
      <w:r w:rsidRPr="009C2BAB">
        <w:rPr>
          <w:rFonts w:ascii="Times New Roman" w:eastAsia="Times New Roman" w:hAnsi="Times New Roman" w:cs="Times New Roman"/>
          <w:bCs/>
          <w:iCs/>
          <w:u w:val="single"/>
          <w:lang w:eastAsia="pl-PL"/>
        </w:rPr>
        <w:t>bezpośrednio lub pośrednio</w:t>
      </w:r>
      <w:r w:rsidRPr="009C2BAB">
        <w:rPr>
          <w:rFonts w:ascii="Times New Roman" w:eastAsia="Times New Roman" w:hAnsi="Times New Roman" w:cs="Times New Roman"/>
          <w:bCs/>
          <w:iCs/>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bCs/>
          <w:iCs/>
          <w:lang w:eastAsia="pl-PL"/>
        </w:rPr>
      </w:pPr>
      <w:r w:rsidRPr="009C2BAB">
        <w:rPr>
          <w:rFonts w:ascii="Times New Roman" w:eastAsia="Times New Roman" w:hAnsi="Times New Roman" w:cs="Times New Roman"/>
          <w:b/>
          <w:iCs/>
          <w:lang w:eastAsia="pl-PL"/>
        </w:rPr>
        <w:t>11.</w:t>
      </w:r>
      <w:r w:rsidRPr="009C2BAB">
        <w:rPr>
          <w:rFonts w:ascii="Times New Roman" w:eastAsia="Times New Roman" w:hAnsi="Times New Roman" w:cs="Times New Roman"/>
          <w:bCs/>
          <w:iCs/>
          <w:lang w:eastAsia="pl-PL"/>
        </w:rPr>
        <w:t xml:space="preserve"> Wykonawca obowiązany jest poinformować osoby fizyczne o treści niniejszego Rozdziału SIWZ.</w:t>
      </w:r>
    </w:p>
    <w:p w:rsidR="009C2BAB" w:rsidRPr="009C2BAB" w:rsidRDefault="009C2BAB" w:rsidP="009C2BAB">
      <w:pPr>
        <w:tabs>
          <w:tab w:val="left" w:pos="0"/>
        </w:tabs>
        <w:autoSpaceDE w:val="0"/>
        <w:autoSpaceDN w:val="0"/>
        <w:adjustRightInd w:val="0"/>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Courier New" w:eastAsia="Times New Roman" w:hAnsi="Courier New" w:cs="Courier New"/>
          <w:sz w:val="20"/>
          <w:szCs w:val="20"/>
          <w:lang w:eastAsia="pl-PL"/>
        </w:rPr>
      </w:pPr>
    </w:p>
    <w:p w:rsidR="009C2BAB" w:rsidRPr="009C2BAB" w:rsidRDefault="009C2BAB" w:rsidP="009C2BAB">
      <w:pPr>
        <w:spacing w:after="0" w:line="240" w:lineRule="auto"/>
        <w:ind w:right="287"/>
        <w:jc w:val="both"/>
        <w:rPr>
          <w:rFonts w:ascii="Courier New" w:eastAsia="Times New Roman" w:hAnsi="Courier New" w:cs="Courier New"/>
          <w:sz w:val="20"/>
          <w:szCs w:val="20"/>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p w:rsidR="009C2BAB" w:rsidRPr="009C2BAB" w:rsidRDefault="009C2BAB" w:rsidP="009C2BAB">
      <w:pPr>
        <w:spacing w:after="0" w:line="240" w:lineRule="auto"/>
        <w:ind w:right="287"/>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C2BAB" w:rsidRPr="009C2BAB" w:rsidTr="00175067">
        <w:tc>
          <w:tcPr>
            <w:tcW w:w="9212" w:type="dxa"/>
          </w:tcPr>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lang w:eastAsia="pl-PL"/>
              </w:rPr>
              <w:lastRenderedPageBreak/>
              <w:br w:type="page"/>
            </w: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ZAŁĄCZNIK NUMER 1</w:t>
            </w:r>
          </w:p>
          <w:p w:rsidR="009C2BAB" w:rsidRPr="009C2BAB" w:rsidRDefault="009C2BAB" w:rsidP="009C2BAB">
            <w:pPr>
              <w:keepNext/>
              <w:spacing w:after="0" w:line="240" w:lineRule="auto"/>
              <w:jc w:val="center"/>
              <w:outlineLvl w:val="6"/>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xml:space="preserve">FORMULARZ OFERTY </w:t>
            </w: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p>
        </w:tc>
      </w:tr>
    </w:tbl>
    <w:p w:rsidR="009C2BAB" w:rsidRPr="009C2BAB" w:rsidRDefault="009C2BAB" w:rsidP="009C2BAB">
      <w:pPr>
        <w:spacing w:after="0" w:line="240" w:lineRule="auto"/>
        <w:ind w:firstLine="3261"/>
        <w:rPr>
          <w:rFonts w:ascii="Times New Roman" w:eastAsia="Times New Roman" w:hAnsi="Times New Roman" w:cs="Times New Roman"/>
          <w:szCs w:val="20"/>
          <w:lang w:eastAsia="pl-PL"/>
        </w:rPr>
      </w:pPr>
    </w:p>
    <w:p w:rsidR="009C2BAB" w:rsidRPr="009C2BAB" w:rsidRDefault="009C2BAB" w:rsidP="009C2BAB">
      <w:pPr>
        <w:spacing w:after="0" w:line="240" w:lineRule="auto"/>
        <w:ind w:firstLine="3261"/>
        <w:rPr>
          <w:rFonts w:ascii="Times New Roman" w:eastAsia="Times New Roman" w:hAnsi="Times New Roman" w:cs="Times New Roman"/>
          <w:szCs w:val="20"/>
          <w:lang w:eastAsia="pl-PL"/>
        </w:rPr>
      </w:pPr>
    </w:p>
    <w:p w:rsidR="009C2BAB" w:rsidRPr="009C2BAB" w:rsidRDefault="009C2BAB" w:rsidP="009C2BAB">
      <w:pPr>
        <w:spacing w:after="0" w:line="240" w:lineRule="auto"/>
        <w:ind w:firstLine="3261"/>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dnia .................................</w:t>
      </w:r>
    </w:p>
    <w:p w:rsidR="009C2BAB" w:rsidRPr="009C2BAB" w:rsidRDefault="009C2BAB" w:rsidP="009C2BAB">
      <w:pPr>
        <w:spacing w:after="0" w:line="240" w:lineRule="auto"/>
        <w:ind w:firstLine="3261"/>
        <w:rPr>
          <w:rFonts w:ascii="Times New Roman" w:eastAsia="Times New Roman" w:hAnsi="Times New Roman" w:cs="Times New Roman"/>
          <w:szCs w:val="20"/>
          <w:lang w:eastAsia="pl-PL"/>
        </w:rPr>
      </w:pPr>
      <w:r w:rsidRPr="009C2BAB">
        <w:rPr>
          <w:rFonts w:ascii="Times New Roman" w:eastAsia="Times New Roman" w:hAnsi="Times New Roman" w:cs="Times New Roman"/>
          <w:i/>
          <w:szCs w:val="20"/>
          <w:lang w:eastAsia="pl-PL"/>
        </w:rPr>
        <w:t xml:space="preserve">        / miejscowość/</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pieczątka  nagłówkowa Wykonawcy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znak: SKMMU.086.38.19</w:t>
      </w: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xml:space="preserve">I. DANE WYKONAWCY. </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1.1 Pełna nazwa .........................................................................................................................................</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1.2 Adres ...................................................................................................................................................</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1.3 Numer telefonu ............................................... numer  faksu .............................................................</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Adres poczty elektronicznej ……………………………………@ ……………………………………</w:t>
      </w:r>
    </w:p>
    <w:p w:rsidR="009C2BAB" w:rsidRPr="009C2BAB" w:rsidRDefault="009C2BAB" w:rsidP="009C2BAB">
      <w:pPr>
        <w:spacing w:after="0" w:line="360" w:lineRule="auto"/>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1.4 NIP: .................................................................REGON: ..................................................................</w:t>
      </w:r>
    </w:p>
    <w:p w:rsidR="009C2BAB" w:rsidRPr="009C2BAB" w:rsidRDefault="009C2BAB" w:rsidP="009C2BAB">
      <w:pPr>
        <w:spacing w:after="0" w:line="240" w:lineRule="auto"/>
        <w:rPr>
          <w:rFonts w:ascii="Times New Roman" w:eastAsia="Times New Roman" w:hAnsi="Times New Roman" w:cs="Times New Roman"/>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II. PRZEDMIOT OFERTY.</w:t>
      </w: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Oferta dotyczy postępowania w trybie przetargu nieograniczonego prowadzonego przez PKP Szybka Kolej Miejska w Trójmieście Sp. z o.o. z siedzibą w Gdyni, na realizację inwestycji „Budowa samoczynnej blokady liniowej na odcinku Gdańsk Wrzeszcz – Gdańsk Oliwa wraz z wdrożeniem, rozruchem i uruchomieniem urządzeń i systemów, a także przekazanie do eksploatacji i użytkowania systemów i urządzeń zrealizowanych w ramach tej inwestycji” – znak: SKMMU.086.38.19. </w:t>
      </w:r>
    </w:p>
    <w:p w:rsidR="009C2BAB" w:rsidRPr="009C2BAB" w:rsidRDefault="009C2BAB" w:rsidP="009C2BAB">
      <w:pPr>
        <w:spacing w:after="0" w:line="240" w:lineRule="auto"/>
        <w:rPr>
          <w:rFonts w:ascii="Times New Roman" w:eastAsia="Times New Roman" w:hAnsi="Times New Roman" w:cs="Times New Roman"/>
          <w:szCs w:val="20"/>
          <w:lang w:eastAsia="pl-PL"/>
        </w:rPr>
      </w:pPr>
    </w:p>
    <w:p w:rsidR="009C2BAB" w:rsidRPr="009C2BAB" w:rsidRDefault="009C2BAB" w:rsidP="009C2BAB">
      <w:pPr>
        <w:keepNext/>
        <w:spacing w:after="0" w:line="240" w:lineRule="auto"/>
        <w:jc w:val="both"/>
        <w:outlineLvl w:val="3"/>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III.</w:t>
      </w:r>
    </w:p>
    <w:p w:rsidR="009C2BAB" w:rsidRPr="009C2BAB" w:rsidRDefault="009C2BAB" w:rsidP="009C2BAB">
      <w:pPr>
        <w:keepNext/>
        <w:spacing w:after="0" w:line="240" w:lineRule="auto"/>
        <w:jc w:val="both"/>
        <w:outlineLvl w:val="3"/>
        <w:rPr>
          <w:rFonts w:ascii="Times New Roman" w:eastAsia="Times New Roman" w:hAnsi="Times New Roman" w:cs="Times New Roman"/>
          <w:b/>
          <w:szCs w:val="20"/>
          <w:lang w:eastAsia="pl-PL"/>
        </w:rPr>
      </w:pPr>
      <w:r w:rsidRPr="009C2BAB">
        <w:rPr>
          <w:rFonts w:ascii="Times New Roman" w:eastAsia="Times New Roman" w:hAnsi="Times New Roman" w:cs="Times New Roman"/>
          <w:b/>
          <w:bCs/>
          <w:szCs w:val="20"/>
          <w:lang w:eastAsia="pl-PL"/>
        </w:rPr>
        <w:t>CENA OFERTY – brutto:</w:t>
      </w:r>
      <w:r w:rsidRPr="009C2BAB">
        <w:rPr>
          <w:rFonts w:ascii="Times New Roman" w:eastAsia="Times New Roman" w:hAnsi="Times New Roman" w:cs="Times New Roman"/>
          <w:b/>
          <w:szCs w:val="20"/>
          <w:lang w:eastAsia="pl-PL"/>
        </w:rPr>
        <w:t xml:space="preserve"> </w:t>
      </w:r>
    </w:p>
    <w:p w:rsidR="009C2BAB" w:rsidRPr="009C2BAB" w:rsidRDefault="009C2BAB" w:rsidP="009C2BAB">
      <w:pPr>
        <w:keepNext/>
        <w:spacing w:after="0" w:line="240" w:lineRule="auto"/>
        <w:jc w:val="both"/>
        <w:outlineLvl w:val="3"/>
        <w:rPr>
          <w:rFonts w:ascii="Times New Roman" w:eastAsia="Times New Roman" w:hAnsi="Times New Roman" w:cs="Times New Roman"/>
          <w:b/>
          <w:szCs w:val="20"/>
          <w:lang w:eastAsia="pl-PL"/>
        </w:rPr>
      </w:pPr>
    </w:p>
    <w:p w:rsidR="009C2BAB" w:rsidRPr="009C2BAB" w:rsidRDefault="009C2BAB" w:rsidP="009C2BAB">
      <w:pPr>
        <w:keepNext/>
        <w:spacing w:after="0" w:line="240" w:lineRule="auto"/>
        <w:jc w:val="both"/>
        <w:outlineLvl w:val="3"/>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(słownie: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…/100)</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keepNext/>
        <w:spacing w:after="0" w:line="240" w:lineRule="auto"/>
        <w:jc w:val="both"/>
        <w:outlineLvl w:val="3"/>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cena netto:</w:t>
      </w:r>
    </w:p>
    <w:p w:rsidR="009C2BAB" w:rsidRPr="009C2BAB" w:rsidRDefault="009C2BAB" w:rsidP="009C2BAB">
      <w:pPr>
        <w:keepNext/>
        <w:spacing w:after="0" w:line="240" w:lineRule="auto"/>
        <w:jc w:val="both"/>
        <w:outlineLvl w:val="3"/>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.....................................................................(słownie: .....................................................................................</w:t>
      </w:r>
    </w:p>
    <w:p w:rsidR="009C2BAB" w:rsidRPr="009C2BAB" w:rsidRDefault="009C2BAB" w:rsidP="009C2BAB">
      <w:pPr>
        <w:spacing w:after="0" w:line="240" w:lineRule="auto"/>
        <w:rPr>
          <w:rFonts w:ascii="Times New Roman" w:eastAsia="Times New Roman" w:hAnsi="Times New Roman" w:cs="Times New Roman"/>
          <w:sz w:val="24"/>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…/100)</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 tym:</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cena za roboty budowlane, tj. za tor nr 502: ………………….. zł netto, tj. ……………………… brutto, tor nr 501: …………………………………………… zł netto, tj. ……………………………………brutto, </w:t>
      </w:r>
    </w:p>
    <w:p w:rsidR="009C2BAB" w:rsidRPr="009C2BAB" w:rsidRDefault="009C2BAB" w:rsidP="009C2BAB">
      <w:pPr>
        <w:jc w:val="both"/>
        <w:rPr>
          <w:rFonts w:ascii="Times New Roman" w:hAnsi="Times New Roman" w:cs="Times New Roman"/>
        </w:rPr>
      </w:pP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cena za likwidację urządzeń przytorowych i styków klejono-sprężonych: …………………..</w:t>
      </w:r>
      <w:r w:rsidRPr="009C2BAB">
        <w:rPr>
          <w:rFonts w:ascii="Times New Roman" w:hAnsi="Times New Roman" w:cs="Times New Roman"/>
          <w:color w:val="FF0000"/>
        </w:rPr>
        <w:t xml:space="preserve"> </w:t>
      </w:r>
      <w:r w:rsidRPr="009C2BAB">
        <w:rPr>
          <w:rFonts w:ascii="Times New Roman" w:hAnsi="Times New Roman" w:cs="Times New Roman"/>
        </w:rPr>
        <w:t xml:space="preserve">zł netto, tj.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lastRenderedPageBreak/>
        <w:t>………………………………………..brutto.</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Cena oferty musi obejmować:</w:t>
      </w:r>
    </w:p>
    <w:p w:rsidR="009C2BAB" w:rsidRPr="009C2BAB" w:rsidRDefault="009C2BAB" w:rsidP="009C2BAB">
      <w:pPr>
        <w:numPr>
          <w:ilvl w:val="0"/>
          <w:numId w:val="2"/>
        </w:num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wartość przedmiotu zamówienia</w:t>
      </w:r>
    </w:p>
    <w:p w:rsidR="009C2BAB" w:rsidRPr="009C2BAB" w:rsidRDefault="009C2BAB" w:rsidP="009C2BAB">
      <w:pPr>
        <w:numPr>
          <w:ilvl w:val="0"/>
          <w:numId w:val="2"/>
        </w:num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wszelkie inne koszty towarzyszące bezpośrednio lub pośrednio wykonaniu zamówienia,</w:t>
      </w:r>
    </w:p>
    <w:p w:rsidR="009C2BAB" w:rsidRPr="009C2BAB" w:rsidRDefault="009C2BAB" w:rsidP="009C2BAB">
      <w:pPr>
        <w:numPr>
          <w:ilvl w:val="0"/>
          <w:numId w:val="2"/>
        </w:num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podatek VAT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xml:space="preserve">IV. ZOBOWIĄZUJEMY SIĘ </w:t>
      </w:r>
      <w:r w:rsidRPr="009C2BAB">
        <w:rPr>
          <w:rFonts w:ascii="Times New Roman" w:eastAsia="Times New Roman" w:hAnsi="Times New Roman" w:cs="Times New Roman"/>
          <w:szCs w:val="20"/>
          <w:lang w:eastAsia="pl-PL"/>
        </w:rPr>
        <w:t xml:space="preserve">do </w:t>
      </w:r>
      <w:r w:rsidRPr="009C2BAB">
        <w:rPr>
          <w:rFonts w:ascii="Times New Roman" w:eastAsia="Times New Roman" w:hAnsi="Times New Roman" w:cs="Times New Roman"/>
          <w:b/>
          <w:szCs w:val="20"/>
          <w:lang w:eastAsia="pl-PL"/>
        </w:rPr>
        <w:t>wykonania robót budowlanych</w:t>
      </w:r>
      <w:r w:rsidRPr="009C2BAB">
        <w:rPr>
          <w:rFonts w:ascii="Times New Roman" w:eastAsia="Times New Roman" w:hAnsi="Times New Roman" w:cs="Times New Roman"/>
          <w:szCs w:val="20"/>
          <w:lang w:eastAsia="pl-PL"/>
        </w:rPr>
        <w:t xml:space="preserve"> w terminie …. miesięcy. Oferty z terminem dłuższym niż siedem miesięcy będą odrzucone. Wykonawca winien wpisać termin wykonania dokumentacji w pełnych miesiącach.</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V.</w:t>
      </w:r>
      <w:r w:rsidRPr="009C2BAB">
        <w:rPr>
          <w:rFonts w:ascii="Times New Roman" w:eastAsia="Times New Roman" w:hAnsi="Times New Roman" w:cs="Times New Roman"/>
          <w:szCs w:val="20"/>
          <w:lang w:eastAsia="pl-PL"/>
        </w:rPr>
        <w:t xml:space="preserve"> </w:t>
      </w:r>
      <w:r w:rsidRPr="009C2BAB">
        <w:rPr>
          <w:rFonts w:ascii="Times New Roman" w:eastAsia="Times New Roman" w:hAnsi="Times New Roman" w:cs="Times New Roman"/>
          <w:b/>
          <w:szCs w:val="20"/>
          <w:lang w:eastAsia="pl-PL"/>
        </w:rPr>
        <w:t xml:space="preserve">ZOBOWIĄZUJEMY SIĘ </w:t>
      </w:r>
      <w:r w:rsidRPr="009C2BAB">
        <w:rPr>
          <w:rFonts w:ascii="Times New Roman" w:eastAsia="Times New Roman" w:hAnsi="Times New Roman" w:cs="Times New Roman"/>
          <w:szCs w:val="20"/>
          <w:lang w:eastAsia="pl-PL"/>
        </w:rPr>
        <w:t xml:space="preserve">do </w:t>
      </w:r>
      <w:r w:rsidRPr="009C2BAB">
        <w:rPr>
          <w:rFonts w:ascii="Times New Roman" w:eastAsia="Times New Roman" w:hAnsi="Times New Roman" w:cs="Times New Roman"/>
          <w:b/>
          <w:szCs w:val="20"/>
          <w:lang w:eastAsia="pl-PL"/>
        </w:rPr>
        <w:t>udzielenia gwarancji jakości na wykonane roboty budowlane</w:t>
      </w:r>
      <w:r w:rsidRPr="009C2BAB">
        <w:rPr>
          <w:rFonts w:ascii="Times New Roman" w:eastAsia="Times New Roman" w:hAnsi="Times New Roman" w:cs="Times New Roman"/>
          <w:szCs w:val="20"/>
          <w:lang w:eastAsia="pl-PL"/>
        </w:rPr>
        <w:t xml:space="preserve"> na okres 60 miesięcy od dnia podpisania protokołu odbioru.</w:t>
      </w:r>
    </w:p>
    <w:p w:rsidR="009C2BAB" w:rsidRPr="009C2BAB" w:rsidRDefault="009C2BAB" w:rsidP="009C2BAB">
      <w:pPr>
        <w:keepNext/>
        <w:widowControl w:val="0"/>
        <w:spacing w:after="0" w:line="240" w:lineRule="auto"/>
        <w:jc w:val="both"/>
        <w:outlineLvl w:val="1"/>
        <w:rPr>
          <w:rFonts w:ascii="Times New Roman" w:eastAsia="Times New Roman" w:hAnsi="Times New Roman" w:cs="Times New Roman"/>
          <w:b/>
          <w:szCs w:val="20"/>
          <w:lang w:eastAsia="pl-PL"/>
        </w:rPr>
      </w:pPr>
    </w:p>
    <w:p w:rsidR="009C2BAB" w:rsidRPr="009C2BAB" w:rsidRDefault="009C2BAB" w:rsidP="009C2BAB">
      <w:pPr>
        <w:keepNext/>
        <w:widowControl w:val="0"/>
        <w:spacing w:after="0" w:line="240" w:lineRule="auto"/>
        <w:jc w:val="both"/>
        <w:outlineLvl w:val="1"/>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VI. NUMER RACHUNKU BANKOWEGO WYKONAWCY.</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Numer rachunku bankowego Wykonawcy, na które Zamawiający będzie dokonywał ewentualnych płatności: ...................................................................................................................................................................</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b/>
          <w:szCs w:val="20"/>
          <w:lang w:eastAsia="pl-PL"/>
        </w:rPr>
        <w:t>VII. TERMIN ZWIĄZANIA OFERTĄ</w:t>
      </w:r>
      <w:r w:rsidRPr="009C2BAB">
        <w:rPr>
          <w:rFonts w:ascii="Times New Roman" w:eastAsia="Times New Roman" w:hAnsi="Times New Roman" w:cs="Times New Roman"/>
          <w:szCs w:val="20"/>
          <w:lang w:eastAsia="pl-PL"/>
        </w:rPr>
        <w:t xml:space="preserve"> – 60 dni od upływu terminu składania ofert.</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VIII. OŚWIADCZENIE WYKONAWCY.</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Wykonawca oświadcza, że akceptuje warunki płatności wskazane w SIWZ i wzorze umowy.</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 xml:space="preserve">Wykonawca oświadcza, że </w:t>
      </w:r>
      <w:r w:rsidRPr="009C2BAB">
        <w:rPr>
          <w:rFonts w:ascii="Times New Roman" w:eastAsia="Times New Roman" w:hAnsi="Times New Roman" w:cs="Times New Roman"/>
          <w:bCs/>
          <w:sz w:val="24"/>
          <w:szCs w:val="20"/>
          <w:lang w:eastAsia="ar-SA"/>
        </w:rPr>
        <w:t>ofertę niniejszą składa na . . . . . .  kolejno ponumerowanych stronach.</w:t>
      </w:r>
    </w:p>
    <w:p w:rsidR="009C2BAB" w:rsidRPr="009C2BAB" w:rsidRDefault="009C2BAB" w:rsidP="009C2BAB">
      <w:pPr>
        <w:numPr>
          <w:ilvl w:val="0"/>
          <w:numId w:val="7"/>
        </w:numPr>
        <w:spacing w:after="0" w:line="240" w:lineRule="auto"/>
        <w:jc w:val="both"/>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ar-SA"/>
        </w:rPr>
        <w:lastRenderedPageBreak/>
        <w:t>Do niniejszej oferty Wykonawca załącza wymagane w SIWZ dokumenty:</w:t>
      </w:r>
    </w:p>
    <w:p w:rsidR="009C2BAB" w:rsidRPr="009C2BAB" w:rsidRDefault="009C2BAB" w:rsidP="009C2BAB">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w:t>
      </w:r>
    </w:p>
    <w:p w:rsidR="009C2BAB" w:rsidRPr="009C2BAB" w:rsidRDefault="009C2BAB" w:rsidP="009C2BAB">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w:t>
      </w:r>
    </w:p>
    <w:p w:rsidR="009C2BAB" w:rsidRPr="009C2BAB" w:rsidRDefault="009C2BAB" w:rsidP="009C2BAB">
      <w:pPr>
        <w:tabs>
          <w:tab w:val="left" w:pos="0"/>
          <w:tab w:val="left" w:pos="426"/>
        </w:tabs>
        <w:spacing w:before="120" w:after="0" w:line="288"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bCs/>
          <w:lang w:eastAsia="pl-PL"/>
        </w:rPr>
        <w:t>IX. OŚWIADCZAMY,</w:t>
      </w:r>
      <w:r w:rsidRPr="009C2BAB">
        <w:rPr>
          <w:rFonts w:ascii="Times New Roman" w:eastAsia="Times New Roman" w:hAnsi="Times New Roman" w:cs="Times New Roman"/>
          <w:lang w:eastAsia="pl-PL"/>
        </w:rPr>
        <w:t xml:space="preserve"> iż następujące części zamówienia zostaną powierzone Podwykonawcom:</w:t>
      </w:r>
    </w:p>
    <w:p w:rsidR="009C2BAB" w:rsidRPr="009C2BAB" w:rsidRDefault="009C2BAB" w:rsidP="009C2BAB">
      <w:pPr>
        <w:tabs>
          <w:tab w:val="left" w:pos="567"/>
        </w:tabs>
        <w:spacing w:before="120" w:after="0" w:line="288" w:lineRule="auto"/>
        <w:ind w:left="284"/>
        <w:jc w:val="center"/>
        <w:rPr>
          <w:rFonts w:ascii="Times New Roman" w:eastAsia="Times New Roman" w:hAnsi="Times New Roman" w:cs="Times New Roman"/>
          <w:b/>
          <w:bCs/>
          <w:lang w:eastAsia="pl-PL"/>
        </w:rPr>
      </w:pPr>
    </w:p>
    <w:p w:rsidR="009C2BAB" w:rsidRPr="009C2BAB" w:rsidRDefault="009C2BAB" w:rsidP="009C2BAB">
      <w:pPr>
        <w:tabs>
          <w:tab w:val="left" w:pos="567"/>
        </w:tabs>
        <w:spacing w:before="120" w:after="0" w:line="288" w:lineRule="auto"/>
        <w:ind w:left="284"/>
        <w:jc w:val="center"/>
        <w:rPr>
          <w:rFonts w:ascii="Times New Roman" w:eastAsia="Times New Roman" w:hAnsi="Times New Roman" w:cs="Times New Roman"/>
          <w:b/>
          <w:bCs/>
          <w:lang w:eastAsia="pl-PL"/>
        </w:rPr>
      </w:pPr>
      <w:r w:rsidRPr="009C2BAB">
        <w:rPr>
          <w:rFonts w:ascii="Times New Roman" w:eastAsia="Times New Roman" w:hAnsi="Times New Roman" w:cs="Times New Roman"/>
          <w:b/>
          <w:bCs/>
          <w:lang w:eastAsia="pl-PL"/>
        </w:rPr>
        <w:t>nazwa części zamówienia</w:t>
      </w:r>
    </w:p>
    <w:p w:rsidR="009C2BAB" w:rsidRPr="009C2BAB" w:rsidRDefault="009C2BAB" w:rsidP="009C2BAB">
      <w:pPr>
        <w:tabs>
          <w:tab w:val="left" w:pos="567"/>
        </w:tabs>
        <w:spacing w:before="120" w:after="0" w:line="288" w:lineRule="auto"/>
        <w:ind w:left="284"/>
        <w:jc w:val="center"/>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t>
      </w:r>
    </w:p>
    <w:p w:rsidR="009C2BAB" w:rsidRPr="009C2BAB" w:rsidRDefault="009C2BAB" w:rsidP="009C2BAB">
      <w:pPr>
        <w:tabs>
          <w:tab w:val="left" w:leader="dot" w:pos="9072"/>
        </w:tabs>
        <w:spacing w:after="0" w:line="288" w:lineRule="auto"/>
        <w:jc w:val="center"/>
        <w:rPr>
          <w:rFonts w:ascii="Times New Roman" w:eastAsia="Times New Roman" w:hAnsi="Times New Roman" w:cs="Times New Roman"/>
          <w:i/>
          <w:iCs/>
          <w:lang w:eastAsia="pl-PL"/>
        </w:rPr>
      </w:pPr>
      <w:r w:rsidRPr="009C2BAB">
        <w:rPr>
          <w:rFonts w:ascii="Times New Roman" w:eastAsia="Times New Roman" w:hAnsi="Times New Roman" w:cs="Times New Roman"/>
          <w:i/>
          <w:iCs/>
          <w:lang w:eastAsia="pl-PL"/>
        </w:rPr>
        <w:t xml:space="preserve">(Wypełniają jedynie Wykonawcy którzy planują powierzenie wykonania części zamówienia </w:t>
      </w:r>
    </w:p>
    <w:p w:rsidR="009C2BAB" w:rsidRPr="009C2BAB" w:rsidRDefault="009C2BAB" w:rsidP="009C2BAB">
      <w:pPr>
        <w:tabs>
          <w:tab w:val="left" w:leader="dot" w:pos="9072"/>
        </w:tabs>
        <w:spacing w:after="0" w:line="288" w:lineRule="auto"/>
        <w:jc w:val="center"/>
        <w:rPr>
          <w:rFonts w:ascii="Times New Roman" w:eastAsia="Times New Roman" w:hAnsi="Times New Roman" w:cs="Times New Roman"/>
          <w:i/>
          <w:iCs/>
          <w:lang w:eastAsia="pl-PL"/>
        </w:rPr>
      </w:pPr>
      <w:r w:rsidRPr="009C2BAB">
        <w:rPr>
          <w:rFonts w:ascii="Times New Roman" w:eastAsia="Times New Roman" w:hAnsi="Times New Roman" w:cs="Times New Roman"/>
          <w:i/>
          <w:iCs/>
          <w:lang w:eastAsia="pl-PL"/>
        </w:rPr>
        <w:t>podwykonawcom)</w:t>
      </w:r>
    </w:p>
    <w:p w:rsidR="009C2BAB" w:rsidRPr="009C2BAB" w:rsidRDefault="009C2BAB" w:rsidP="009C2BAB">
      <w:pPr>
        <w:tabs>
          <w:tab w:val="left" w:leader="dot" w:pos="9072"/>
        </w:tabs>
        <w:spacing w:after="0" w:line="288" w:lineRule="auto"/>
        <w:jc w:val="center"/>
        <w:rPr>
          <w:rFonts w:ascii="Times New Roman" w:eastAsia="Times New Roman" w:hAnsi="Times New Roman" w:cs="Times New Roman"/>
          <w:i/>
          <w:iCs/>
          <w:lang w:eastAsia="pl-PL"/>
        </w:rPr>
      </w:pPr>
    </w:p>
    <w:p w:rsidR="009C2BAB" w:rsidRPr="009C2BAB" w:rsidRDefault="009C2BAB" w:rsidP="009C2BAB">
      <w:pPr>
        <w:tabs>
          <w:tab w:val="left" w:leader="dot" w:pos="9072"/>
        </w:tabs>
        <w:spacing w:after="0" w:line="288" w:lineRule="auto"/>
        <w:jc w:val="center"/>
        <w:rPr>
          <w:rFonts w:ascii="Times New Roman" w:eastAsia="Times New Roman" w:hAnsi="Times New Roman" w:cs="Times New Roman"/>
          <w:i/>
          <w:iCs/>
          <w:lang w:eastAsia="pl-PL"/>
        </w:rPr>
      </w:pPr>
    </w:p>
    <w:p w:rsidR="009C2BAB" w:rsidRPr="009C2BAB" w:rsidRDefault="009C2BAB" w:rsidP="009C2BAB">
      <w:pPr>
        <w:spacing w:before="120" w:after="0" w:line="288"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b/>
          <w:bCs/>
          <w:lang w:eastAsia="pl-PL"/>
        </w:rPr>
        <w:t>X. OŚWIADCZAMY</w:t>
      </w:r>
      <w:r w:rsidRPr="009C2BAB">
        <w:rPr>
          <w:rFonts w:ascii="Times New Roman" w:eastAsia="Times New Roman" w:hAnsi="Times New Roman" w:cs="Times New Roman"/>
          <w:lang w:eastAsia="pl-PL"/>
        </w:rPr>
        <w:t>, iż przed zawarciem Umowy wniesiemy zabezpieczenie należytego wykonania umowy w formie: ........................................................................ (</w:t>
      </w:r>
      <w:r w:rsidRPr="009C2BAB">
        <w:rPr>
          <w:rFonts w:ascii="Times New Roman" w:eastAsia="Times New Roman" w:hAnsi="Times New Roman" w:cs="Times New Roman"/>
          <w:i/>
          <w:iCs/>
          <w:lang w:eastAsia="pl-PL"/>
        </w:rPr>
        <w:t>należy</w:t>
      </w:r>
      <w:r w:rsidRPr="009C2BAB">
        <w:rPr>
          <w:rFonts w:ascii="Times New Roman" w:eastAsia="Times New Roman" w:hAnsi="Times New Roman" w:cs="Times New Roman"/>
          <w:lang w:eastAsia="pl-PL"/>
        </w:rPr>
        <w:t xml:space="preserve"> </w:t>
      </w:r>
      <w:r w:rsidRPr="009C2BAB">
        <w:rPr>
          <w:rFonts w:ascii="Times New Roman" w:eastAsia="Times New Roman" w:hAnsi="Times New Roman" w:cs="Times New Roman"/>
          <w:i/>
          <w:iCs/>
          <w:lang w:eastAsia="pl-PL"/>
        </w:rPr>
        <w:t>wstawić jedną lub kilka z form przewidzianych w pkt XIII niniejszej SIWZ</w:t>
      </w:r>
      <w:r w:rsidRPr="009C2BAB">
        <w:rPr>
          <w:rFonts w:ascii="Times New Roman" w:eastAsia="Times New Roman" w:hAnsi="Times New Roman" w:cs="Times New Roman"/>
          <w:lang w:eastAsia="pl-PL"/>
        </w:rPr>
        <w:t>), w kwocie …………………….……… zł wyliczonej zgodnie z zapisami niniejszej SIWZ.</w:t>
      </w:r>
    </w:p>
    <w:p w:rsidR="009C2BAB" w:rsidRPr="009C2BAB" w:rsidRDefault="009C2BAB" w:rsidP="009C2BAB">
      <w:pPr>
        <w:spacing w:after="0" w:line="240" w:lineRule="auto"/>
        <w:jc w:val="right"/>
        <w:rPr>
          <w:rFonts w:ascii="Times New Roman" w:eastAsia="Times New Roman" w:hAnsi="Times New Roman" w:cs="Times New Roman"/>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t>
      </w: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r w:rsidRPr="009C2BAB">
        <w:rPr>
          <w:rFonts w:ascii="Times New Roman" w:eastAsia="Times New Roman" w:hAnsi="Times New Roman" w:cs="Times New Roman"/>
          <w:szCs w:val="20"/>
          <w:lang w:eastAsia="pl-PL"/>
        </w:rPr>
        <w:t xml:space="preserve"> /pieczątka i podpis osoby upoważnionej do składania oświadczeń w imieniu Wykonawcy</w:t>
      </w:r>
      <w:r w:rsidRPr="009C2BAB">
        <w:rPr>
          <w:rFonts w:ascii="Times New Roman" w:eastAsia="Times New Roman" w:hAnsi="Times New Roman" w:cs="Times New Roman"/>
          <w:b/>
          <w:szCs w:val="20"/>
          <w:lang w:eastAsia="pl-PL"/>
        </w:rPr>
        <w:t>/</w:t>
      </w: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C2BAB" w:rsidRPr="009C2BAB" w:rsidTr="00175067">
        <w:tc>
          <w:tcPr>
            <w:tcW w:w="9212" w:type="dxa"/>
          </w:tcPr>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ZAŁĄCZNIK NUMER 2</w:t>
            </w: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OŚWIADCZENIA</w:t>
            </w: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p>
        </w:tc>
      </w:tr>
    </w:tbl>
    <w:p w:rsidR="009C2BAB" w:rsidRPr="009C2BAB" w:rsidRDefault="009C2BAB" w:rsidP="009C2BAB">
      <w:pPr>
        <w:tabs>
          <w:tab w:val="left" w:pos="6521"/>
        </w:tabs>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Oświadczenie o spełnianiu warunków określonych w </w:t>
      </w:r>
      <w:r w:rsidRPr="009C2BAB">
        <w:rPr>
          <w:rFonts w:ascii="Times New Roman" w:eastAsia="Times New Roman" w:hAnsi="Times New Roman" w:cs="Times New Roman"/>
          <w:sz w:val="24"/>
          <w:szCs w:val="20"/>
          <w:lang w:eastAsia="pl-PL"/>
        </w:rPr>
        <w:t>§ 11 ust.1 Regulaminu udzielania przez PKP Szybka Kolej Miejska w Trójmieście Sp. z o.o.  zamówień sektorowych podprogowych na roboty budowlane, dostawy i usługi, o których mowa w art. 132 Prawa zamówień publicznych</w:t>
      </w:r>
      <w:r w:rsidRPr="009C2BAB">
        <w:rPr>
          <w:rFonts w:ascii="Times New Roman" w:eastAsia="Times New Roman" w:hAnsi="Times New Roman" w:cs="Times New Roman"/>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ind w:firstLine="3261"/>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xml:space="preserve">  </w:t>
      </w:r>
      <w:r w:rsidRPr="009C2BAB">
        <w:rPr>
          <w:rFonts w:ascii="Times New Roman" w:eastAsia="Times New Roman" w:hAnsi="Times New Roman" w:cs="Times New Roman"/>
          <w:szCs w:val="20"/>
          <w:lang w:eastAsia="pl-PL"/>
        </w:rPr>
        <w:tab/>
      </w:r>
      <w:r w:rsidRPr="009C2BAB">
        <w:rPr>
          <w:rFonts w:ascii="Times New Roman" w:eastAsia="Times New Roman" w:hAnsi="Times New Roman" w:cs="Times New Roman"/>
          <w:szCs w:val="20"/>
          <w:lang w:eastAsia="pl-PL"/>
        </w:rPr>
        <w:tab/>
        <w:t xml:space="preserve">  …..........................................., dnia …..............................</w:t>
      </w:r>
    </w:p>
    <w:p w:rsidR="009C2BAB" w:rsidRPr="009C2BAB" w:rsidRDefault="009C2BAB" w:rsidP="009C2BAB">
      <w:pPr>
        <w:spacing w:after="0" w:line="240" w:lineRule="auto"/>
        <w:ind w:firstLine="3261"/>
        <w:rPr>
          <w:rFonts w:ascii="Times New Roman" w:eastAsia="Times New Roman" w:hAnsi="Times New Roman" w:cs="Times New Roman"/>
          <w:szCs w:val="20"/>
          <w:lang w:eastAsia="pl-PL"/>
        </w:rPr>
      </w:pPr>
      <w:r w:rsidRPr="009C2BAB">
        <w:rPr>
          <w:rFonts w:ascii="Times New Roman" w:eastAsia="Times New Roman" w:hAnsi="Times New Roman" w:cs="Times New Roman"/>
          <w:i/>
          <w:szCs w:val="20"/>
          <w:lang w:eastAsia="pl-PL"/>
        </w:rPr>
        <w:t xml:space="preserve">                               / miejscowość/</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 pieczątka  nagłówkowa Wykonawcy /</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r w:rsidRPr="009C2BAB">
        <w:rPr>
          <w:rFonts w:ascii="Times New Roman" w:eastAsia="Times New Roman" w:hAnsi="Times New Roman" w:cs="Times New Roman"/>
          <w:szCs w:val="20"/>
          <w:lang w:eastAsia="pl-PL"/>
        </w:rPr>
        <w:t>znak: SKMMU.086.38.19</w:t>
      </w: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OŚWIADCZENIE</w:t>
      </w:r>
    </w:p>
    <w:p w:rsidR="009C2BAB" w:rsidRPr="009C2BAB" w:rsidRDefault="009C2BAB" w:rsidP="009C2BAB">
      <w:pPr>
        <w:spacing w:after="0" w:line="240" w:lineRule="auto"/>
        <w:jc w:val="center"/>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Oświadczam, że podmiot, który reprezentuję spełnia warunki dotyczące:</w:t>
      </w:r>
    </w:p>
    <w:p w:rsidR="009C2BAB" w:rsidRPr="009C2BAB" w:rsidRDefault="009C2BAB" w:rsidP="009C2BAB">
      <w:pPr>
        <w:numPr>
          <w:ilvl w:val="0"/>
          <w:numId w:val="4"/>
        </w:numPr>
        <w:spacing w:before="120" w:after="0" w:line="288" w:lineRule="auto"/>
        <w:jc w:val="both"/>
        <w:rPr>
          <w:rFonts w:ascii="Times New Roman" w:eastAsia="Times New Roman" w:hAnsi="Times New Roman" w:cs="Times New Roman"/>
          <w:sz w:val="24"/>
          <w:szCs w:val="20"/>
          <w:lang w:eastAsia="pl-PL"/>
        </w:rPr>
      </w:pPr>
      <w:r w:rsidRPr="009C2BAB">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9C2BAB" w:rsidRPr="009C2BAB" w:rsidRDefault="009C2BAB" w:rsidP="009C2BAB">
      <w:pPr>
        <w:numPr>
          <w:ilvl w:val="0"/>
          <w:numId w:val="4"/>
        </w:numPr>
        <w:spacing w:before="120" w:after="0" w:line="288" w:lineRule="auto"/>
        <w:jc w:val="both"/>
        <w:rPr>
          <w:rFonts w:ascii="Times New Roman" w:eastAsia="Times New Roman" w:hAnsi="Times New Roman" w:cs="Times New Roman"/>
          <w:sz w:val="24"/>
          <w:szCs w:val="20"/>
          <w:lang w:eastAsia="pl-PL"/>
        </w:rPr>
      </w:pPr>
      <w:r w:rsidRPr="009C2BAB">
        <w:rPr>
          <w:rFonts w:ascii="Times New Roman" w:eastAsia="Times New Roman" w:hAnsi="Times New Roman" w:cs="Times New Roman"/>
          <w:sz w:val="24"/>
          <w:szCs w:val="20"/>
          <w:lang w:eastAsia="pl-PL"/>
        </w:rPr>
        <w:t>posiadania wiedzy i doświadczenia,</w:t>
      </w:r>
    </w:p>
    <w:p w:rsidR="009C2BAB" w:rsidRPr="009C2BAB" w:rsidRDefault="009C2BAB" w:rsidP="009C2BAB">
      <w:pPr>
        <w:numPr>
          <w:ilvl w:val="0"/>
          <w:numId w:val="4"/>
        </w:numPr>
        <w:spacing w:before="120" w:after="0" w:line="288" w:lineRule="auto"/>
        <w:jc w:val="both"/>
        <w:rPr>
          <w:rFonts w:ascii="Times New Roman" w:eastAsia="Times New Roman" w:hAnsi="Times New Roman" w:cs="Times New Roman"/>
          <w:sz w:val="24"/>
          <w:szCs w:val="20"/>
          <w:lang w:eastAsia="pl-PL"/>
        </w:rPr>
      </w:pPr>
      <w:r w:rsidRPr="009C2BAB">
        <w:rPr>
          <w:rFonts w:ascii="Times New Roman" w:eastAsia="Times New Roman" w:hAnsi="Times New Roman" w:cs="Times New Roman"/>
          <w:sz w:val="24"/>
          <w:szCs w:val="20"/>
          <w:lang w:eastAsia="pl-PL"/>
        </w:rPr>
        <w:t>dysponowania odpowiednim potencjałem technicznym oraz osobami zdolnymi do wykonania zamówienia,</w:t>
      </w:r>
    </w:p>
    <w:p w:rsidR="009C2BAB" w:rsidRPr="009C2BAB" w:rsidRDefault="009C2BAB" w:rsidP="009C2BAB">
      <w:pPr>
        <w:numPr>
          <w:ilvl w:val="0"/>
          <w:numId w:val="4"/>
        </w:numPr>
        <w:spacing w:before="120" w:after="0" w:line="288" w:lineRule="auto"/>
        <w:jc w:val="both"/>
        <w:rPr>
          <w:rFonts w:ascii="Times New Roman" w:eastAsia="Times New Roman" w:hAnsi="Times New Roman" w:cs="Times New Roman"/>
          <w:sz w:val="24"/>
          <w:szCs w:val="20"/>
          <w:lang w:eastAsia="pl-PL"/>
        </w:rPr>
      </w:pPr>
      <w:r w:rsidRPr="009C2BAB">
        <w:rPr>
          <w:rFonts w:ascii="Times New Roman" w:eastAsia="Times New Roman" w:hAnsi="Times New Roman" w:cs="Times New Roman"/>
          <w:sz w:val="24"/>
          <w:szCs w:val="20"/>
          <w:lang w:eastAsia="pl-PL"/>
        </w:rPr>
        <w:t>sytuacji ekonomicznej i finansowej.</w:t>
      </w:r>
    </w:p>
    <w:p w:rsidR="009C2BAB" w:rsidRPr="009C2BAB" w:rsidRDefault="009C2BAB" w:rsidP="009C2BAB">
      <w:pPr>
        <w:spacing w:before="120" w:after="0" w:line="288" w:lineRule="auto"/>
        <w:jc w:val="both"/>
        <w:rPr>
          <w:rFonts w:ascii="Times New Roman" w:eastAsia="Times New Roman" w:hAnsi="Times New Roman" w:cs="Times New Roman"/>
          <w:sz w:val="24"/>
          <w:szCs w:val="20"/>
          <w:lang w:eastAsia="pl-PL"/>
        </w:rPr>
      </w:pPr>
    </w:p>
    <w:p w:rsidR="009C2BAB" w:rsidRPr="009C2BAB" w:rsidRDefault="009C2BAB" w:rsidP="009C2BAB">
      <w:pPr>
        <w:spacing w:before="120" w:after="0" w:line="288" w:lineRule="auto"/>
        <w:jc w:val="both"/>
        <w:rPr>
          <w:rFonts w:ascii="Times New Roman" w:eastAsia="Times New Roman" w:hAnsi="Times New Roman" w:cs="Times New Roman"/>
          <w:sz w:val="24"/>
          <w:szCs w:val="20"/>
          <w:lang w:eastAsia="pl-PL"/>
        </w:rPr>
      </w:pPr>
      <w:r w:rsidRPr="009C2BAB">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9C2BAB">
        <w:rPr>
          <w:rFonts w:ascii="Times New Roman" w:eastAsia="Times New Roman" w:hAnsi="Times New Roman" w:cs="Times New Roman"/>
          <w:iCs/>
          <w:sz w:val="24"/>
          <w:szCs w:val="20"/>
          <w:lang w:eastAsia="pl-PL"/>
        </w:rPr>
        <w:t>13 ust. 1 pkt 1-9 i ust. 2 Regulaminu</w:t>
      </w:r>
      <w:r w:rsidRPr="009C2BAB">
        <w:rPr>
          <w:rFonts w:ascii="Times New Roman" w:eastAsia="Times New Roman" w:hAnsi="Times New Roman" w:cs="Times New Roman"/>
          <w:sz w:val="24"/>
          <w:szCs w:val="20"/>
          <w:lang w:eastAsia="pl-PL"/>
        </w:rPr>
        <w:t>.</w:t>
      </w:r>
    </w:p>
    <w:p w:rsidR="009C2BAB" w:rsidRPr="009C2BAB" w:rsidRDefault="009C2BAB" w:rsidP="009C2BAB">
      <w:pPr>
        <w:spacing w:after="0" w:line="240" w:lineRule="auto"/>
        <w:jc w:val="both"/>
        <w:rPr>
          <w:rFonts w:ascii="Times New Roman" w:eastAsia="Times New Roman" w:hAnsi="Times New Roman" w:cs="Times New Roman"/>
          <w:szCs w:val="20"/>
          <w:lang w:eastAsia="pl-PL"/>
        </w:rPr>
      </w:pPr>
    </w:p>
    <w:p w:rsidR="009C2BAB" w:rsidRPr="009C2BAB" w:rsidRDefault="009C2BAB" w:rsidP="009C2BAB">
      <w:pPr>
        <w:spacing w:after="0" w:line="240" w:lineRule="auto"/>
        <w:rPr>
          <w:rFonts w:ascii="Times New Roman" w:eastAsia="Times New Roman" w:hAnsi="Times New Roman" w:cs="Times New Roman"/>
          <w:b/>
          <w:szCs w:val="20"/>
          <w:lang w:eastAsia="pl-PL"/>
        </w:rPr>
      </w:pPr>
      <w:r w:rsidRPr="009C2BAB">
        <w:rPr>
          <w:rFonts w:ascii="Times New Roman" w:eastAsia="Times New Roman" w:hAnsi="Times New Roman" w:cs="Times New Roman"/>
          <w:b/>
          <w:i/>
          <w:szCs w:val="20"/>
          <w:lang w:eastAsia="pl-PL"/>
        </w:rPr>
        <w:t xml:space="preserve"> </w:t>
      </w:r>
    </w:p>
    <w:p w:rsidR="009C2BAB" w:rsidRPr="009C2BAB" w:rsidRDefault="009C2BAB" w:rsidP="009C2BAB">
      <w:pPr>
        <w:spacing w:after="0" w:line="240" w:lineRule="auto"/>
        <w:jc w:val="both"/>
        <w:rPr>
          <w:rFonts w:ascii="Times New Roman" w:eastAsia="Times New Roman" w:hAnsi="Times New Roman" w:cs="Times New Roman"/>
          <w:i/>
          <w:szCs w:val="20"/>
          <w:lang w:eastAsia="pl-PL"/>
        </w:rPr>
      </w:pPr>
    </w:p>
    <w:p w:rsidR="009C2BAB" w:rsidRPr="009C2BAB" w:rsidRDefault="009C2BAB" w:rsidP="009C2BAB">
      <w:pPr>
        <w:spacing w:after="0" w:line="240" w:lineRule="auto"/>
        <w:jc w:val="both"/>
        <w:rPr>
          <w:rFonts w:ascii="Times New Roman" w:eastAsia="Times New Roman" w:hAnsi="Times New Roman" w:cs="Times New Roman"/>
          <w:i/>
          <w:szCs w:val="20"/>
          <w:lang w:eastAsia="pl-PL"/>
        </w:rPr>
      </w:pPr>
    </w:p>
    <w:p w:rsidR="009C2BAB" w:rsidRPr="009C2BAB" w:rsidRDefault="009C2BAB" w:rsidP="009C2BAB">
      <w:pPr>
        <w:spacing w:after="0" w:line="240" w:lineRule="auto"/>
        <w:jc w:val="both"/>
        <w:rPr>
          <w:rFonts w:ascii="Times New Roman" w:eastAsia="Times New Roman" w:hAnsi="Times New Roman" w:cs="Times New Roman"/>
          <w:i/>
          <w:szCs w:val="20"/>
          <w:lang w:eastAsia="pl-PL"/>
        </w:rPr>
      </w:pPr>
    </w:p>
    <w:p w:rsidR="009C2BAB" w:rsidRPr="009C2BAB" w:rsidRDefault="009C2BAB" w:rsidP="009C2BAB">
      <w:pPr>
        <w:spacing w:after="0" w:line="240" w:lineRule="auto"/>
        <w:jc w:val="right"/>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w:t>
      </w:r>
    </w:p>
    <w:p w:rsidR="009C2BAB" w:rsidRPr="009C2BAB" w:rsidRDefault="009C2BAB" w:rsidP="009C2BAB">
      <w:pPr>
        <w:spacing w:after="0" w:line="240" w:lineRule="auto"/>
        <w:jc w:val="right"/>
        <w:rPr>
          <w:rFonts w:ascii="Times New Roman" w:eastAsia="Times New Roman" w:hAnsi="Times New Roman" w:cs="Times New Roman"/>
          <w:szCs w:val="20"/>
          <w:lang w:eastAsia="pl-PL"/>
        </w:rPr>
      </w:pPr>
      <w:r w:rsidRPr="009C2BAB">
        <w:rPr>
          <w:rFonts w:ascii="Times New Roman" w:eastAsia="Times New Roman" w:hAnsi="Times New Roman" w:cs="Times New Roman"/>
          <w:szCs w:val="20"/>
          <w:lang w:eastAsia="pl-PL"/>
        </w:rPr>
        <w:t>/pieczątka i podpis osoby upoważnionej do składania oświadczeń w imieniu Wykonawcy/</w:t>
      </w:r>
    </w:p>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p w:rsidR="009C2BAB" w:rsidRPr="009C2BAB" w:rsidRDefault="009C2BAB" w:rsidP="009C2BAB">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C2BAB" w:rsidRPr="009C2BAB" w:rsidTr="00175067">
        <w:tc>
          <w:tcPr>
            <w:tcW w:w="9396" w:type="dxa"/>
          </w:tcPr>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p w:rsidR="009C2BAB" w:rsidRPr="009C2BAB" w:rsidRDefault="009C2BAB" w:rsidP="009C2BAB">
            <w:pPr>
              <w:keepNext/>
              <w:tabs>
                <w:tab w:val="left" w:pos="2338"/>
              </w:tabs>
              <w:spacing w:after="0" w:line="240" w:lineRule="auto"/>
              <w:jc w:val="center"/>
              <w:outlineLvl w:val="6"/>
              <w:rPr>
                <w:rFonts w:ascii="Times New Roman" w:eastAsia="Times New Roman" w:hAnsi="Times New Roman" w:cs="Times New Roman"/>
                <w:b/>
                <w:szCs w:val="20"/>
                <w:lang w:eastAsia="pl-PL"/>
              </w:rPr>
            </w:pPr>
          </w:p>
          <w:p w:rsidR="009C2BAB" w:rsidRPr="009C2BAB" w:rsidRDefault="009C2BAB" w:rsidP="009C2BAB">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ZAŁĄCZNIK NUMER 3</w:t>
            </w:r>
          </w:p>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WZÓR UMOWY</w:t>
            </w:r>
          </w:p>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tc>
      </w:tr>
    </w:tbl>
    <w:p w:rsidR="009C2BAB" w:rsidRPr="009C2BAB" w:rsidRDefault="009C2BAB" w:rsidP="009C2BAB">
      <w:pPr>
        <w:jc w:val="center"/>
        <w:rPr>
          <w:rFonts w:ascii="Times New Roman" w:hAnsi="Times New Roman" w:cs="Times New Roman"/>
          <w:b/>
        </w:rPr>
      </w:pPr>
    </w:p>
    <w:p w:rsidR="009C2BAB" w:rsidRPr="009C2BAB" w:rsidRDefault="009C2BAB" w:rsidP="009C2BAB">
      <w:pPr>
        <w:jc w:val="center"/>
        <w:rPr>
          <w:rFonts w:ascii="Times New Roman" w:hAnsi="Times New Roman" w:cs="Times New Roman"/>
          <w:b/>
        </w:rPr>
      </w:pPr>
      <w:r w:rsidRPr="009C2BAB">
        <w:rPr>
          <w:rFonts w:ascii="Times New Roman" w:hAnsi="Times New Roman" w:cs="Times New Roman"/>
          <w:b/>
        </w:rPr>
        <w:t>Umowa nr SKM - … / 20</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zawarta dnia … … 2020 roku w Gdyni pomiędzy: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
        </w:rPr>
        <w:t>PKP SZYBKA KOLEJ MIEJSKA W TRÓJMIEŚCIE Sp. z o.o.</w:t>
      </w:r>
      <w:r w:rsidRPr="009C2BAB">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w:t>
      </w:r>
      <w:bookmarkStart w:id="7" w:name="_Hlk28935723"/>
      <w:r w:rsidRPr="009C2BAB">
        <w:rPr>
          <w:rFonts w:ascii="Times New Roman" w:hAnsi="Times New Roman" w:cs="Times New Roman"/>
        </w:rPr>
        <w:t>nr rej. BDO 000124414</w:t>
      </w:r>
      <w:bookmarkEnd w:id="7"/>
      <w:r w:rsidRPr="009C2BAB">
        <w:rPr>
          <w:rFonts w:ascii="Times New Roman" w:hAnsi="Times New Roman" w:cs="Times New Roman"/>
        </w:rPr>
        <w:t>, reprezentowaną przez:</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 xml:space="preserve">zwaną dalej ZAMAWIAJĄCYM,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a</w:t>
      </w:r>
    </w:p>
    <w:p w:rsidR="009C2BAB" w:rsidRPr="009C2BAB" w:rsidRDefault="009C2BAB" w:rsidP="009C2BAB">
      <w:pPr>
        <w:spacing w:after="0" w:line="240" w:lineRule="auto"/>
        <w:jc w:val="both"/>
        <w:rPr>
          <w:rFonts w:ascii="Times New Roman" w:eastAsia="Times New Roman" w:hAnsi="Times New Roman" w:cs="Times New Roman"/>
          <w:bCs/>
          <w:lang w:eastAsia="pl-PL"/>
        </w:rPr>
      </w:pPr>
      <w:r w:rsidRPr="009C2BAB">
        <w:rPr>
          <w:rFonts w:ascii="Times New Roman" w:eastAsia="Times New Roman" w:hAnsi="Times New Roman" w:cs="Times New Roman"/>
          <w:b/>
          <w:bCs/>
          <w:lang w:eastAsia="pl-PL"/>
        </w:rPr>
        <w:t xml:space="preserve">… </w:t>
      </w:r>
      <w:r w:rsidRPr="009C2BAB">
        <w:rPr>
          <w:rFonts w:ascii="Times New Roman" w:eastAsia="Times New Roman" w:hAnsi="Times New Roman" w:cs="Times New Roman"/>
          <w:bCs/>
          <w:lang w:eastAsia="pl-PL"/>
        </w:rPr>
        <w:t>z siedzibą w …, ul. …, zarejestrowaną w rejestrze przedsiębiorców prowadzonym przez Sąd Rejonowy …, … Wydział Gospodarczy Krajowego Rejestru Sądowego pod numerem KRS …, NIP …, REGON …, Kapitał Zakładowy … zł</w:t>
      </w: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reprezentowaną przez:</w:t>
      </w: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t>
      </w: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lang w:eastAsia="pl-PL"/>
        </w:rPr>
        <w: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zwaną dalej WYKONAWCĄ,</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w dalszej części zwanych łącznie STRONAMI,</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o następującej treści:</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§l</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1.  ZAMAWIAJĄCY</w:t>
      </w:r>
      <w:r w:rsidRPr="009C2BAB">
        <w:rPr>
          <w:rFonts w:ascii="Times New Roman" w:hAnsi="Times New Roman" w:cs="Times New Roman"/>
        </w:rPr>
        <w:t xml:space="preserve"> zleca, a </w:t>
      </w:r>
      <w:r w:rsidRPr="009C2BAB">
        <w:rPr>
          <w:rFonts w:ascii="Times New Roman" w:hAnsi="Times New Roman" w:cs="Times New Roman"/>
          <w:bCs/>
        </w:rPr>
        <w:t>WYKONAWCA</w:t>
      </w:r>
      <w:r w:rsidRPr="009C2BAB">
        <w:rPr>
          <w:rFonts w:ascii="Times New Roman" w:hAnsi="Times New Roman" w:cs="Times New Roman"/>
        </w:rPr>
        <w:t xml:space="preserve"> zobowiązuje się wykonać zadanie pn. „Budowa samoczynnej blokady liniowej na odcinku Gdańsk Wrzeszcz – Gdańsk Oliwa wraz z wdrożeniem, rozruchem i uruchomieniem urządzeń i systemów, a także przekazanie do eksploatacji i użytkowania systemów i urządzeń zrealizowanych w ramach tej inwestycji” (zwane dalej Inwestycją), polegające na wykonaniu robót budowlanych wskazanych w załączniku nr 1 (Opis Przedmiotu Zamówienia, w skrócie OPZ), wraz z wykonaniem innych wymogów wskazanych w załączniku nr 1 do umowy.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2.  Szczegółową specyfikację przedmiotu umowy opisanego w ust. 1 zawiera OPZ stanowiący załącznik numer 1 do niniejszej umowy.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3.  Przedmiot umowy będzie realizowany zgodnie z zatwierdzonym przez ZAMAWIAJĄCEGO harmonogramem rzeczowo – finansowym przedstawionym przez WYKONAWCĘ. Harmonogram rzeczowo - finansowy winien być uzgodniony i zatwierdzony na piśmie w momencie zawierania umowy i </w:t>
      </w:r>
      <w:r w:rsidRPr="009C2BAB">
        <w:rPr>
          <w:rFonts w:ascii="Times New Roman" w:hAnsi="Times New Roman" w:cs="Times New Roman"/>
        </w:rPr>
        <w:lastRenderedPageBreak/>
        <w:t>będzie stanowił załącznik do umowy. Harmonogram winien być sporządzony w oparciu o Wykaz elementów rozliczeniowych złożony wraz z ofertą WYKONAWCY.</w:t>
      </w:r>
    </w:p>
    <w:p w:rsidR="009C2BAB" w:rsidRPr="009C2BAB" w:rsidRDefault="009C2BAB" w:rsidP="009C2BAB">
      <w:pPr>
        <w:numPr>
          <w:ilvl w:val="0"/>
          <w:numId w:val="13"/>
        </w:numPr>
        <w:tabs>
          <w:tab w:val="num" w:pos="0"/>
          <w:tab w:val="num" w:pos="142"/>
          <w:tab w:val="left" w:pos="284"/>
        </w:tabs>
        <w:jc w:val="both"/>
        <w:rPr>
          <w:rFonts w:ascii="Times New Roman" w:hAnsi="Times New Roman" w:cs="Times New Roman"/>
        </w:rPr>
      </w:pPr>
      <w:r w:rsidRPr="009C2BAB">
        <w:rPr>
          <w:rFonts w:ascii="Times New Roman" w:hAnsi="Times New Roman" w:cs="Times New Roman"/>
        </w:rPr>
        <w:t xml:space="preserve">WYKONAWCA zobowiązany jest przedłożyć ZAMAWIAJĄCEMU do zatwierdzenia ewentualne zmiany w szczegółowym harmonogramie rzeczowo – finansowym wraz z uzasadnieniem. </w:t>
      </w:r>
    </w:p>
    <w:p w:rsidR="009C2BAB" w:rsidRPr="009C2BAB" w:rsidRDefault="009C2BAB" w:rsidP="009C2BAB">
      <w:pPr>
        <w:numPr>
          <w:ilvl w:val="0"/>
          <w:numId w:val="13"/>
        </w:numPr>
        <w:tabs>
          <w:tab w:val="num" w:pos="0"/>
          <w:tab w:val="num" w:pos="426"/>
        </w:tabs>
        <w:jc w:val="both"/>
        <w:rPr>
          <w:rFonts w:ascii="Times New Roman" w:hAnsi="Times New Roman" w:cs="Times New Roman"/>
        </w:rPr>
      </w:pPr>
      <w:r w:rsidRPr="009C2BAB">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zakończenia robót, nie wymaga zawarcia aneksu do umowy.</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§2</w:t>
      </w:r>
    </w:p>
    <w:p w:rsidR="009C2BAB" w:rsidRPr="009C2BAB" w:rsidRDefault="009C2BAB" w:rsidP="009C2BAB">
      <w:pPr>
        <w:numPr>
          <w:ilvl w:val="1"/>
          <w:numId w:val="14"/>
        </w:numPr>
        <w:tabs>
          <w:tab w:val="clear" w:pos="360"/>
          <w:tab w:val="left" w:pos="0"/>
          <w:tab w:val="left" w:pos="426"/>
        </w:tabs>
        <w:jc w:val="both"/>
        <w:rPr>
          <w:rFonts w:ascii="Times New Roman" w:hAnsi="Times New Roman" w:cs="Times New Roman"/>
        </w:rPr>
      </w:pPr>
      <w:r w:rsidRPr="009C2BAB">
        <w:rPr>
          <w:rFonts w:ascii="Times New Roman" w:hAnsi="Times New Roman" w:cs="Times New Roman"/>
          <w:bCs/>
        </w:rPr>
        <w:t>WYKONAWCA</w:t>
      </w:r>
      <w:r w:rsidRPr="009C2BAB">
        <w:rPr>
          <w:rFonts w:ascii="Times New Roman" w:hAnsi="Times New Roman" w:cs="Times New Roman"/>
        </w:rPr>
        <w:t xml:space="preserve"> zobowiązuje się wykonać przedmiot umowy w terminie do …………….. miesięcy od dnia zawarcia niniejszej umowy.</w:t>
      </w:r>
    </w:p>
    <w:p w:rsidR="009C2BAB" w:rsidRPr="009C2BAB" w:rsidRDefault="009C2BAB" w:rsidP="009C2BAB">
      <w:pPr>
        <w:numPr>
          <w:ilvl w:val="1"/>
          <w:numId w:val="14"/>
        </w:numPr>
        <w:tabs>
          <w:tab w:val="left" w:pos="0"/>
          <w:tab w:val="left" w:pos="284"/>
        </w:tabs>
        <w:contextualSpacing/>
        <w:jc w:val="both"/>
        <w:rPr>
          <w:rFonts w:ascii="Times New Roman" w:hAnsi="Times New Roman" w:cs="Times New Roman"/>
        </w:rPr>
      </w:pPr>
      <w:r w:rsidRPr="009C2BAB">
        <w:rPr>
          <w:rFonts w:ascii="Times New Roman" w:hAnsi="Times New Roman" w:cs="Times New Roman"/>
          <w:color w:val="FF0000"/>
        </w:rPr>
        <w:t xml:space="preserve"> </w:t>
      </w:r>
      <w:r w:rsidRPr="009C2BAB">
        <w:rPr>
          <w:rFonts w:ascii="Times New Roman" w:hAnsi="Times New Roman" w:cs="Times New Roman"/>
        </w:rPr>
        <w:t>Dopuszcza się zmianę terminu zakończenia wykonania przedmiotu umowy jedynie w przypadkach:</w:t>
      </w:r>
    </w:p>
    <w:p w:rsidR="009C2BAB" w:rsidRPr="009C2BAB" w:rsidRDefault="009C2BAB" w:rsidP="009C2BAB">
      <w:pPr>
        <w:numPr>
          <w:ilvl w:val="0"/>
          <w:numId w:val="36"/>
        </w:numPr>
        <w:jc w:val="both"/>
        <w:rPr>
          <w:rFonts w:ascii="Times New Roman" w:hAnsi="Times New Roman" w:cs="Times New Roman"/>
        </w:rPr>
      </w:pPr>
      <w:r w:rsidRPr="009C2BAB">
        <w:rPr>
          <w:rFonts w:ascii="Times New Roman" w:hAnsi="Times New Roman" w:cs="Times New Roman"/>
        </w:rPr>
        <w:t>zawinionego naruszenia przez ZAMAWIAJĄCEGO obowiązków wynikających z niniejszej umowy mających wpływ na termin wykonania prac;</w:t>
      </w:r>
    </w:p>
    <w:p w:rsidR="009C2BAB" w:rsidRPr="009C2BAB" w:rsidRDefault="009C2BAB" w:rsidP="009C2BAB">
      <w:pPr>
        <w:numPr>
          <w:ilvl w:val="0"/>
          <w:numId w:val="36"/>
        </w:numPr>
        <w:jc w:val="both"/>
        <w:rPr>
          <w:rFonts w:ascii="Times New Roman" w:hAnsi="Times New Roman" w:cs="Times New Roman"/>
        </w:rPr>
      </w:pPr>
      <w:r w:rsidRPr="009C2BAB">
        <w:rPr>
          <w:rFonts w:ascii="Times New Roman" w:hAnsi="Times New Roman" w:cs="Times New Roman"/>
        </w:rPr>
        <w:t>ewentualnego zlecenia przez ZAMAWIAJĄCEGO robót dodatkowych lub zamiennych w trakcie wykonania prac będących przedmiotem niniejszej umowy, mających wpływ na termin realizacji zadania;</w:t>
      </w:r>
    </w:p>
    <w:p w:rsidR="009C2BAB" w:rsidRPr="009C2BAB" w:rsidRDefault="009C2BAB" w:rsidP="009C2BAB">
      <w:pPr>
        <w:numPr>
          <w:ilvl w:val="0"/>
          <w:numId w:val="36"/>
        </w:numPr>
        <w:jc w:val="both"/>
        <w:rPr>
          <w:rFonts w:ascii="Times New Roman" w:hAnsi="Times New Roman" w:cs="Times New Roman"/>
        </w:rPr>
      </w:pPr>
      <w:r w:rsidRPr="009C2BAB">
        <w:rPr>
          <w:rFonts w:ascii="Times New Roman" w:hAnsi="Times New Roman" w:cs="Times New Roman"/>
        </w:rPr>
        <w:t>działania siły wyższej, uniemożliwiającej wykonanie robót w określonym pierwotnie terminie;</w:t>
      </w:r>
    </w:p>
    <w:p w:rsidR="009C2BAB" w:rsidRPr="009C2BAB" w:rsidRDefault="009C2BAB" w:rsidP="009C2BAB">
      <w:pPr>
        <w:numPr>
          <w:ilvl w:val="0"/>
          <w:numId w:val="36"/>
        </w:numPr>
        <w:jc w:val="both"/>
        <w:rPr>
          <w:rFonts w:ascii="Times New Roman" w:hAnsi="Times New Roman" w:cs="Times New Roman"/>
        </w:rPr>
      </w:pPr>
      <w:r w:rsidRPr="009C2BAB">
        <w:rPr>
          <w:rFonts w:ascii="Times New Roman" w:hAnsi="Times New Roman" w:cs="Times New Roman"/>
        </w:rPr>
        <w:t xml:space="preserve"> prac lub badań archeologicznych, wykopalisk, powodujących konieczność wstrzymania robót objętych niniejszą Umową;</w:t>
      </w:r>
    </w:p>
    <w:p w:rsidR="009C2BAB" w:rsidRPr="009C2BAB" w:rsidRDefault="009C2BAB" w:rsidP="009C2BAB">
      <w:pPr>
        <w:numPr>
          <w:ilvl w:val="0"/>
          <w:numId w:val="36"/>
        </w:numPr>
        <w:jc w:val="both"/>
        <w:rPr>
          <w:rFonts w:ascii="Times New Roman" w:hAnsi="Times New Roman" w:cs="Times New Roman"/>
        </w:rPr>
      </w:pPr>
      <w:r w:rsidRPr="009C2BAB">
        <w:rPr>
          <w:rFonts w:ascii="Times New Roman" w:hAnsi="Times New Roman" w:cs="Times New Roman"/>
        </w:rPr>
        <w:t>udzielenia zamówienia na roboty dodatkowe mające wpływ na uzgodniony termin zakończenia realizacji Umowy (powodujące konieczność jego wydłużenia);</w:t>
      </w:r>
    </w:p>
    <w:p w:rsidR="009C2BAB" w:rsidRPr="009C2BAB" w:rsidRDefault="009C2BAB" w:rsidP="009C2BAB">
      <w:pPr>
        <w:numPr>
          <w:ilvl w:val="0"/>
          <w:numId w:val="36"/>
        </w:numPr>
        <w:jc w:val="both"/>
        <w:rPr>
          <w:rFonts w:ascii="Times New Roman" w:hAnsi="Times New Roman" w:cs="Times New Roman"/>
        </w:rPr>
      </w:pPr>
      <w:r w:rsidRPr="009C2BAB">
        <w:rPr>
          <w:rFonts w:ascii="Times New Roman" w:hAnsi="Times New Roman" w:cs="Times New Roman"/>
        </w:rPr>
        <w:t xml:space="preserve">wstrzymania realizacji robót przez uprawniony organ z powodu znalezienia niewybuchów i niewypałów; </w:t>
      </w:r>
    </w:p>
    <w:p w:rsidR="009C2BAB" w:rsidRPr="009C2BAB" w:rsidRDefault="009C2BAB" w:rsidP="009C2BAB">
      <w:pPr>
        <w:contextualSpacing/>
        <w:jc w:val="both"/>
        <w:rPr>
          <w:rFonts w:ascii="Times New Roman" w:hAnsi="Times New Roman" w:cs="Times New Roman"/>
        </w:rPr>
      </w:pPr>
      <w:r w:rsidRPr="009C2BAB">
        <w:rPr>
          <w:rFonts w:ascii="Times New Roman" w:hAnsi="Times New Roman" w:cs="Times New Roman"/>
        </w:rPr>
        <w:t>3.</w:t>
      </w:r>
      <w:r w:rsidRPr="009C2BAB">
        <w:rPr>
          <w:rFonts w:ascii="Times New Roman" w:hAnsi="Times New Roman" w:cs="Times New Roman"/>
        </w:rPr>
        <w:tab/>
        <w:t>Ustalenie nowego terminu wykonania prac wymaga zawarcia stosownego aneksu do umowy. Wydłużenie terminu nastąpi o czas nie dłuższy niż czas trwania przeszkody powodującej niedotrzymanie terminu.</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§3</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1.  STRONY ustalają wynagrodzenie ryczałtowe za prawidłowe, terminowe, zgodne z umową wykonanie całości przedmiotu umowy określonego w §1 umowy, obejmujące także w szczególności koszty organizacji robót, wszelkich prac (w tym także prac nie ujętych w OPZ, bez których nie można wykonać przedmiotu umowy), na kwotę netto … zł (słownie: … zł, …/100). Do kwoty tej zostanie doliczony podatek VAT w wysokości określonej właściwymi przepisami. Wynagrodzenie, o którym mowa wyżej, obejmuje </w:t>
      </w:r>
      <w:r w:rsidRPr="009C2BAB">
        <w:rPr>
          <w:rFonts w:ascii="Times New Roman" w:hAnsi="Times New Roman" w:cs="Times New Roman"/>
          <w:b/>
        </w:rPr>
        <w:t>wszystkie koszty związane bezpośrednio lub pośrednio z realizacją przedmiotu umowy</w:t>
      </w:r>
      <w:r w:rsidRPr="009C2BAB">
        <w:rPr>
          <w:rFonts w:ascii="Times New Roman" w:hAnsi="Times New Roman" w:cs="Times New Roman"/>
        </w:rPr>
        <w:t xml:space="preserve">.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2.  Niedoszacowanie, pominięcie oraz brak rozpoznania uwarunkowań wpływających na wykonanie przedmiotu umowy nie może być podstawą do żądania podwyższenia wynagrodzenia ryczałtowego.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3. Płatność kwoty wskazanej w ust. 1 nastąpi CZĘŚCIAMI zgodnie ze złożoną ofertą i jej załącznikami </w:t>
      </w:r>
      <w:r w:rsidRPr="009C2BAB">
        <w:rPr>
          <w:rFonts w:ascii="Times New Roman" w:hAnsi="Times New Roman" w:cs="Times New Roman"/>
          <w:bCs/>
        </w:rPr>
        <w:t>tj.:</w:t>
      </w:r>
      <w:r w:rsidRPr="009C2BAB">
        <w:rPr>
          <w:rFonts w:ascii="Times New Roman" w:hAnsi="Times New Roman" w:cs="Times New Roman"/>
          <w:b/>
        </w:rPr>
        <w:t xml:space="preserve"> </w:t>
      </w:r>
    </w:p>
    <w:p w:rsidR="009C2BAB" w:rsidRPr="009C2BAB" w:rsidRDefault="009C2BAB" w:rsidP="009C2BAB">
      <w:pPr>
        <w:jc w:val="both"/>
        <w:rPr>
          <w:rFonts w:ascii="Times New Roman" w:hAnsi="Times New Roman" w:cs="Times New Roman"/>
        </w:rPr>
      </w:pPr>
      <w:bookmarkStart w:id="8" w:name="_Hlk14673757"/>
      <w:r w:rsidRPr="009C2BAB">
        <w:rPr>
          <w:rFonts w:ascii="Times New Roman" w:hAnsi="Times New Roman" w:cs="Times New Roman"/>
        </w:rPr>
        <w:t xml:space="preserve">a) za roboty budowlane, tj. za tor nr 502: … zł brutto, tor nr 501: … zł brutto,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b) likwidację urządzeń przytorowych i styków klejono-sprężonych: …</w:t>
      </w:r>
      <w:r w:rsidRPr="009C2BAB">
        <w:rPr>
          <w:rFonts w:ascii="Times New Roman" w:hAnsi="Times New Roman" w:cs="Times New Roman"/>
          <w:color w:val="FF0000"/>
        </w:rPr>
        <w:t xml:space="preserve"> </w:t>
      </w:r>
      <w:r w:rsidRPr="009C2BAB">
        <w:rPr>
          <w:rFonts w:ascii="Times New Roman" w:hAnsi="Times New Roman" w:cs="Times New Roman"/>
        </w:rPr>
        <w:t>zł brutto.</w:t>
      </w:r>
    </w:p>
    <w:bookmarkEnd w:id="8"/>
    <w:p w:rsidR="009C2BAB" w:rsidRPr="009C2BAB" w:rsidRDefault="009C2BAB" w:rsidP="009C2BAB">
      <w:pPr>
        <w:jc w:val="both"/>
        <w:rPr>
          <w:rFonts w:ascii="Times New Roman" w:hAnsi="Times New Roman" w:cs="Times New Roman"/>
        </w:rPr>
      </w:pPr>
      <w:r w:rsidRPr="009C2BAB">
        <w:rPr>
          <w:rFonts w:ascii="Times New Roman" w:hAnsi="Times New Roman" w:cs="Times New Roman"/>
        </w:rPr>
        <w:lastRenderedPageBreak/>
        <w:t>4. Płatność nastąpi w terminie 30 (słownie: trzydziestu) dni od otrzymania przez ZAMAWIAJĄCEGO faktury po dokonaniu odbioru częściowego lub końcowego robót na podstawie podpisanego przez STRONY protokołu częściowego lub końcowego odbioru robót.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5. Zamawiający zastrzega, że płatności częściowe nie mogą przekroczyć 80% wartości netto umowy.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6. Strony ustalają, ze wynagrodzenie WYKONAWCY będzie płatne z zastosowaniem mechanizmu podzielonej płatności, o którym mowa w art. 108a Ustawy z dnia 11.03.2004 r. o podatku od towarów i usług wyłącznie na rachunek WYKONAWCY wskazany w prowadzonym przez Szefa Krajowej Administracji skarbowej wykazie podmiotów zarejestrowanych jako podatnicy VAT, o którym mowa w art. 96b ust. 1 pkt 2 Ustawy z dnia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ZAMAWIAJACY uprawniony jest do wstrzymania z płatnością do czasu otrzymania prawidłowo wystawionej faktury. Zapłata nastąpi z zastrzeżeniem zapisów § 15.</w:t>
      </w:r>
    </w:p>
    <w:p w:rsidR="009C2BAB" w:rsidRPr="009C2BAB" w:rsidRDefault="009C2BAB" w:rsidP="009C2BAB">
      <w:pPr>
        <w:numPr>
          <w:ilvl w:val="0"/>
          <w:numId w:val="39"/>
        </w:numPr>
        <w:jc w:val="both"/>
        <w:rPr>
          <w:rFonts w:ascii="Times New Roman" w:hAnsi="Times New Roman" w:cs="Times New Roman"/>
        </w:rPr>
      </w:pPr>
      <w:r w:rsidRPr="009C2BAB">
        <w:rPr>
          <w:rFonts w:ascii="Times New Roman" w:hAnsi="Times New Roman" w:cs="Times New Roman"/>
        </w:rPr>
        <w:t xml:space="preserve">STRONY zgodnie postanawiają, że terminem płatności jest data uznania rachunku bankowego </w:t>
      </w:r>
      <w:r w:rsidRPr="009C2BAB">
        <w:rPr>
          <w:rFonts w:ascii="Times New Roman" w:hAnsi="Times New Roman" w:cs="Times New Roman"/>
          <w:bCs/>
        </w:rPr>
        <w:t>ZAMAWIAJĄCEGO</w:t>
      </w:r>
      <w:r w:rsidRPr="009C2BAB">
        <w:rPr>
          <w:rFonts w:ascii="Times New Roman" w:hAnsi="Times New Roman" w:cs="Times New Roman"/>
        </w:rPr>
        <w:t xml:space="preserve">. </w:t>
      </w:r>
    </w:p>
    <w:p w:rsidR="009C2BAB" w:rsidRPr="009C2BAB" w:rsidRDefault="009C2BAB" w:rsidP="009C2BAB">
      <w:pPr>
        <w:numPr>
          <w:ilvl w:val="0"/>
          <w:numId w:val="39"/>
        </w:numPr>
        <w:spacing w:after="0" w:line="360" w:lineRule="auto"/>
        <w:contextualSpacing/>
        <w:jc w:val="both"/>
        <w:rPr>
          <w:rFonts w:ascii="Times New Roman" w:eastAsia="Times New Roman" w:hAnsi="Times New Roman" w:cs="Times New Roman"/>
          <w:b/>
          <w:lang w:eastAsia="pl-PL"/>
        </w:rPr>
      </w:pPr>
      <w:bookmarkStart w:id="9" w:name="_Hlk28935778"/>
      <w:r w:rsidRPr="009C2BAB">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bookmarkEnd w:id="9"/>
    </w:p>
    <w:p w:rsidR="009C2BAB" w:rsidRPr="009C2BAB" w:rsidRDefault="009C2BAB" w:rsidP="009C2BAB">
      <w:pPr>
        <w:numPr>
          <w:ilvl w:val="0"/>
          <w:numId w:val="39"/>
        </w:numPr>
        <w:jc w:val="both"/>
        <w:rPr>
          <w:rFonts w:ascii="Times New Roman" w:hAnsi="Times New Roman" w:cs="Times New Roman"/>
        </w:rPr>
      </w:pPr>
      <w:r w:rsidRPr="009C2BAB">
        <w:rPr>
          <w:rFonts w:ascii="Times New Roman" w:hAnsi="Times New Roman" w:cs="Times New Roman"/>
        </w:rPr>
        <w:t>ZAMAWIAJĄCY nie przewiduje możliwości udzielania zaliczek.</w:t>
      </w:r>
    </w:p>
    <w:p w:rsidR="009C2BAB" w:rsidRPr="009C2BAB" w:rsidRDefault="009C2BAB" w:rsidP="009C2BAB">
      <w:pPr>
        <w:numPr>
          <w:ilvl w:val="0"/>
          <w:numId w:val="39"/>
        </w:numPr>
        <w:jc w:val="both"/>
        <w:rPr>
          <w:rFonts w:ascii="Times New Roman" w:hAnsi="Times New Roman" w:cs="Times New Roman"/>
        </w:rPr>
      </w:pPr>
      <w:r w:rsidRPr="009C2BAB">
        <w:rPr>
          <w:rFonts w:ascii="Times New Roman" w:hAnsi="Times New Roman" w:cs="Times New Roman"/>
        </w:rPr>
        <w:t>ZAMAWIAJĄCY nie przewiduje indeksacji cen.</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bCs/>
        </w:rPr>
        <w:t>§4</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1.</w:t>
      </w:r>
      <w:r w:rsidRPr="009C2BAB">
        <w:rPr>
          <w:rFonts w:ascii="Times New Roman" w:hAnsi="Times New Roman" w:cs="Times New Roman"/>
        </w:rPr>
        <w:t xml:space="preserve"> </w:t>
      </w:r>
      <w:r w:rsidRPr="009C2BAB">
        <w:rPr>
          <w:rFonts w:ascii="Times New Roman" w:hAnsi="Times New Roman" w:cs="Times New Roman"/>
          <w:bCs/>
        </w:rPr>
        <w:t>WYKONAWCA</w:t>
      </w:r>
      <w:r w:rsidRPr="009C2BAB">
        <w:rPr>
          <w:rFonts w:ascii="Times New Roman" w:hAnsi="Times New Roman" w:cs="Times New Roman"/>
        </w:rPr>
        <w:t xml:space="preserve"> zobowiązuje się wykonać przedmiot umowy ze szczególną starannością, w zgodności ze zleceniem </w:t>
      </w:r>
      <w:r w:rsidRPr="009C2BAB">
        <w:rPr>
          <w:rFonts w:ascii="Times New Roman" w:hAnsi="Times New Roman" w:cs="Times New Roman"/>
          <w:bCs/>
        </w:rPr>
        <w:t>ZAMAWIAJĄCEGO</w:t>
      </w:r>
      <w:r w:rsidRPr="009C2BAB">
        <w:rPr>
          <w:rFonts w:ascii="Times New Roman" w:hAnsi="Times New Roman" w:cs="Times New Roman"/>
        </w:rPr>
        <w:t>, zasadami współczesnej wiedzy technicznej, obowiązującymi przepisami i normami, w szczególności z ustawą Prawo budowlane.</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 xml:space="preserve">2. </w:t>
      </w:r>
      <w:r w:rsidRPr="009C2BAB">
        <w:rPr>
          <w:rFonts w:ascii="Times New Roman" w:hAnsi="Times New Roman" w:cs="Times New Roman"/>
        </w:rPr>
        <w:t xml:space="preserve"> </w:t>
      </w:r>
      <w:r w:rsidRPr="009C2BAB">
        <w:rPr>
          <w:rFonts w:ascii="Times New Roman" w:hAnsi="Times New Roman" w:cs="Times New Roman"/>
          <w:bCs/>
        </w:rPr>
        <w:t>WYKONAWCA</w:t>
      </w:r>
      <w:r w:rsidRPr="009C2BAB">
        <w:rPr>
          <w:rFonts w:ascii="Times New Roman" w:hAnsi="Times New Roman" w:cs="Times New Roman"/>
        </w:rPr>
        <w:t xml:space="preserve"> zobowiązuje się do zastosowania materiałów posiadających odpowiednie atesty                 i certyfikaty dopuszczające je do obrotu i stosowania na terenie Polski.</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§5</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ZAMAWIAJĄCY zobowiązuje się do współpracy z </w:t>
      </w:r>
      <w:r w:rsidRPr="009C2BAB">
        <w:rPr>
          <w:rFonts w:ascii="Times New Roman" w:hAnsi="Times New Roman" w:cs="Times New Roman"/>
          <w:bCs/>
        </w:rPr>
        <w:t>WYKONAWCĄ</w:t>
      </w:r>
      <w:r w:rsidRPr="009C2BAB">
        <w:rPr>
          <w:rFonts w:ascii="Times New Roman" w:hAnsi="Times New Roman" w:cs="Times New Roman"/>
        </w:rPr>
        <w:t xml:space="preserve"> w zakresie realizacji przedmiotu umowy. Przekazane w formie pisemnej uzgodnienia są wiążące dla WYKONAWCY.</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§6</w:t>
      </w:r>
    </w:p>
    <w:p w:rsidR="009C2BAB" w:rsidRPr="009C2BAB" w:rsidRDefault="009C2BAB" w:rsidP="009C2BAB">
      <w:pPr>
        <w:numPr>
          <w:ilvl w:val="0"/>
          <w:numId w:val="15"/>
        </w:numPr>
        <w:tabs>
          <w:tab w:val="left" w:pos="284"/>
        </w:tabs>
        <w:jc w:val="both"/>
        <w:rPr>
          <w:rFonts w:ascii="Times New Roman" w:hAnsi="Times New Roman" w:cs="Times New Roman"/>
        </w:rPr>
      </w:pPr>
      <w:r w:rsidRPr="009C2BAB">
        <w:rPr>
          <w:rFonts w:ascii="Times New Roman" w:hAnsi="Times New Roman" w:cs="Times New Roman"/>
        </w:rPr>
        <w:t xml:space="preserve">Do obowiązków WYKONAWCY należy w szczególności: </w:t>
      </w:r>
    </w:p>
    <w:p w:rsidR="009C2BAB" w:rsidRPr="009C2BAB" w:rsidRDefault="009C2BAB" w:rsidP="009C2BAB">
      <w:pPr>
        <w:numPr>
          <w:ilvl w:val="0"/>
          <w:numId w:val="16"/>
        </w:numPr>
        <w:ind w:hanging="436"/>
        <w:jc w:val="both"/>
        <w:rPr>
          <w:rFonts w:ascii="Times New Roman" w:hAnsi="Times New Roman" w:cs="Times New Roman"/>
        </w:rPr>
      </w:pPr>
      <w:r w:rsidRPr="009C2BAB">
        <w:rPr>
          <w:rFonts w:ascii="Times New Roman" w:hAnsi="Times New Roman" w:cs="Times New Roman"/>
        </w:rPr>
        <w:t>protokolarne przejęcie terenu budowy w terminie 14 (słownie: czternastu) dni roboczych od daty podpisania umowy;</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odpowiednie zabezpieczenie terenu budowy, uwzględniające specyfikę obiektu oraz jego otoczenie;</w:t>
      </w:r>
    </w:p>
    <w:p w:rsidR="009C2BAB" w:rsidRPr="009C2BAB" w:rsidRDefault="009C2BAB" w:rsidP="009C2BAB">
      <w:pPr>
        <w:numPr>
          <w:ilvl w:val="1"/>
          <w:numId w:val="16"/>
        </w:numPr>
        <w:tabs>
          <w:tab w:val="num" w:pos="720"/>
        </w:tabs>
        <w:ind w:hanging="1156"/>
        <w:jc w:val="both"/>
        <w:rPr>
          <w:rFonts w:ascii="Times New Roman" w:hAnsi="Times New Roman" w:cs="Times New Roman"/>
        </w:rPr>
      </w:pPr>
      <w:r w:rsidRPr="009C2BAB">
        <w:rPr>
          <w:rFonts w:ascii="Times New Roman" w:hAnsi="Times New Roman" w:cs="Times New Roman"/>
        </w:rPr>
        <w:t>terminowe wykonanie robót stanowiących przedmiot umowy;</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wykonanie robót zgodnie z dokumentacją projektową, zasadami sztuki budowlanej, wiedzy technicznej, normami budowlanymi;</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lastRenderedPageBreak/>
        <w:t>wykonanie robót z fabrycznie nowych materiałów i urządzeń własnych WYKONAWCY;</w:t>
      </w:r>
    </w:p>
    <w:p w:rsidR="009C2BAB" w:rsidRPr="009C2BAB" w:rsidRDefault="009C2BAB" w:rsidP="009C2BAB">
      <w:pPr>
        <w:numPr>
          <w:ilvl w:val="1"/>
          <w:numId w:val="16"/>
        </w:numPr>
        <w:tabs>
          <w:tab w:val="num" w:pos="720"/>
        </w:tabs>
        <w:ind w:hanging="1156"/>
        <w:jc w:val="both"/>
        <w:rPr>
          <w:rFonts w:ascii="Times New Roman" w:hAnsi="Times New Roman" w:cs="Times New Roman"/>
        </w:rPr>
      </w:pPr>
      <w:r w:rsidRPr="009C2BAB">
        <w:rPr>
          <w:rFonts w:ascii="Times New Roman" w:hAnsi="Times New Roman" w:cs="Times New Roman"/>
        </w:rPr>
        <w:t xml:space="preserve">odpowiedzialność za wymagane warunki BHP oraz p. </w:t>
      </w:r>
      <w:proofErr w:type="spellStart"/>
      <w:r w:rsidRPr="009C2BAB">
        <w:rPr>
          <w:rFonts w:ascii="Times New Roman" w:hAnsi="Times New Roman" w:cs="Times New Roman"/>
        </w:rPr>
        <w:t>poż</w:t>
      </w:r>
      <w:proofErr w:type="spellEnd"/>
      <w:r w:rsidRPr="009C2BAB">
        <w:rPr>
          <w:rFonts w:ascii="Times New Roman" w:hAnsi="Times New Roman" w:cs="Times New Roman"/>
        </w:rPr>
        <w:t>. w zakresie wykonywanych robót;</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 xml:space="preserve">informowanie ZAMAWIAJĄCEGO - w formie pisemnej - na bieżąco o problemach </w:t>
      </w:r>
      <w:r w:rsidRPr="009C2BAB">
        <w:rPr>
          <w:rFonts w:ascii="Times New Roman" w:hAnsi="Times New Roman" w:cs="Times New Roman"/>
        </w:rPr>
        <w:br/>
        <w:t>i okolicznościach, które mogą wpłynąć na jakość robót lub zwłokę w terminie ich zakończenia;</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zgłoszenie wykonanych prac do odbioru końcowego lub częściowego oraz uczestniczenie                     w czynnościach odbioru i zapewnienie usunięcia stwierdzonych wad;</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odpowiedzialność cywilna względem osób trzecich za zdarzenia związane z prowadzonymi robotami;</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realizacja zaleceń wpisanych do dziennika budowy;</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wykonanie robót tymczasowych, które mogą być potrzebne podczas wykonywania robót podstawowych;</w:t>
      </w:r>
    </w:p>
    <w:p w:rsidR="009C2BAB" w:rsidRPr="009C2BAB" w:rsidRDefault="009C2BAB" w:rsidP="009C2BAB">
      <w:pPr>
        <w:numPr>
          <w:ilvl w:val="1"/>
          <w:numId w:val="16"/>
        </w:numPr>
        <w:tabs>
          <w:tab w:val="num" w:pos="720"/>
        </w:tabs>
        <w:ind w:left="709" w:hanging="425"/>
        <w:jc w:val="both"/>
        <w:rPr>
          <w:rFonts w:ascii="Times New Roman" w:hAnsi="Times New Roman" w:cs="Times New Roman"/>
        </w:rPr>
      </w:pPr>
      <w:r w:rsidRPr="009C2BAB">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 xml:space="preserve">skompletowanie i przedstawienie ZAMAWIAJĄCEMU dokumentów pozwalających na ocenę prawidłowego wykonania przedmiotu odbioru robót, a w szczególności: powykonawczą dokumentację projektową, inwentaryzację geodezyjną powykonawczą przyjętą do zasobów geodezyjno-kartograficznych; protokoły badań i sprawdzeń, protokoły technicznych odbiorów, instrukcje obsługi i eksploatacji, dziennik budowy, zaświadczenia właściwych jednostek i organów wymagane przepisami i dokumentacją projektową, niezbędne świadectwa dopuszczenia do eksploatacji, kontroli jakości, oświadczenia kierownika budowy, o których mowa w art. 57 ust. 1 pkt 2 lit. „a”, lit. „b” ustawy Prawo Budowlane; </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dostarczenie ZAMAWIAJĄCEMU dokumentów kierownika budowy oraz dokumentów kierowników robót, wymaganych do zgłoszenia o rozpoczęciu robót;</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utrzymanie ładu i porządku na terenie budowy oraz doprowadzenie do należytego stanu                           i porządku terenu budowy po zakończeniu robót;</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strzeżenie mienia znajdującego się na terenie budowy w terminie od daty przejęcia terenu budowy do dnia podpisania bezusterkowego protokołu końcowego odbioru robót;</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wykonanie na własny koszt dokumentacji powykonawczej – dokonane zmiany winny zostać naniesione na wersji edytowalnej dokumentacji projektowej (</w:t>
      </w:r>
      <w:proofErr w:type="spellStart"/>
      <w:r w:rsidRPr="009C2BAB">
        <w:rPr>
          <w:rFonts w:ascii="Times New Roman" w:hAnsi="Times New Roman" w:cs="Times New Roman"/>
        </w:rPr>
        <w:t>dwg</w:t>
      </w:r>
      <w:proofErr w:type="spellEnd"/>
      <w:r w:rsidRPr="009C2BAB">
        <w:rPr>
          <w:rFonts w:ascii="Times New Roman" w:hAnsi="Times New Roman" w:cs="Times New Roman"/>
        </w:rPr>
        <w:t>) i przekazane ZAMAWIAJĄCEMU na nośniku pamięci i płycie CD/DVD oraz w 5 egz. dokumentacji papierowej;</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stały kontakt z Inspektorem Nadzoru w sprawach prawidłowej realizacji umowy;</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lastRenderedPageBreak/>
        <w:t>demontaż i montaż elementów (we własnym zakresie oraz w uzgodnieniu z właściwym zarządcą) infrastruktury kolejowej, jeżeli zajdzie taka konieczność oraz zabezpieczenie zdemontowanych elementów,</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przeprowadzenie instruktażu dla pracowników ZAMAWIAJĄCEGO, dotyczącego obsługi                       i serwisowania zamontowanych urządzeń,</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(słownie: czternastu) dni roboczych od dnia zawarcia umowy. WYKONAWCA wystąpi również o poświadczenie braku sprzeciwu ze strony organu i niezwłocznie po otrzymaniu poświadczenia przystąpi do robót budowlanych;</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prace niewymagające pozwolenia na budowę prowadzone będą pod nadzorem osoby posiadającej uprawnienia budowlane do kierowania budową;</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prowadzenie prac w sposób nie kolidujący z prowadzeniem ruchu pociągów i obsługi podróżnych oraz ich komunikacją, chyba że zostaną wydane odpowiednie zezwolenia;</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 xml:space="preserve">WYKONAWCA przeprowadzi na rzecz ZAMAWIAJĄCEGO ocenę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 właściwy raport w sprawie oceny bezpieczeństwa zdefiniowany tymże Rozporządzeniem; </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ZAMAWIAJACY w trakcie realizacji zamówienia może przeprowadzić u WYKONAWCY audyt bezpieczeństwa zgodnie z własnym Systemem Zarządzania Bezpieczeństwem w transporcie kolejowym oraz obowiązującymi przepisami bezpieczeństwa dla podmiotów rynku kolejowego;</w:t>
      </w:r>
      <w:r w:rsidRPr="009C2BAB">
        <w:t xml:space="preserve"> </w:t>
      </w:r>
    </w:p>
    <w:p w:rsidR="009C2BAB" w:rsidRPr="009C2BAB" w:rsidRDefault="009C2BAB" w:rsidP="009C2BAB">
      <w:pPr>
        <w:numPr>
          <w:ilvl w:val="0"/>
          <w:numId w:val="38"/>
        </w:numPr>
        <w:jc w:val="both"/>
        <w:rPr>
          <w:rFonts w:ascii="Times New Roman" w:hAnsi="Times New Roman" w:cs="Times New Roman"/>
        </w:rPr>
      </w:pPr>
      <w:r w:rsidRPr="009C2BAB">
        <w:rPr>
          <w:rFonts w:ascii="Times New Roman" w:hAnsi="Times New Roman" w:cs="Times New Roman"/>
        </w:rPr>
        <w:t>Przedłożenie raportu w sprawie oceny bezpieczeństwa, zawierający wnioski z oceny przeprowadzonej przez jednostkę oceniającą w odniesieniu do ocenianego systemu, w przypadku uznania wprowadzonej zmiany za znaczącą – zgodnie z Rozporządzeniem Wykonawczym Komisji Europejskiej (UE) nr 402/2013 z dnia 30 kwietnia 2013 r.</w:t>
      </w:r>
    </w:p>
    <w:p w:rsidR="009C2BAB" w:rsidRPr="009C2BAB" w:rsidRDefault="009C2BAB" w:rsidP="009C2BAB">
      <w:pPr>
        <w:numPr>
          <w:ilvl w:val="0"/>
          <w:numId w:val="15"/>
        </w:numPr>
        <w:tabs>
          <w:tab w:val="left" w:pos="284"/>
        </w:tabs>
        <w:jc w:val="both"/>
        <w:rPr>
          <w:rFonts w:ascii="Times New Roman" w:hAnsi="Times New Roman" w:cs="Times New Roman"/>
        </w:rPr>
      </w:pPr>
      <w:r w:rsidRPr="009C2BAB">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rsidR="009C2BAB" w:rsidRPr="009C2BAB" w:rsidRDefault="009C2BAB" w:rsidP="009C2BAB">
      <w:pPr>
        <w:numPr>
          <w:ilvl w:val="0"/>
          <w:numId w:val="15"/>
        </w:numPr>
        <w:tabs>
          <w:tab w:val="left" w:pos="284"/>
        </w:tabs>
        <w:jc w:val="both"/>
        <w:rPr>
          <w:rFonts w:ascii="Times New Roman" w:hAnsi="Times New Roman" w:cs="Times New Roman"/>
        </w:rPr>
      </w:pPr>
      <w:r w:rsidRPr="009C2BAB">
        <w:rPr>
          <w:rFonts w:ascii="Times New Roman" w:hAnsi="Times New Roman" w:cs="Times New Roman"/>
        </w:rPr>
        <w:t xml:space="preserve">WYKONAWCA ponosi pełną odpowiedzialność cywilnoprawną i finansową za skutki </w:t>
      </w:r>
      <w:r w:rsidRPr="009C2BAB">
        <w:rPr>
          <w:rFonts w:ascii="Times New Roman" w:hAnsi="Times New Roman" w:cs="Times New Roman"/>
        </w:rPr>
        <w:br/>
        <w:t>i następstwa awarii, powstałych w trakcie budowy, w okresie gwarancyjnym lub rękojmi, spowodowanych niewłaściwą jakością wykonywanych robót, w tym za zastosowanie niewłaściwych materiałów (wady materiałowe) i niewłaściwych technologii.</w:t>
      </w:r>
    </w:p>
    <w:p w:rsidR="009C2BAB" w:rsidRPr="009C2BAB" w:rsidRDefault="009C2BAB" w:rsidP="009C2BAB">
      <w:pPr>
        <w:jc w:val="center"/>
        <w:rPr>
          <w:rFonts w:ascii="Times New Roman" w:hAnsi="Times New Roman" w:cs="Times New Roman"/>
        </w:rPr>
      </w:pP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lastRenderedPageBreak/>
        <w:t>§7</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Na żądanie ZAMAWIAJĄCEGO, WYKONAWCA w terminie 3 (słownie: trzech) dni okaże mu dokumenty (lub wykaże w inny właściwy sposób), z których wynikać będzie, że roboty, materiały, narzędzia i sprzęt odpowiadają wymogom prawa polskiego, w tym zgodności z Polską Normą lub aprobatą techniczną.</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Zamawiający zobowiązuje się do bezpłatnego zapoznania Wykonawcy z zagrożeniami dla bezpieczeństwa i zdrowia występującymi na terenie PKP SKM w Trójmieście Sp. z o.o., na podstawie art. 207(1) Kodeksu Pracy</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Zamawiający wystawi nieodpłatnie Pracownikom Wykonawcy wskazanym na liście przekazanej Zamawiającemu i prowadzącym prace – upoważnienia do wstępu na teren Zamawiającego.</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Zamawiający wystawi nieodpłatnie upoważnienia do wjazdu samochodów Wykonawcy na teren Zamawiającego,</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Zamawiający nieodpłatnie sporządzi tymczasowy regulamin prowadzenia ruchu pociągów podczas realizacji robót ujętych  w §1 na podstawie wystąpienia Wykonawcy,</w:t>
      </w:r>
    </w:p>
    <w:p w:rsidR="009C2BAB" w:rsidRPr="009C2BAB" w:rsidRDefault="009C2BAB" w:rsidP="009C2BAB">
      <w:pPr>
        <w:numPr>
          <w:ilvl w:val="0"/>
          <w:numId w:val="17"/>
        </w:numPr>
        <w:tabs>
          <w:tab w:val="left" w:pos="284"/>
        </w:tabs>
        <w:jc w:val="both"/>
        <w:rPr>
          <w:rFonts w:ascii="Times New Roman" w:hAnsi="Times New Roman" w:cs="Times New Roman"/>
        </w:rPr>
      </w:pPr>
      <w:r w:rsidRPr="009C2BAB">
        <w:rPr>
          <w:rFonts w:ascii="Times New Roman" w:hAnsi="Times New Roman" w:cs="Times New Roman"/>
        </w:rPr>
        <w:t xml:space="preserve">Zamawiający udzieli ewentualnych, nieodpłatnych zamknięć torowych dla robót ujętych w §1 na podstawie wystąpień Wykonawcy. W przypadku przekroczenia terminów planowanych zamknięć torowych lub odwołania planowanych zamknięć torowych Wykonawca zostanie obciążony opłatami, powiększonymi o podatek VAT,  określonymi w Załączniku nr 2 do </w:t>
      </w:r>
      <w:bookmarkStart w:id="10" w:name="_Hlk33096848"/>
      <w:r w:rsidRPr="009C2BAB">
        <w:rPr>
          <w:rFonts w:ascii="Times New Roman" w:hAnsi="Times New Roman" w:cs="Times New Roman"/>
        </w:rPr>
        <w:t>Decyzji nr 7/2019 Prezesa Zarządu -Dyrektora Przedsiębiorstwa PKP Szybka Kolej Miejska w Trójmieście Sp. z o.o. z dnia 23 stycznia 2019 r. w sprawie aktualizacji cennika usług wykonywanych przez pracowników/przedstawicieli przedsiębiorstwa na rzecz obcych podmiotów</w:t>
      </w:r>
      <w:bookmarkEnd w:id="10"/>
      <w:r w:rsidRPr="009C2BAB">
        <w:rPr>
          <w:rFonts w:ascii="Times New Roman" w:hAnsi="Times New Roman" w:cs="Times New Roman"/>
        </w:rPr>
        <w:t xml:space="preserve"> (w szczególności poz. 7, 11, 19, 22, 23, 29) stanowiącej załącznik nr 4 do umowy niniejszej. </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§8</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1.  Odbiór częściowy i końcowy robót budowlanych stanowiących część lub całość przedmiotu umowy ma przebiegać w następujący sposób:</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 xml:space="preserve">dopuszcza się odbiory częściowe wykonanych robót budowlanych, których podstawą przeprowadzenia będzie pisemne oraz elektroniczne zgłoszenie WYKONAWCY o ich gotowości do odbioru. ZAMAWIAJĄCY rozpocznie odbiór częściowy nie później niż w ciągu 20 (słownie: dwudziestu) dni po zgłoszeniu obiektu do odbioru. Każdy odbiór częściowy zakończony zostanie protokołem częściowego odbioru robót. Odbiory częściowe są odbiorami wstępnymi, dokonywanymi tylko na potrzeby wypłaty części wynagrodzenia i będą one objęte odbiorem </w:t>
      </w:r>
      <w:r w:rsidRPr="009C2BAB">
        <w:rPr>
          <w:rFonts w:ascii="Times New Roman" w:hAnsi="Times New Roman" w:cs="Times New Roman"/>
        </w:rPr>
        <w:lastRenderedPageBreak/>
        <w:t>końcowym. Odbiory częściowe nie potwierdzają wykonania zobowiązania w żadnej części, przejścia ryzyk czy też rozpoczęcia biegu terminu gwarancji jakości lub rękojmi;</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roboty zanikające i ulegające zakryciu wymagają zgłoszenia Inspektorowi Nadzoru przez Kierownika Budowy wpisem do dziennika budowy</w:t>
      </w:r>
      <w:r w:rsidRPr="009C2BAB">
        <w:rPr>
          <w:rFonts w:ascii="Times New Roman" w:hAnsi="Times New Roman" w:cs="Times New Roman"/>
          <w:color w:val="FF0000"/>
        </w:rPr>
        <w:t xml:space="preserve"> </w:t>
      </w:r>
      <w:r w:rsidRPr="009C2BAB">
        <w:rPr>
          <w:rFonts w:ascii="Times New Roman" w:hAnsi="Times New Roman" w:cs="Times New Roman"/>
        </w:rPr>
        <w:t xml:space="preserve">o gotowości do odbioru, a kontynuacja prac będzie możliwa po dokonaniu odpowiedniego wpisu Inspektora Nadzoru do dziennika budowy. Odbiór powinien być dokonany nie później niż w ciągu 3 dni od daty zgłoszenia i powiadomienia o tym fakcie Inspektora Nadzoru. Jeżeli WYKONAWCA nie zgłosi tych robót Inspektorowi Nadzoru, zobowiązany będzie do odkrycia robót lub wykonania otworów niezbędnych do zbadania robót, a następnie do przywrócenia stanu poprzedniego na swój koszt. </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 xml:space="preserve"> Odbiór końcowy robót budowlanych powinien nastąpić po wykonaniu całości robót przez WYKONAWCĘ i po zgłoszeniu przez niego gotowości do odbioru końcowego oraz potwierdzeniu tego faktu przez Inspektora Nadzoru wpisem do dziennika budowy;</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WYKONAWCA zawiadomi w formie pisemnej ZAMAWIAJĄCEGO o gotowości przedmiotu umowy do odbioru końcowego;</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 xml:space="preserve">z czynności odbioru spisany zostanie protokół końcowego odbioru robót zawierający wszelkie ustalenia dokonane w toku odbioru oraz terminy usunięcia stwierdzonych wad i niedoróbek; </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odbioru dokona komisja powołana przed odbiorem przez ZAMAWIAJĄCEGO;</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koszty prób i badań związanych z odbiorami ponosi WYKONAWCA;</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protokoły częściowego odbioru robót oraz protokół odbioru końcowego robót wraz z załącznikami w nich wyszczególnionymi stanowić będą podstawę do wystawienia ZAMAWIAJĄCEMU faktur przez WYKONAWCĘ;</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 xml:space="preserve">jeżeli w toku czynności odbioru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ZAMAWIAJĄCY ma prawo odmówić odbioru końcowego, robót jeżeli WYKONAWCA nie wykonał przedmiotu umowy w całości, nie wykonał wymaganych prób i sprawdzeń oraz nie przedstawił dokumentacji powykonawczej, powiadamiając WYKONAWCĘ o odmowie odbioru na piśmie nie później niż 7 (słownie: siedem) dni od dnia otrzymania pisemnego zawiadomienia o gotowości do odbioru i złożenia dokumentów, o których mowa w §6 ust. 1 pkt 13);</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 xml:space="preserve">jeżeli w toku odbioru zostaną stwierdzone wady nadające się do usunięcia, ZAMAWIAJĄCY może odmówić odbioru do czasu usunięcia wad; </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STRONY postanawiają, że termin usunięcia przez WYKONAWCĘ wad stwierdzonych przy odbiorze końcowym robót budowlanych, wynosić będzie 14 (słownie: czternaście) dni, z zastrzeżeniem, że w uzasadnionych przypadkach termin ten może być wydłużony po uprzednim zatwierdzeniu przez ZAMAWIAJĄCEGO;</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lastRenderedPageBreak/>
        <w:t>jeżeli w toku odbioru zostaną stwierdzone wady nie nadające się do usunięcia ZAMAWIAJĄCY może:</w:t>
      </w:r>
    </w:p>
    <w:p w:rsidR="009C2BAB" w:rsidRPr="009C2BAB" w:rsidRDefault="009C2BAB" w:rsidP="009C2BAB">
      <w:pPr>
        <w:numPr>
          <w:ilvl w:val="0"/>
          <w:numId w:val="19"/>
        </w:numPr>
        <w:jc w:val="both"/>
        <w:rPr>
          <w:rFonts w:ascii="Times New Roman" w:hAnsi="Times New Roman" w:cs="Times New Roman"/>
        </w:rPr>
      </w:pPr>
      <w:r w:rsidRPr="009C2BAB">
        <w:rPr>
          <w:rFonts w:ascii="Times New Roman" w:hAnsi="Times New Roman" w:cs="Times New Roman"/>
        </w:rPr>
        <w:t>obniżyć wynagrodzenie za ten przedmiot odpowiednio do utraconej wartości użytkowej, estetycznej, technicznej - jeżeli wady umożliwiają użytkowanie przedmiotu umowy,</w:t>
      </w:r>
    </w:p>
    <w:p w:rsidR="009C2BAB" w:rsidRPr="009C2BAB" w:rsidRDefault="009C2BAB" w:rsidP="009C2BAB">
      <w:pPr>
        <w:numPr>
          <w:ilvl w:val="0"/>
          <w:numId w:val="19"/>
        </w:numPr>
        <w:jc w:val="both"/>
        <w:rPr>
          <w:rFonts w:ascii="Times New Roman" w:hAnsi="Times New Roman" w:cs="Times New Roman"/>
        </w:rPr>
      </w:pPr>
      <w:r w:rsidRPr="009C2BAB">
        <w:rPr>
          <w:rFonts w:ascii="Times New Roman" w:hAnsi="Times New Roman" w:cs="Times New Roman"/>
        </w:rPr>
        <w:t>jeżeli wady uniemożliwiają użytkowanie przedmiotu zgodnie z jego przeznaczeniem:</w:t>
      </w:r>
    </w:p>
    <w:p w:rsidR="009C2BAB" w:rsidRPr="009C2BAB" w:rsidRDefault="009C2BAB" w:rsidP="009C2BAB">
      <w:pPr>
        <w:ind w:left="567" w:hanging="283"/>
        <w:jc w:val="both"/>
        <w:rPr>
          <w:rFonts w:ascii="Times New Roman" w:hAnsi="Times New Roman" w:cs="Times New Roman"/>
          <w:color w:val="FF0000"/>
        </w:rPr>
      </w:pPr>
      <w:r w:rsidRPr="009C2BAB">
        <w:rPr>
          <w:rFonts w:ascii="Times New Roman" w:hAnsi="Times New Roman" w:cs="Times New Roman"/>
        </w:rPr>
        <w:t xml:space="preserve">     - odstąpić od umowy – w terminie 60 (słownie: sześćdziesięciu) dni od daty przeprowadzenia odbioru i domagać się zapłaty kary umownej z tytułu odstąpienia, lub</w:t>
      </w:r>
    </w:p>
    <w:p w:rsidR="009C2BAB" w:rsidRPr="009C2BAB" w:rsidRDefault="009C2BAB" w:rsidP="009C2BAB">
      <w:pPr>
        <w:ind w:left="709" w:hanging="425"/>
        <w:jc w:val="both"/>
        <w:rPr>
          <w:rFonts w:ascii="Times New Roman" w:hAnsi="Times New Roman" w:cs="Times New Roman"/>
          <w:color w:val="FF0000"/>
        </w:rPr>
      </w:pPr>
      <w:r w:rsidRPr="009C2BAB">
        <w:rPr>
          <w:rFonts w:ascii="Times New Roman" w:hAnsi="Times New Roman" w:cs="Times New Roman"/>
        </w:rPr>
        <w:t xml:space="preserve">     - żądać wykonania przedmiotu umowy po raz drugi, zachowując prawo domagania się od WYKONAWCY wyrównania szkody wynikłej z opóźnienia oraz kar za opóźnienia;</w:t>
      </w:r>
    </w:p>
    <w:p w:rsidR="009C2BAB" w:rsidRPr="009C2BAB" w:rsidRDefault="009C2BAB" w:rsidP="009C2BAB">
      <w:pPr>
        <w:numPr>
          <w:ilvl w:val="0"/>
          <w:numId w:val="18"/>
        </w:numPr>
        <w:jc w:val="both"/>
        <w:rPr>
          <w:rFonts w:ascii="Times New Roman" w:hAnsi="Times New Roman" w:cs="Times New Roman"/>
        </w:rPr>
      </w:pPr>
      <w:r w:rsidRPr="009C2BAB">
        <w:rPr>
          <w:rFonts w:ascii="Times New Roman" w:hAnsi="Times New Roman" w:cs="Times New Roman"/>
        </w:rPr>
        <w:t>ZAMAWIAJĄCY może podjąć decyzję o przerwaniu czynności odbioru, gdy w ich czasie ustalono, że istnieją wady, które uniemożliwiają korzystanie z przedmiotu umowy zgodnie               z jego przeznaczeniem. Przerwa może trwać do czasu usunięcia tych wad.</w:t>
      </w:r>
    </w:p>
    <w:p w:rsidR="009C2BAB" w:rsidRPr="009C2BAB" w:rsidRDefault="009C2BAB" w:rsidP="009C2BAB">
      <w:pPr>
        <w:numPr>
          <w:ilvl w:val="0"/>
          <w:numId w:val="20"/>
        </w:numPr>
        <w:tabs>
          <w:tab w:val="num" w:pos="0"/>
          <w:tab w:val="left" w:pos="284"/>
        </w:tabs>
        <w:jc w:val="both"/>
        <w:rPr>
          <w:rFonts w:ascii="Times New Roman" w:hAnsi="Times New Roman" w:cs="Times New Roman"/>
        </w:rPr>
      </w:pPr>
      <w:r w:rsidRPr="009C2BAB">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9C2BAB">
        <w:rPr>
          <w:rFonts w:ascii="Times New Roman" w:hAnsi="Times New Roman" w:cs="Times New Roman"/>
        </w:rPr>
        <w:noBreakHyphen/>
        <w:t xml:space="preserve"> Prawo Budowlane oraz udostępnienia im danych i informacji wymaganych tą ustawą oraz innym osobom, których Inspektor Nadzoru lub ZAMAWIAJĄCY wskaże w okresie realizacji przedmiotu umowy.</w:t>
      </w:r>
    </w:p>
    <w:p w:rsidR="009C2BAB" w:rsidRPr="009C2BAB" w:rsidRDefault="009C2BAB" w:rsidP="009C2BAB">
      <w:pPr>
        <w:numPr>
          <w:ilvl w:val="0"/>
          <w:numId w:val="20"/>
        </w:numPr>
        <w:tabs>
          <w:tab w:val="num" w:pos="0"/>
          <w:tab w:val="left" w:pos="284"/>
        </w:tabs>
        <w:contextualSpacing/>
        <w:jc w:val="both"/>
        <w:rPr>
          <w:rFonts w:ascii="Times New Roman" w:hAnsi="Times New Roman" w:cs="Times New Roman"/>
        </w:rPr>
      </w:pPr>
      <w:r w:rsidRPr="009C2BAB">
        <w:rPr>
          <w:rFonts w:ascii="Times New Roman" w:hAnsi="Times New Roman" w:cs="Times New Roman"/>
        </w:rPr>
        <w:t>Czas przeznaczony na odbiory wchodzi w okres realizacji umowy. Terminem zakończenia umowy jest podpisanie protokołu końcowego odbioru prac, a nie zgłoszenie przez WYKONAWCĘ ukończenia prac.</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§9</w:t>
      </w:r>
    </w:p>
    <w:p w:rsidR="009C2BAB" w:rsidRPr="009C2BAB" w:rsidRDefault="009C2BAB" w:rsidP="009C2BAB">
      <w:pPr>
        <w:numPr>
          <w:ilvl w:val="0"/>
          <w:numId w:val="21"/>
        </w:numPr>
        <w:tabs>
          <w:tab w:val="left" w:pos="284"/>
        </w:tabs>
        <w:jc w:val="both"/>
        <w:rPr>
          <w:rFonts w:ascii="Times New Roman" w:hAnsi="Times New Roman" w:cs="Times New Roman"/>
        </w:rPr>
      </w:pPr>
      <w:r w:rsidRPr="009C2BAB">
        <w:rPr>
          <w:rFonts w:ascii="Times New Roman" w:hAnsi="Times New Roman" w:cs="Times New Roman"/>
        </w:rPr>
        <w:t>WYKONAWCA udziela ZAMAWIAJĄCEMU na roboty budowlane objęte niniejszą umową 60 miesięcy gwarancji jakości oraz 60 miesięcy rękojmi za wady. Bieg terminu gwarancji i rękojmi rozpoczyna się od daty podpisania przez obie STRONY umowy protokołu końcowego odbioru robót bez wad i usterek.</w:t>
      </w:r>
    </w:p>
    <w:p w:rsidR="009C2BAB" w:rsidRPr="009C2BAB" w:rsidRDefault="009C2BAB" w:rsidP="009C2BAB">
      <w:pPr>
        <w:numPr>
          <w:ilvl w:val="0"/>
          <w:numId w:val="21"/>
        </w:numPr>
        <w:tabs>
          <w:tab w:val="left" w:pos="284"/>
        </w:tabs>
        <w:jc w:val="both"/>
        <w:rPr>
          <w:rFonts w:ascii="Times New Roman" w:hAnsi="Times New Roman" w:cs="Times New Roman"/>
          <w:strike/>
        </w:rPr>
      </w:pPr>
      <w:r w:rsidRPr="009C2BAB">
        <w:rPr>
          <w:rFonts w:ascii="Times New Roman" w:hAnsi="Times New Roman" w:cs="Times New Roman"/>
        </w:rPr>
        <w:t>W razie wystąpienia wad lub usterek w okresie gwarancji lub rękojmi na roboty budowlane, ZAMAWIAJĄCY zgłosi je WYKONAWCY niezwłocznie po ich ujawnieniu. WYKONAWCA zobowiązany jest do usunięcia wad i usterek w terminie 24 godzin, z zastrzeżeniem, że w uzasadnionych przypadkach termin ten może być wydłużony po uprzednim zatwierdzeniu przez ZAMAWIAJĄCEGO.</w:t>
      </w:r>
    </w:p>
    <w:p w:rsidR="009C2BAB" w:rsidRPr="009C2BAB" w:rsidRDefault="009C2BAB" w:rsidP="009C2BAB">
      <w:pPr>
        <w:numPr>
          <w:ilvl w:val="0"/>
          <w:numId w:val="21"/>
        </w:numPr>
        <w:tabs>
          <w:tab w:val="left" w:pos="284"/>
        </w:tabs>
        <w:jc w:val="both"/>
        <w:rPr>
          <w:rFonts w:ascii="Times New Roman" w:hAnsi="Times New Roman" w:cs="Times New Roman"/>
        </w:rPr>
      </w:pPr>
      <w:r w:rsidRPr="009C2BAB">
        <w:rPr>
          <w:rFonts w:ascii="Times New Roman" w:hAnsi="Times New Roman" w:cs="Times New Roman"/>
        </w:rPr>
        <w:t>W razie niespełnienia warunku określonego w ust. 2, ZAMAWIAJĄCY, po uprzednim pisemnym ostrzeżeniu WYKONAWCY, ma prawo usunięcia wad lub usterek na koszt WYKONAWCY, zachowując prawa wynikające z gwarancji jakości oraz rękojmi za wady.</w:t>
      </w:r>
    </w:p>
    <w:p w:rsidR="009C2BAB" w:rsidRPr="009C2BAB" w:rsidRDefault="009C2BAB" w:rsidP="009C2BAB">
      <w:pPr>
        <w:jc w:val="center"/>
        <w:rPr>
          <w:rFonts w:ascii="Times New Roman" w:hAnsi="Times New Roman" w:cs="Times New Roman"/>
          <w:bCs/>
        </w:rPr>
      </w:pPr>
      <w:r w:rsidRPr="009C2BAB">
        <w:rPr>
          <w:rFonts w:ascii="Times New Roman" w:hAnsi="Times New Roman" w:cs="Times New Roman"/>
          <w:bCs/>
        </w:rPr>
        <w:t>§10</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1. </w:t>
      </w:r>
      <w:r w:rsidRPr="00175067">
        <w:rPr>
          <w:rFonts w:ascii="Times New Roman" w:hAnsi="Times New Roman" w:cs="Times New Roman"/>
          <w:bCs/>
          <w:highlight w:val="yellow"/>
        </w:rPr>
        <w:t>WYKONAWCA</w:t>
      </w:r>
      <w:r w:rsidRPr="00175067">
        <w:rPr>
          <w:rFonts w:ascii="Times New Roman" w:hAnsi="Times New Roman" w:cs="Times New Roman"/>
          <w:highlight w:val="yellow"/>
        </w:rPr>
        <w:t xml:space="preserve"> zapłaci </w:t>
      </w:r>
      <w:r w:rsidRPr="00175067">
        <w:rPr>
          <w:rFonts w:ascii="Times New Roman" w:hAnsi="Times New Roman" w:cs="Times New Roman"/>
          <w:bCs/>
          <w:highlight w:val="yellow"/>
        </w:rPr>
        <w:t>ZAMAWIAJĄCEMU</w:t>
      </w:r>
      <w:r w:rsidRPr="00175067">
        <w:rPr>
          <w:rFonts w:ascii="Times New Roman" w:hAnsi="Times New Roman" w:cs="Times New Roman"/>
          <w:highlight w:val="yellow"/>
        </w:rPr>
        <w:t xml:space="preserve"> następujące kary umowne:</w:t>
      </w:r>
    </w:p>
    <w:p w:rsidR="009C2BAB" w:rsidRPr="009C2BAB" w:rsidRDefault="009C2BAB" w:rsidP="009C2BAB">
      <w:pPr>
        <w:numPr>
          <w:ilvl w:val="0"/>
          <w:numId w:val="22"/>
        </w:numPr>
        <w:jc w:val="both"/>
        <w:rPr>
          <w:rFonts w:ascii="Times New Roman" w:hAnsi="Times New Roman" w:cs="Times New Roman"/>
        </w:rPr>
      </w:pPr>
      <w:r w:rsidRPr="009C2BAB">
        <w:rPr>
          <w:rFonts w:ascii="Times New Roman" w:hAnsi="Times New Roman" w:cs="Times New Roman"/>
        </w:rPr>
        <w:t xml:space="preserve">za przekroczenie określonego w §2 ust. 1 umowy terminu wykonania przedmiotu umowy - w wysokości 1000,00 zł za każdy dzień </w:t>
      </w:r>
      <w:r w:rsidR="00175067" w:rsidRPr="00175067">
        <w:rPr>
          <w:rFonts w:ascii="Times New Roman" w:hAnsi="Times New Roman" w:cs="Times New Roman"/>
          <w:highlight w:val="yellow"/>
        </w:rPr>
        <w:t>zwłoki</w:t>
      </w:r>
      <w:r w:rsidRPr="009C2BAB">
        <w:rPr>
          <w:rFonts w:ascii="Times New Roman" w:hAnsi="Times New Roman" w:cs="Times New Roman"/>
        </w:rPr>
        <w:t>;</w:t>
      </w:r>
    </w:p>
    <w:p w:rsidR="009C2BAB" w:rsidRPr="009C2BAB" w:rsidRDefault="009C2BAB" w:rsidP="009C2BAB">
      <w:pPr>
        <w:numPr>
          <w:ilvl w:val="0"/>
          <w:numId w:val="22"/>
        </w:numPr>
        <w:jc w:val="both"/>
        <w:rPr>
          <w:rFonts w:ascii="Times New Roman" w:hAnsi="Times New Roman" w:cs="Times New Roman"/>
        </w:rPr>
      </w:pPr>
      <w:bookmarkStart w:id="11" w:name="_Hlk483306755"/>
      <w:r w:rsidRPr="009C2BAB">
        <w:rPr>
          <w:rFonts w:ascii="Times New Roman" w:hAnsi="Times New Roman" w:cs="Times New Roman"/>
        </w:rPr>
        <w:t>za odstąpienie od umowy w całości lub w części przez Z</w:t>
      </w:r>
      <w:r w:rsidRPr="009C2BAB">
        <w:rPr>
          <w:rFonts w:ascii="Times New Roman" w:hAnsi="Times New Roman" w:cs="Times New Roman"/>
          <w:bCs/>
        </w:rPr>
        <w:t xml:space="preserve">AMAWIAJĄCEGO </w:t>
      </w:r>
      <w:r w:rsidRPr="009C2BAB">
        <w:rPr>
          <w:rFonts w:ascii="Times New Roman" w:hAnsi="Times New Roman" w:cs="Times New Roman"/>
        </w:rPr>
        <w:t xml:space="preserve">z przyczyn leżących po stronie </w:t>
      </w:r>
      <w:r w:rsidRPr="009C2BAB">
        <w:rPr>
          <w:rFonts w:ascii="Times New Roman" w:hAnsi="Times New Roman" w:cs="Times New Roman"/>
          <w:bCs/>
        </w:rPr>
        <w:t>WYKONAWCY</w:t>
      </w:r>
      <w:r w:rsidRPr="009C2BAB">
        <w:rPr>
          <w:rFonts w:ascii="Times New Roman" w:hAnsi="Times New Roman" w:cs="Times New Roman"/>
        </w:rPr>
        <w:t xml:space="preserve"> - w wysokości 15 % (słownie: piętnaście procent) wynagrodzenia umownego brutto określonego w §3 należnego za tę część prac lub robót, w stosunku do których nastąpiło odstąpienie od umowy; </w:t>
      </w:r>
    </w:p>
    <w:bookmarkEnd w:id="11"/>
    <w:p w:rsidR="009C2BAB" w:rsidRPr="009C2BAB" w:rsidRDefault="009C2BAB" w:rsidP="009C2BAB">
      <w:pPr>
        <w:numPr>
          <w:ilvl w:val="0"/>
          <w:numId w:val="22"/>
        </w:numPr>
        <w:jc w:val="both"/>
        <w:rPr>
          <w:rFonts w:ascii="Times New Roman" w:hAnsi="Times New Roman" w:cs="Times New Roman"/>
        </w:rPr>
      </w:pPr>
      <w:r w:rsidRPr="009C2BAB">
        <w:rPr>
          <w:rFonts w:ascii="Times New Roman" w:hAnsi="Times New Roman" w:cs="Times New Roman"/>
        </w:rPr>
        <w:lastRenderedPageBreak/>
        <w:t>z tytułu zwłoki w usunięciu wad lub usterek wynikających z realizacji robót – 500 zł za każdy dzień zwłoki.</w:t>
      </w:r>
    </w:p>
    <w:p w:rsidR="009C2BAB" w:rsidRPr="009C2BAB" w:rsidRDefault="009C2BAB" w:rsidP="009C2BAB">
      <w:pPr>
        <w:ind w:left="720" w:hanging="578"/>
        <w:jc w:val="both"/>
        <w:rPr>
          <w:rFonts w:ascii="Times New Roman" w:hAnsi="Times New Roman" w:cs="Times New Roman"/>
        </w:rPr>
      </w:pPr>
      <w:r w:rsidRPr="009C2BAB">
        <w:rPr>
          <w:rFonts w:ascii="Times New Roman" w:hAnsi="Times New Roman" w:cs="Times New Roman"/>
        </w:rPr>
        <w:t>4)  z tytułu zwłoki w usunięciu wad lub usterek, które powstały w okresie gwarancji lub rękojmi wynikających z realizacji robót – 300 zł za każdy dzień zwłoki.</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2. </w:t>
      </w:r>
      <w:r w:rsidRPr="009C2BAB">
        <w:rPr>
          <w:rFonts w:ascii="Times New Roman" w:hAnsi="Times New Roman" w:cs="Times New Roman"/>
          <w:bCs/>
        </w:rPr>
        <w:t>ZAMAWIAJĄCEMU</w:t>
      </w:r>
      <w:r w:rsidRPr="009C2BAB">
        <w:rPr>
          <w:rFonts w:ascii="Times New Roman" w:hAnsi="Times New Roman" w:cs="Times New Roman"/>
        </w:rPr>
        <w:t xml:space="preserve">, niezależnie od wysokości zastrzeżonych kar umownych - przysługiwać będzie prawo do dochodzenia odszkodowania uzupełniającego od WYKONAWCY - w wysokości szkody, jaką poniósł w wyniku </w:t>
      </w:r>
      <w:r w:rsidR="00175067" w:rsidRPr="00175067">
        <w:rPr>
          <w:rFonts w:ascii="Times New Roman" w:hAnsi="Times New Roman" w:cs="Times New Roman"/>
          <w:highlight w:val="yellow"/>
        </w:rPr>
        <w:t>zwłoki</w:t>
      </w:r>
      <w:r w:rsidRPr="009C2BAB">
        <w:rPr>
          <w:rFonts w:ascii="Times New Roman" w:hAnsi="Times New Roman" w:cs="Times New Roman"/>
        </w:rPr>
        <w:t xml:space="preserve">, niewykonania lub nienależytego wykonania umowy przez </w:t>
      </w:r>
      <w:r w:rsidRPr="009C2BAB">
        <w:rPr>
          <w:rFonts w:ascii="Times New Roman" w:hAnsi="Times New Roman" w:cs="Times New Roman"/>
          <w:bCs/>
        </w:rPr>
        <w:t>WYKONAWCĘ</w:t>
      </w:r>
      <w:r w:rsidRPr="009C2BAB">
        <w:rPr>
          <w:rFonts w:ascii="Times New Roman" w:hAnsi="Times New Roman" w:cs="Times New Roman"/>
        </w:rPr>
        <w: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 xml:space="preserve">3. </w:t>
      </w:r>
      <w:r w:rsidRPr="009C2BAB">
        <w:rPr>
          <w:rFonts w:ascii="Times New Roman" w:hAnsi="Times New Roman" w:cs="Times New Roman"/>
        </w:rPr>
        <w:t xml:space="preserve">W przypadku odstąpienia przez </w:t>
      </w:r>
      <w:r w:rsidRPr="009C2BAB">
        <w:rPr>
          <w:rFonts w:ascii="Times New Roman" w:hAnsi="Times New Roman" w:cs="Times New Roman"/>
          <w:bCs/>
        </w:rPr>
        <w:t>ZAMAWIAJĄCEGO</w:t>
      </w:r>
      <w:r w:rsidRPr="009C2BAB">
        <w:rPr>
          <w:rFonts w:ascii="Times New Roman" w:hAnsi="Times New Roman" w:cs="Times New Roman"/>
        </w:rPr>
        <w:t xml:space="preserve"> od umowy, w trakcie jej realizacji, z przyczyn nie leżących po stronie </w:t>
      </w:r>
      <w:r w:rsidRPr="009C2BAB">
        <w:rPr>
          <w:rFonts w:ascii="Times New Roman" w:hAnsi="Times New Roman" w:cs="Times New Roman"/>
          <w:bCs/>
        </w:rPr>
        <w:t>WYKONAWCY</w:t>
      </w:r>
      <w:r w:rsidRPr="009C2BAB">
        <w:rPr>
          <w:rFonts w:ascii="Times New Roman" w:hAnsi="Times New Roman" w:cs="Times New Roman"/>
        </w:rPr>
        <w:t xml:space="preserve"> przysługuje WYKONAWCY wynagrodzenie odpowiadające stanowi zaawansowania prac, stwierdzonemu protokołem sporządzonym i podpisanym przez obie STRONY umowy.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4. W przypadku odstąpienia od umowy przez ZAMAWIAJĄCEGO może on dochodzić oprócz kary umownej za odstąpienie także kar umownych </w:t>
      </w:r>
      <w:r w:rsidRPr="00175067">
        <w:rPr>
          <w:rFonts w:ascii="Times New Roman" w:hAnsi="Times New Roman" w:cs="Times New Roman"/>
          <w:highlight w:val="yellow"/>
        </w:rPr>
        <w:t>z tytułu zwłoki</w:t>
      </w:r>
      <w:r w:rsidRPr="009C2BAB">
        <w:rPr>
          <w:rFonts w:ascii="Times New Roman" w:hAnsi="Times New Roman" w:cs="Times New Roman"/>
        </w:rPr>
        <w:t xml:space="preserve"> naliczon</w:t>
      </w:r>
      <w:bookmarkStart w:id="12" w:name="_GoBack"/>
      <w:bookmarkEnd w:id="12"/>
      <w:r w:rsidRPr="009C2BAB">
        <w:rPr>
          <w:rFonts w:ascii="Times New Roman" w:hAnsi="Times New Roman" w:cs="Times New Roman"/>
        </w:rPr>
        <w:t>ych do dnia odstąpienia od umowy.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5. ZAMAWIAJĄCEMU przysługuje prawo potrącenia naliczonej kary umownej z wierzytelnością WYKONAWCY z tytułu wynagrodzenia określonego w </w:t>
      </w:r>
      <w:r w:rsidRPr="009C2BAB">
        <w:rPr>
          <w:rFonts w:ascii="Times New Roman" w:hAnsi="Times New Roman" w:cs="Times New Roman"/>
          <w:bCs/>
        </w:rPr>
        <w:t>§3 ust. 1.</w:t>
      </w:r>
    </w:p>
    <w:p w:rsidR="009C2BAB" w:rsidRPr="009C2BAB" w:rsidRDefault="009C2BAB" w:rsidP="009C2BAB">
      <w:pPr>
        <w:jc w:val="center"/>
        <w:rPr>
          <w:rFonts w:ascii="Times New Roman" w:hAnsi="Times New Roman" w:cs="Times New Roman"/>
          <w:bCs/>
        </w:rPr>
      </w:pPr>
      <w:r w:rsidRPr="009C2BAB">
        <w:rPr>
          <w:rFonts w:ascii="Times New Roman" w:hAnsi="Times New Roman" w:cs="Times New Roman"/>
          <w:bCs/>
        </w:rPr>
        <w:t>§11</w:t>
      </w:r>
    </w:p>
    <w:p w:rsidR="009C2BAB" w:rsidRPr="009C2BAB" w:rsidRDefault="009C2BAB" w:rsidP="009C2BAB">
      <w:pPr>
        <w:numPr>
          <w:ilvl w:val="0"/>
          <w:numId w:val="23"/>
        </w:numPr>
        <w:tabs>
          <w:tab w:val="left" w:pos="284"/>
        </w:tabs>
        <w:jc w:val="both"/>
        <w:rPr>
          <w:rFonts w:ascii="Times New Roman" w:hAnsi="Times New Roman" w:cs="Times New Roman"/>
        </w:rPr>
      </w:pPr>
      <w:r w:rsidRPr="009C2BAB">
        <w:rPr>
          <w:rFonts w:ascii="Times New Roman" w:hAnsi="Times New Roman" w:cs="Times New Roman"/>
        </w:rPr>
        <w:t>ZAMAWIAJĄCY do upływu terminu określonego w §2 ust. 1 przedłużonego o miesiąc może odstąpić od umowy w całości albo w części, w razie:</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gdy WYKONAWCA wykonuje prace wadliwie, niezgodnie z umową lub nie reaguje na pisemne polecenia osób występujących po stronie ZAMAWIAJĄCEGO,</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gdy WYKONAWCA wstrzymuje roboty ponad 3 dni nie mając pisemne zezwolenia od osób występujących po stronie ZAMAWIAJĄCEGO,</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likwidacji, ogłoszenia upadłości lub rozwiązania przedsiębiorstwa WYKONAWCY,</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wszczęcia postępowania egzekucyjnego wobec WYKONAWCY,</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gdy w trakcie kontroli realizacji prac przez WYKONAWCĘ, zostanie stwierdzone i udokumentowane, że pracownicy WYKONAWCY wykonują pracę pod wpływem alkoholu lub środków działających podobnie do alkoholu,</w:t>
      </w:r>
    </w:p>
    <w:p w:rsidR="009C2BAB" w:rsidRPr="009C2BAB" w:rsidRDefault="009C2BAB" w:rsidP="009C2BAB">
      <w:pPr>
        <w:numPr>
          <w:ilvl w:val="0"/>
          <w:numId w:val="24"/>
        </w:numPr>
        <w:jc w:val="both"/>
        <w:rPr>
          <w:rFonts w:ascii="Times New Roman" w:hAnsi="Times New Roman" w:cs="Times New Roman"/>
        </w:rPr>
      </w:pPr>
      <w:r w:rsidRPr="009C2BAB">
        <w:rPr>
          <w:rFonts w:ascii="Times New Roman" w:hAnsi="Times New Roman" w:cs="Times New Roman"/>
        </w:rPr>
        <w:t>wystąpieniu innych okoliczności wskazanych w niniejszej umowie jako podstawa do odstąpienia od umowy.</w:t>
      </w:r>
    </w:p>
    <w:p w:rsidR="009C2BAB" w:rsidRPr="009C2BAB" w:rsidRDefault="009C2BAB" w:rsidP="009C2BAB">
      <w:pPr>
        <w:numPr>
          <w:ilvl w:val="0"/>
          <w:numId w:val="23"/>
        </w:numPr>
        <w:tabs>
          <w:tab w:val="left" w:pos="284"/>
        </w:tabs>
        <w:jc w:val="both"/>
        <w:rPr>
          <w:rFonts w:ascii="Times New Roman" w:hAnsi="Times New Roman" w:cs="Times New Roman"/>
        </w:rPr>
      </w:pPr>
      <w:r w:rsidRPr="009C2BAB">
        <w:rPr>
          <w:rFonts w:ascii="Times New Roman" w:hAnsi="Times New Roman" w:cs="Times New Roman"/>
        </w:rPr>
        <w:t>Odstąpienie od umowy może nastąpić jedynie na piśmie i musi zawierać uzasadnienie, pod rygorem jego nieważności. Termin do jego złożenia uważa się za zachowany jeżeli przed jego upływem oświadczenie o odstąpieniu zostanie nadane w placówce operatora pocztowego lub doręczone w inny sposób.</w:t>
      </w:r>
    </w:p>
    <w:p w:rsidR="009C2BAB" w:rsidRPr="009C2BAB" w:rsidRDefault="009C2BAB" w:rsidP="009C2BAB">
      <w:pPr>
        <w:numPr>
          <w:ilvl w:val="0"/>
          <w:numId w:val="23"/>
        </w:numPr>
        <w:tabs>
          <w:tab w:val="left" w:pos="284"/>
        </w:tabs>
        <w:jc w:val="both"/>
        <w:rPr>
          <w:rFonts w:ascii="Times New Roman" w:hAnsi="Times New Roman" w:cs="Times New Roman"/>
        </w:rPr>
      </w:pPr>
      <w:r w:rsidRPr="009C2BAB">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lastRenderedPageBreak/>
        <w:t>4.  WYKONAWCA także w przypadku odstąpienia od umowy u całości:</w:t>
      </w:r>
    </w:p>
    <w:p w:rsidR="009C2BAB" w:rsidRPr="009C2BAB" w:rsidRDefault="009C2BAB" w:rsidP="009C2BAB">
      <w:pPr>
        <w:numPr>
          <w:ilvl w:val="0"/>
          <w:numId w:val="25"/>
        </w:numPr>
        <w:jc w:val="both"/>
        <w:rPr>
          <w:rFonts w:ascii="Times New Roman" w:hAnsi="Times New Roman" w:cs="Times New Roman"/>
        </w:rPr>
      </w:pPr>
      <w:r w:rsidRPr="009C2BAB">
        <w:rPr>
          <w:rFonts w:ascii="Times New Roman" w:hAnsi="Times New Roman" w:cs="Times New Roman"/>
        </w:rPr>
        <w:t>udziela rękojmi za wady i gwarancji jakości zgodnie z §9 niniejszej umowy na roboty budowlane odebrane przez ZAMAWIAJĄCEGO;</w:t>
      </w:r>
    </w:p>
    <w:p w:rsidR="009C2BAB" w:rsidRPr="009C2BAB" w:rsidRDefault="009C2BAB" w:rsidP="009C2BAB">
      <w:pPr>
        <w:numPr>
          <w:ilvl w:val="0"/>
          <w:numId w:val="25"/>
        </w:numPr>
        <w:jc w:val="both"/>
        <w:rPr>
          <w:rFonts w:ascii="Times New Roman" w:hAnsi="Times New Roman" w:cs="Times New Roman"/>
        </w:rPr>
      </w:pPr>
      <w:r w:rsidRPr="009C2BAB">
        <w:rPr>
          <w:rFonts w:ascii="Times New Roman" w:hAnsi="Times New Roman" w:cs="Times New Roman"/>
        </w:rPr>
        <w:t xml:space="preserve">wykona obowiązki określone w ust. 5 poniżej.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5. W przypadku odstąpienia od umowy, WYKONAWCĘ obciążają  ponadto następujące obowiązki szczegółowe:</w:t>
      </w:r>
    </w:p>
    <w:p w:rsidR="009C2BAB" w:rsidRPr="009C2BAB" w:rsidRDefault="009C2BAB" w:rsidP="009C2BAB">
      <w:pPr>
        <w:numPr>
          <w:ilvl w:val="0"/>
          <w:numId w:val="26"/>
        </w:numPr>
        <w:jc w:val="both"/>
        <w:rPr>
          <w:rFonts w:ascii="Times New Roman" w:hAnsi="Times New Roman" w:cs="Times New Roman"/>
        </w:rPr>
      </w:pPr>
      <w:r w:rsidRPr="009C2BAB">
        <w:rPr>
          <w:rFonts w:ascii="Times New Roman" w:hAnsi="Times New Roman" w:cs="Times New Roman"/>
        </w:rPr>
        <w:t>WYKONAWCA zabezpieczy przerwane roboty w zakresie obustronnie uzgodnionym na koszt STRONY, z której to winy nastąpiło odstąpienie od umowy lub przerwanie robót;</w:t>
      </w:r>
    </w:p>
    <w:p w:rsidR="009C2BAB" w:rsidRPr="009C2BAB" w:rsidRDefault="009C2BAB" w:rsidP="009C2BAB">
      <w:pPr>
        <w:numPr>
          <w:ilvl w:val="0"/>
          <w:numId w:val="26"/>
        </w:numPr>
        <w:jc w:val="both"/>
        <w:rPr>
          <w:rFonts w:ascii="Times New Roman" w:hAnsi="Times New Roman" w:cs="Times New Roman"/>
        </w:rPr>
      </w:pPr>
      <w:r w:rsidRPr="009C2BAB">
        <w:rPr>
          <w:rFonts w:ascii="Times New Roman"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9C2BAB" w:rsidRPr="009C2BAB" w:rsidRDefault="009C2BAB" w:rsidP="009C2BAB">
      <w:pPr>
        <w:numPr>
          <w:ilvl w:val="0"/>
          <w:numId w:val="26"/>
        </w:numPr>
        <w:jc w:val="both"/>
        <w:rPr>
          <w:rFonts w:ascii="Times New Roman" w:hAnsi="Times New Roman" w:cs="Times New Roman"/>
        </w:rPr>
      </w:pPr>
      <w:r w:rsidRPr="009C2BAB">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rsidR="009C2BAB" w:rsidRPr="009C2BAB" w:rsidRDefault="009C2BAB" w:rsidP="009C2BAB">
      <w:pPr>
        <w:numPr>
          <w:ilvl w:val="0"/>
          <w:numId w:val="26"/>
        </w:numPr>
        <w:jc w:val="both"/>
        <w:rPr>
          <w:rFonts w:ascii="Times New Roman" w:hAnsi="Times New Roman" w:cs="Times New Roman"/>
        </w:rPr>
      </w:pPr>
      <w:r w:rsidRPr="009C2BAB">
        <w:rPr>
          <w:rFonts w:ascii="Times New Roman" w:hAnsi="Times New Roman" w:cs="Times New Roman"/>
        </w:rPr>
        <w:t>w terminie 7 dni od daty zgłoszenia, o którym mowa w pkt 3 WYKONAWCA przy udziale Inspektora Nadzoru i ZAMAWIAJĄCEGO sporządzi szczegółowy protokół inwentaryzacji robót w toku wraz z kosztorysem powykonawczym według stanu na dzień odstąpienia; protokół inwentaryzacji robót w toku stanowić będzie podstawę do wystawienia faktury VAT przez WYKONAWCĘ;</w:t>
      </w:r>
    </w:p>
    <w:p w:rsidR="009C2BAB" w:rsidRPr="009C2BAB" w:rsidRDefault="009C2BAB" w:rsidP="009C2BAB">
      <w:pPr>
        <w:numPr>
          <w:ilvl w:val="0"/>
          <w:numId w:val="26"/>
        </w:numPr>
        <w:jc w:val="both"/>
        <w:rPr>
          <w:rFonts w:ascii="Times New Roman" w:hAnsi="Times New Roman" w:cs="Times New Roman"/>
        </w:rPr>
      </w:pPr>
      <w:r w:rsidRPr="009C2BAB">
        <w:rPr>
          <w:rFonts w:ascii="Times New Roman" w:hAnsi="Times New Roman" w:cs="Times New Roman"/>
        </w:rPr>
        <w:t>WYKONAWCA niezwłocznie, nie później jednak niż w terminie 7 dni, usunie z terenu budowy urządzenia zaplecza przez niego dostarczone oraz doprowadzi do należytego stanu i porządku teren budowy.</w:t>
      </w:r>
    </w:p>
    <w:p w:rsidR="009C2BAB" w:rsidRPr="009C2BAB" w:rsidRDefault="009C2BAB" w:rsidP="009C2BAB">
      <w:pPr>
        <w:tabs>
          <w:tab w:val="left" w:pos="284"/>
        </w:tabs>
        <w:jc w:val="both"/>
        <w:rPr>
          <w:rFonts w:ascii="Times New Roman" w:hAnsi="Times New Roman" w:cs="Times New Roman"/>
        </w:rPr>
      </w:pPr>
      <w:r w:rsidRPr="009C2BAB">
        <w:rPr>
          <w:rFonts w:ascii="Times New Roman" w:hAnsi="Times New Roman" w:cs="Times New Roman"/>
        </w:rPr>
        <w:t>6.</w:t>
      </w:r>
      <w:r w:rsidRPr="009C2BAB">
        <w:rPr>
          <w:rFonts w:ascii="Times New Roman" w:hAnsi="Times New Roman" w:cs="Times New Roman"/>
        </w:rPr>
        <w:tab/>
        <w:t>ZAMAWIAJĄCY w razie odstąpienia od umowy z przyczyn, za które WYKONAWCA nie odpowiada, obowiązany jest do:</w:t>
      </w:r>
    </w:p>
    <w:p w:rsidR="009C2BAB" w:rsidRPr="009C2BAB" w:rsidRDefault="009C2BAB" w:rsidP="009C2BAB">
      <w:pPr>
        <w:numPr>
          <w:ilvl w:val="0"/>
          <w:numId w:val="27"/>
        </w:numPr>
        <w:jc w:val="both"/>
        <w:rPr>
          <w:rFonts w:ascii="Times New Roman" w:hAnsi="Times New Roman" w:cs="Times New Roman"/>
        </w:rPr>
      </w:pPr>
      <w:r w:rsidRPr="009C2BAB">
        <w:rPr>
          <w:rFonts w:ascii="Times New Roman" w:hAnsi="Times New Roman" w:cs="Times New Roman"/>
        </w:rPr>
        <w:t>dokonania odbioru robót przerwanych, w terminie 14 dni od daty przerwania oraz do zapłaty wynagrodzenia za roboty, które zostały wykonane do dnia odstąpienia;</w:t>
      </w:r>
    </w:p>
    <w:p w:rsidR="009C2BAB" w:rsidRPr="009C2BAB" w:rsidRDefault="009C2BAB" w:rsidP="009C2BAB">
      <w:pPr>
        <w:numPr>
          <w:ilvl w:val="0"/>
          <w:numId w:val="27"/>
        </w:numPr>
        <w:jc w:val="both"/>
        <w:rPr>
          <w:rFonts w:ascii="Times New Roman" w:hAnsi="Times New Roman" w:cs="Times New Roman"/>
        </w:rPr>
      </w:pPr>
      <w:r w:rsidRPr="009C2BAB">
        <w:rPr>
          <w:rFonts w:ascii="Times New Roman" w:hAnsi="Times New Roman" w:cs="Times New Roman"/>
        </w:rPr>
        <w:t>odkupienie materiałów, konstrukcji lub urządzeń zakupionych przez WYKONAWCĘ do wykonania przedmiotu umowy, w terminie 14 dni od daty ich rozliczenia wg cen za które zostały nabyte;</w:t>
      </w:r>
    </w:p>
    <w:p w:rsidR="009C2BAB" w:rsidRPr="009C2BAB" w:rsidRDefault="009C2BAB" w:rsidP="009C2BAB">
      <w:pPr>
        <w:numPr>
          <w:ilvl w:val="0"/>
          <w:numId w:val="27"/>
        </w:numPr>
        <w:jc w:val="both"/>
        <w:rPr>
          <w:rFonts w:ascii="Times New Roman" w:hAnsi="Times New Roman" w:cs="Times New Roman"/>
        </w:rPr>
      </w:pPr>
      <w:r w:rsidRPr="009C2BAB">
        <w:rPr>
          <w:rFonts w:ascii="Times New Roman" w:hAnsi="Times New Roman" w:cs="Times New Roman"/>
        </w:rPr>
        <w:t>przejęcia od WYKONAWCY terenu budowy pod swój dozór w terminie 14 dni od daty odstąpienia od umowy.</w:t>
      </w:r>
    </w:p>
    <w:p w:rsidR="009C2BAB" w:rsidRPr="009C2BAB" w:rsidRDefault="009C2BAB" w:rsidP="009C2BAB">
      <w:pPr>
        <w:tabs>
          <w:tab w:val="left" w:pos="284"/>
        </w:tabs>
        <w:jc w:val="both"/>
        <w:rPr>
          <w:rFonts w:ascii="Times New Roman" w:hAnsi="Times New Roman" w:cs="Times New Roman"/>
        </w:rPr>
      </w:pPr>
      <w:r w:rsidRPr="009C2BAB">
        <w:rPr>
          <w:rFonts w:ascii="Times New Roman" w:hAnsi="Times New Roman" w:cs="Times New Roman"/>
        </w:rPr>
        <w:t xml:space="preserve">7.     W określonych wyżej przypadkach ZAMAWIAJĄCY dokona odbioru robót niewadliwych.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8.    W razie niewykonania przez WYKONAWCĘ obowiązków określonych powyżej, wynagrodzenie    WYKONAWCY ulegnie odpowiedniemu zmniejszeniu.</w:t>
      </w:r>
    </w:p>
    <w:p w:rsidR="009C2BAB" w:rsidRPr="009C2BAB" w:rsidRDefault="009C2BAB" w:rsidP="009C2BAB">
      <w:pPr>
        <w:jc w:val="center"/>
        <w:rPr>
          <w:rFonts w:ascii="Times New Roman" w:hAnsi="Times New Roman" w:cs="Times New Roman"/>
          <w:bCs/>
        </w:rPr>
      </w:pPr>
      <w:r w:rsidRPr="009C2BAB">
        <w:rPr>
          <w:rFonts w:ascii="Times New Roman" w:hAnsi="Times New Roman" w:cs="Times New Roman"/>
          <w:bCs/>
        </w:rPr>
        <w:t>§12</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WYKONAWCA</w:t>
      </w:r>
      <w:r w:rsidRPr="009C2BAB">
        <w:rPr>
          <w:rFonts w:ascii="Times New Roman" w:hAnsi="Times New Roman" w:cs="Times New Roman"/>
        </w:rPr>
        <w:t xml:space="preserve"> nie ma prawa przelania swoich praw lub obowiązków wobec Z</w:t>
      </w:r>
      <w:r w:rsidRPr="009C2BAB">
        <w:rPr>
          <w:rFonts w:ascii="Times New Roman" w:hAnsi="Times New Roman" w:cs="Times New Roman"/>
          <w:bCs/>
        </w:rPr>
        <w:t>AMAWIAJĄCEGO</w:t>
      </w:r>
      <w:r w:rsidRPr="009C2BAB">
        <w:rPr>
          <w:rFonts w:ascii="Times New Roman" w:hAnsi="Times New Roman" w:cs="Times New Roman"/>
        </w:rPr>
        <w:t xml:space="preserve"> wynikających z realizacji niniejszej umowy bez uprzedniej pisemnej zgody Z</w:t>
      </w:r>
      <w:r w:rsidRPr="009C2BAB">
        <w:rPr>
          <w:rFonts w:ascii="Times New Roman" w:hAnsi="Times New Roman" w:cs="Times New Roman"/>
          <w:bCs/>
        </w:rPr>
        <w:t>AMAWIAJĄCEGO pod rygorem nieważności</w:t>
      </w:r>
      <w:r w:rsidRPr="009C2BAB">
        <w:rPr>
          <w:rFonts w:ascii="Times New Roman" w:hAnsi="Times New Roman" w:cs="Times New Roman"/>
        </w:rPr>
        <w:t xml:space="preserve">. </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b/>
        </w:rPr>
        <w:lastRenderedPageBreak/>
        <w:t>§</w:t>
      </w:r>
      <w:r w:rsidRPr="009C2BAB">
        <w:rPr>
          <w:rFonts w:ascii="Times New Roman" w:hAnsi="Times New Roman" w:cs="Times New Roman"/>
        </w:rPr>
        <w:t>13</w:t>
      </w:r>
    </w:p>
    <w:p w:rsidR="009C2BAB" w:rsidRPr="009C2BAB" w:rsidRDefault="009C2BAB" w:rsidP="009C2BAB">
      <w:pPr>
        <w:numPr>
          <w:ilvl w:val="0"/>
          <w:numId w:val="35"/>
        </w:numPr>
        <w:tabs>
          <w:tab w:val="clear" w:pos="360"/>
          <w:tab w:val="num" w:pos="0"/>
          <w:tab w:val="left" w:pos="284"/>
        </w:tabs>
        <w:contextualSpacing/>
        <w:jc w:val="both"/>
        <w:rPr>
          <w:rFonts w:ascii="Times New Roman" w:hAnsi="Times New Roman" w:cs="Times New Roman"/>
        </w:rPr>
      </w:pPr>
      <w:r w:rsidRPr="009C2BAB">
        <w:rPr>
          <w:rFonts w:ascii="Times New Roman" w:hAnsi="Times New Roman" w:cs="Times New Roman"/>
        </w:rPr>
        <w:t xml:space="preserve">Obowiązek utrzymania porządku i czystości na modernizowanym terenie i pozostałym placu budowy aż do dnia podpisania bezusterkowego protokołu odbioru końcowego robót obciąża WYKONAWCĘ. </w:t>
      </w:r>
    </w:p>
    <w:p w:rsidR="009C2BAB" w:rsidRPr="009C2BAB" w:rsidRDefault="009C2BAB" w:rsidP="009C2BAB">
      <w:pPr>
        <w:numPr>
          <w:ilvl w:val="0"/>
          <w:numId w:val="35"/>
        </w:numPr>
        <w:tabs>
          <w:tab w:val="clear" w:pos="360"/>
          <w:tab w:val="num" w:pos="0"/>
          <w:tab w:val="left" w:pos="284"/>
        </w:tabs>
        <w:contextualSpacing/>
        <w:jc w:val="both"/>
        <w:rPr>
          <w:rFonts w:ascii="Times New Roman" w:hAnsi="Times New Roman" w:cs="Times New Roman"/>
        </w:rPr>
      </w:pPr>
      <w:r w:rsidRPr="009C2BAB">
        <w:rPr>
          <w:rFonts w:ascii="Times New Roman"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rsidR="009C2BAB" w:rsidRPr="009C2BAB" w:rsidRDefault="009C2BAB" w:rsidP="009C2BAB">
      <w:pPr>
        <w:numPr>
          <w:ilvl w:val="0"/>
          <w:numId w:val="35"/>
        </w:numPr>
        <w:tabs>
          <w:tab w:val="clear" w:pos="360"/>
          <w:tab w:val="num" w:pos="0"/>
          <w:tab w:val="left" w:pos="284"/>
        </w:tabs>
        <w:contextualSpacing/>
        <w:jc w:val="both"/>
        <w:rPr>
          <w:rFonts w:ascii="Times New Roman" w:hAnsi="Times New Roman" w:cs="Times New Roman"/>
        </w:rPr>
      </w:pPr>
      <w:r w:rsidRPr="009C2BAB">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rsidR="009C2BAB" w:rsidRPr="009C2BAB" w:rsidRDefault="009C2BAB" w:rsidP="009C2BAB">
      <w:pPr>
        <w:numPr>
          <w:ilvl w:val="0"/>
          <w:numId w:val="35"/>
        </w:numPr>
        <w:tabs>
          <w:tab w:val="clear" w:pos="360"/>
          <w:tab w:val="num" w:pos="284"/>
        </w:tabs>
        <w:contextualSpacing/>
        <w:jc w:val="both"/>
        <w:rPr>
          <w:rFonts w:ascii="Times New Roman" w:hAnsi="Times New Roman" w:cs="Times New Roman"/>
        </w:rPr>
      </w:pPr>
      <w:r w:rsidRPr="009C2BAB">
        <w:rPr>
          <w:rFonts w:ascii="Times New Roman" w:hAnsi="Times New Roman" w:cs="Times New Roman"/>
        </w:rPr>
        <w:t>Ubezpieczeniu podlegają w szczególności:</w:t>
      </w:r>
    </w:p>
    <w:p w:rsidR="009C2BAB" w:rsidRPr="009C2BAB" w:rsidRDefault="009C2BAB" w:rsidP="009C2BAB">
      <w:pPr>
        <w:numPr>
          <w:ilvl w:val="0"/>
          <w:numId w:val="28"/>
        </w:numPr>
        <w:jc w:val="both"/>
        <w:rPr>
          <w:rFonts w:ascii="Times New Roman" w:hAnsi="Times New Roman" w:cs="Times New Roman"/>
        </w:rPr>
      </w:pPr>
      <w:r w:rsidRPr="009C2BAB">
        <w:rPr>
          <w:rFonts w:ascii="Times New Roman" w:hAnsi="Times New Roman" w:cs="Times New Roman"/>
        </w:rPr>
        <w:t>roboty objęte umową, urządzenia oraz wszelkie mienie ruchome związane bezpośrednio z wykonawstwem robót,</w:t>
      </w:r>
    </w:p>
    <w:p w:rsidR="009C2BAB" w:rsidRPr="009C2BAB" w:rsidRDefault="009C2BAB" w:rsidP="009C2BAB">
      <w:pPr>
        <w:numPr>
          <w:ilvl w:val="0"/>
          <w:numId w:val="28"/>
        </w:numPr>
        <w:jc w:val="both"/>
        <w:rPr>
          <w:rFonts w:ascii="Times New Roman" w:hAnsi="Times New Roman" w:cs="Times New Roman"/>
        </w:rPr>
      </w:pPr>
      <w:r w:rsidRPr="009C2BAB">
        <w:rPr>
          <w:rFonts w:ascii="Times New Roman"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rsidR="009C2BAB" w:rsidRPr="009C2BAB" w:rsidRDefault="009C2BAB" w:rsidP="009C2BAB">
      <w:pPr>
        <w:numPr>
          <w:ilvl w:val="0"/>
          <w:numId w:val="29"/>
        </w:numPr>
        <w:tabs>
          <w:tab w:val="num" w:pos="0"/>
          <w:tab w:val="left" w:pos="284"/>
        </w:tabs>
        <w:jc w:val="both"/>
        <w:rPr>
          <w:rFonts w:ascii="Times New Roman" w:hAnsi="Times New Roman" w:cs="Times New Roman"/>
        </w:rPr>
      </w:pPr>
      <w:r w:rsidRPr="009C2BAB">
        <w:rPr>
          <w:rFonts w:ascii="Times New Roman" w:hAnsi="Times New Roman" w:cs="Times New Roman"/>
        </w:rPr>
        <w:t xml:space="preserve">WYKONAWCA najpóźniej w dniu przekazania terenu budowy, przedłoży do wglądu Inspektorowi Nadzoru oraz ZAMAWIAJĄCEMU umowy ubezpieczenia, o których mowa w ust. 3. </w:t>
      </w:r>
    </w:p>
    <w:p w:rsidR="009C2BAB" w:rsidRPr="009C2BAB" w:rsidRDefault="009C2BAB" w:rsidP="009C2BAB">
      <w:pPr>
        <w:numPr>
          <w:ilvl w:val="0"/>
          <w:numId w:val="29"/>
        </w:numPr>
        <w:tabs>
          <w:tab w:val="num" w:pos="0"/>
          <w:tab w:val="left" w:pos="284"/>
        </w:tabs>
        <w:jc w:val="both"/>
        <w:rPr>
          <w:rFonts w:ascii="Times New Roman" w:hAnsi="Times New Roman" w:cs="Times New Roman"/>
          <w:b/>
        </w:rPr>
      </w:pPr>
      <w:r w:rsidRPr="009C2BAB">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rsidR="009C2BAB" w:rsidRPr="009C2BAB" w:rsidRDefault="009C2BAB" w:rsidP="009C2BAB">
      <w:pPr>
        <w:numPr>
          <w:ilvl w:val="0"/>
          <w:numId w:val="29"/>
        </w:numPr>
        <w:tabs>
          <w:tab w:val="num" w:pos="0"/>
          <w:tab w:val="left" w:pos="284"/>
        </w:tabs>
        <w:jc w:val="both"/>
        <w:rPr>
          <w:rFonts w:ascii="Times New Roman" w:hAnsi="Times New Roman" w:cs="Times New Roman"/>
          <w:b/>
        </w:rPr>
      </w:pPr>
      <w:r w:rsidRPr="009C2BAB">
        <w:rPr>
          <w:rFonts w:ascii="Times New Roman" w:hAnsi="Times New Roman" w:cs="Times New Roman"/>
        </w:rPr>
        <w:t xml:space="preserve">ZAMAWIAJĄCY ma prawo wstępu na teren budowy w każdym czasie w celu realizacji uprawnień wynikających z niniejszego paragrafu. </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b/>
        </w:rPr>
        <w:t>§</w:t>
      </w:r>
      <w:r w:rsidRPr="009C2BAB">
        <w:rPr>
          <w:rFonts w:ascii="Times New Roman" w:hAnsi="Times New Roman" w:cs="Times New Roman"/>
        </w:rPr>
        <w:t>14</w:t>
      </w:r>
    </w:p>
    <w:p w:rsidR="009C2BAB" w:rsidRPr="009C2BAB" w:rsidRDefault="009C2BAB" w:rsidP="009C2BAB">
      <w:pPr>
        <w:numPr>
          <w:ilvl w:val="0"/>
          <w:numId w:val="30"/>
        </w:numPr>
        <w:tabs>
          <w:tab w:val="clear" w:pos="360"/>
          <w:tab w:val="num" w:pos="284"/>
          <w:tab w:val="num" w:pos="720"/>
        </w:tabs>
        <w:jc w:val="both"/>
        <w:rPr>
          <w:rFonts w:ascii="Times New Roman" w:hAnsi="Times New Roman" w:cs="Times New Roman"/>
        </w:rPr>
      </w:pPr>
      <w:r w:rsidRPr="009C2BAB">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rsidR="009C2BAB" w:rsidRPr="009C2BAB" w:rsidRDefault="009C2BAB" w:rsidP="009C2BAB">
      <w:pPr>
        <w:numPr>
          <w:ilvl w:val="0"/>
          <w:numId w:val="30"/>
        </w:numPr>
        <w:tabs>
          <w:tab w:val="clear" w:pos="360"/>
          <w:tab w:val="num" w:pos="284"/>
          <w:tab w:val="num" w:pos="720"/>
        </w:tabs>
        <w:jc w:val="both"/>
        <w:rPr>
          <w:rFonts w:ascii="Times New Roman" w:hAnsi="Times New Roman" w:cs="Times New Roman"/>
        </w:rPr>
      </w:pPr>
      <w:r w:rsidRPr="009C2BAB">
        <w:rPr>
          <w:rFonts w:ascii="Times New Roman" w:hAnsi="Times New Roman" w:cs="Times New Roman"/>
        </w:rPr>
        <w:t>Badania, o których mowa w ust. 1, będą realizowane przez WYKONAWCĘ na jego własny koszt.</w:t>
      </w:r>
    </w:p>
    <w:p w:rsidR="009C2BAB" w:rsidRPr="009C2BAB" w:rsidRDefault="009C2BAB" w:rsidP="009C2BAB">
      <w:pPr>
        <w:numPr>
          <w:ilvl w:val="0"/>
          <w:numId w:val="30"/>
        </w:numPr>
        <w:tabs>
          <w:tab w:val="clear" w:pos="360"/>
          <w:tab w:val="num" w:pos="0"/>
          <w:tab w:val="num" w:pos="284"/>
        </w:tabs>
        <w:jc w:val="both"/>
        <w:rPr>
          <w:rFonts w:ascii="Times New Roman" w:hAnsi="Times New Roman" w:cs="Times New Roman"/>
        </w:rPr>
      </w:pPr>
      <w:r w:rsidRPr="009C2BAB">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rsidR="009C2BAB" w:rsidRPr="009C2BAB" w:rsidRDefault="009C2BAB" w:rsidP="009C2BAB">
      <w:pPr>
        <w:numPr>
          <w:ilvl w:val="0"/>
          <w:numId w:val="30"/>
        </w:numPr>
        <w:tabs>
          <w:tab w:val="clear" w:pos="360"/>
          <w:tab w:val="num" w:pos="0"/>
          <w:tab w:val="num" w:pos="284"/>
        </w:tabs>
        <w:jc w:val="both"/>
        <w:rPr>
          <w:rFonts w:ascii="Times New Roman" w:hAnsi="Times New Roman" w:cs="Times New Roman"/>
        </w:rPr>
      </w:pPr>
      <w:r w:rsidRPr="009C2BAB">
        <w:rPr>
          <w:rFonts w:ascii="Times New Roman" w:hAnsi="Times New Roman" w:cs="Times New Roman"/>
        </w:rPr>
        <w:t xml:space="preserve">WYKONAWCA zobowiązuje się skierować do kierowania budową p ...................................,                  </w:t>
      </w:r>
      <w:proofErr w:type="spellStart"/>
      <w:r w:rsidRPr="009C2BAB">
        <w:rPr>
          <w:rFonts w:ascii="Times New Roman" w:hAnsi="Times New Roman" w:cs="Times New Roman"/>
        </w:rPr>
        <w:t>upr</w:t>
      </w:r>
      <w:proofErr w:type="spellEnd"/>
      <w:r w:rsidRPr="009C2BAB">
        <w:rPr>
          <w:rFonts w:ascii="Times New Roman" w:hAnsi="Times New Roman" w:cs="Times New Roman"/>
        </w:rPr>
        <w:t>. bud. nr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rsidR="009C2BAB" w:rsidRPr="009C2BAB" w:rsidRDefault="009C2BAB" w:rsidP="009C2BAB">
      <w:pPr>
        <w:numPr>
          <w:ilvl w:val="0"/>
          <w:numId w:val="31"/>
        </w:numPr>
        <w:tabs>
          <w:tab w:val="clear" w:pos="360"/>
          <w:tab w:val="num" w:pos="0"/>
          <w:tab w:val="num" w:pos="284"/>
        </w:tabs>
        <w:jc w:val="both"/>
        <w:rPr>
          <w:rFonts w:ascii="Times New Roman" w:hAnsi="Times New Roman" w:cs="Times New Roman"/>
        </w:rPr>
      </w:pPr>
      <w:r w:rsidRPr="009C2BAB">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w:t>
      </w:r>
      <w:r w:rsidRPr="009C2BAB">
        <w:rPr>
          <w:rFonts w:ascii="Times New Roman" w:hAnsi="Times New Roman" w:cs="Times New Roman"/>
        </w:rPr>
        <w:lastRenderedPageBreak/>
        <w:t xml:space="preserve">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rsidR="009C2BAB" w:rsidRPr="009C2BAB" w:rsidRDefault="009C2BAB" w:rsidP="009C2BAB">
      <w:pPr>
        <w:numPr>
          <w:ilvl w:val="0"/>
          <w:numId w:val="31"/>
        </w:numPr>
        <w:tabs>
          <w:tab w:val="clear" w:pos="360"/>
          <w:tab w:val="num" w:pos="0"/>
          <w:tab w:val="num" w:pos="284"/>
        </w:tabs>
        <w:jc w:val="both"/>
        <w:rPr>
          <w:rFonts w:ascii="Times New Roman" w:hAnsi="Times New Roman" w:cs="Times New Roman"/>
        </w:rPr>
      </w:pPr>
      <w:r w:rsidRPr="009C2BAB">
        <w:rPr>
          <w:rFonts w:ascii="Times New Roman" w:hAnsi="Times New Roman" w:cs="Times New Roman"/>
        </w:rPr>
        <w:t>Skierowanie, bez akceptacji ZAMAWIAJĄCEGO, do kierowania robotami innej osoby niż wskazana w ofercie WYKONAWCY stanowi podstawę odstąpienia od umowy przez ZAMAWIAJĄCEGO z winy WYKONAWCY.</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b/>
        </w:rPr>
        <w:t>§</w:t>
      </w:r>
      <w:r w:rsidRPr="009C2BAB">
        <w:rPr>
          <w:rFonts w:ascii="Times New Roman" w:hAnsi="Times New Roman" w:cs="Times New Roman"/>
        </w:rPr>
        <w:t>15</w:t>
      </w:r>
    </w:p>
    <w:p w:rsidR="009C2BAB" w:rsidRPr="009C2BAB" w:rsidRDefault="009C2BAB" w:rsidP="009C2BAB">
      <w:pPr>
        <w:numPr>
          <w:ilvl w:val="0"/>
          <w:numId w:val="32"/>
        </w:numPr>
        <w:tabs>
          <w:tab w:val="clear" w:pos="360"/>
          <w:tab w:val="num" w:pos="0"/>
          <w:tab w:val="left" w:pos="284"/>
        </w:tabs>
        <w:jc w:val="both"/>
        <w:rPr>
          <w:rFonts w:ascii="Times New Roman" w:hAnsi="Times New Roman" w:cs="Times New Roman"/>
        </w:rPr>
      </w:pPr>
      <w:r w:rsidRPr="009C2BAB">
        <w:rPr>
          <w:rFonts w:ascii="Times New Roman" w:hAnsi="Times New Roman" w:cs="Times New Roman"/>
        </w:rPr>
        <w:t>STRONY ustalają, że następujący zakres robót WYKONAWCA może wykonać za pomocą Podwykonawcy (lub Podwykonawców): …………………………………………………….</w:t>
      </w:r>
    </w:p>
    <w:p w:rsidR="009C2BAB" w:rsidRPr="009C2BAB" w:rsidRDefault="009C2BAB" w:rsidP="009C2BAB">
      <w:pPr>
        <w:numPr>
          <w:ilvl w:val="0"/>
          <w:numId w:val="32"/>
        </w:numPr>
        <w:tabs>
          <w:tab w:val="clear" w:pos="360"/>
          <w:tab w:val="num" w:pos="284"/>
        </w:tabs>
        <w:jc w:val="both"/>
        <w:rPr>
          <w:rFonts w:ascii="Times New Roman" w:hAnsi="Times New Roman" w:cs="Times New Roman"/>
        </w:rPr>
      </w:pPr>
      <w:r w:rsidRPr="009C2BAB">
        <w:rPr>
          <w:rFonts w:ascii="Times New Roman" w:hAnsi="Times New Roman" w:cs="Times New Roman"/>
        </w:rPr>
        <w:t xml:space="preserve">Pozostałe roboty WYKONAWCA wykona osobiście. </w:t>
      </w:r>
    </w:p>
    <w:p w:rsidR="009C2BAB" w:rsidRPr="009C2BAB" w:rsidRDefault="009C2BAB" w:rsidP="009C2BAB">
      <w:pPr>
        <w:numPr>
          <w:ilvl w:val="0"/>
          <w:numId w:val="32"/>
        </w:numPr>
        <w:tabs>
          <w:tab w:val="clear" w:pos="360"/>
          <w:tab w:val="num" w:pos="284"/>
        </w:tabs>
        <w:jc w:val="both"/>
        <w:rPr>
          <w:rFonts w:ascii="Times New Roman" w:hAnsi="Times New Roman" w:cs="Times New Roman"/>
        </w:rPr>
      </w:pPr>
      <w:r w:rsidRPr="009C2BAB">
        <w:rPr>
          <w:rFonts w:ascii="Times New Roman" w:hAnsi="Times New Roman" w:cs="Times New Roman"/>
        </w:rPr>
        <w:t>Podwykonawcą może być tylko przedsiębiorca mający stosowne doświadczenie, cieszący się dobrą opinią i znajdujący się w dobrej sytuacji finansowej. ZAMAWIAJĄCY zastrzega sobie prawo zażądania od WYKONAWCY referencji dotyczących wykonanych przez Podwykonawcę prac budowlanych.</w:t>
      </w:r>
    </w:p>
    <w:p w:rsidR="009C2BAB" w:rsidRPr="009C2BAB" w:rsidRDefault="009C2BAB" w:rsidP="009C2BAB">
      <w:pPr>
        <w:numPr>
          <w:ilvl w:val="0"/>
          <w:numId w:val="32"/>
        </w:numPr>
        <w:tabs>
          <w:tab w:val="clear" w:pos="360"/>
          <w:tab w:val="num" w:pos="0"/>
          <w:tab w:val="left" w:pos="284"/>
        </w:tabs>
        <w:jc w:val="both"/>
        <w:rPr>
          <w:rFonts w:ascii="Times New Roman" w:hAnsi="Times New Roman" w:cs="Times New Roman"/>
        </w:rPr>
      </w:pPr>
      <w:r w:rsidRPr="009C2BAB">
        <w:rPr>
          <w:rFonts w:ascii="Times New Roman" w:hAnsi="Times New Roman" w:cs="Times New Roman"/>
        </w:rPr>
        <w:t>Do zawarcia przez WYKONAWCĘ umowy o roboty budowlane z Podwykonawcą konieczna jest pisemna pod rygorem nieważności zgoda ZAMAWIAJĄCEGO. W celu uzyskania zgody ZAMAWIAJĄCEGO WYKONAWCA obowiązany jest przedłożyć ZAMAWIAJĄCEMU umowę z Podwykonawcą wraz z załącznikami lub jej projekt wraz z projektami załączników zawierający szczegółowy opis Podwykonawcy oraz odpis z KRS lub wydruk informacji z CEiDG Podwykonawcy. Jeżeli w terminie 30 dni od dnia przedłożenia ZAMAWIAJĄCEMU na piśmie (w formie papierowej) umowy z Podwykonawcą lub jej projektu ZAMAWIAJĄCY nie zgłosi na piśmie sprzeciwu lub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 Powyższy termin 30 dni na zgłoszenie sprzeciwu lub zastrzeżeń uważa się za zachowany, jeżeli przed jego upływem ZAMAWIAJĄCY nada pismo w urzędzie pocztowym lub kurierem.</w:t>
      </w:r>
    </w:p>
    <w:p w:rsidR="009C2BAB" w:rsidRPr="009C2BAB" w:rsidRDefault="009C2BAB" w:rsidP="009C2BAB">
      <w:pPr>
        <w:numPr>
          <w:ilvl w:val="0"/>
          <w:numId w:val="32"/>
        </w:numPr>
        <w:tabs>
          <w:tab w:val="clear" w:pos="360"/>
          <w:tab w:val="num" w:pos="0"/>
          <w:tab w:val="left" w:pos="284"/>
        </w:tabs>
        <w:jc w:val="both"/>
        <w:rPr>
          <w:rFonts w:ascii="Times New Roman" w:hAnsi="Times New Roman" w:cs="Times New Roman"/>
        </w:rPr>
      </w:pPr>
      <w:r w:rsidRPr="009C2BAB">
        <w:rPr>
          <w:rFonts w:ascii="Times New Roman" w:hAnsi="Times New Roman" w:cs="Times New Roman"/>
        </w:rPr>
        <w:t xml:space="preserve">Umowa z Podwykonawcą winna być zawarta na piśmie pod rygorem nieważności wg treści zaakceptowanej przez ZAMAWIAJĄCEGO. Zmiany do umowy z Podwykonawcą wymagają zgody ZAMAWIAJĄCEGO. </w:t>
      </w:r>
    </w:p>
    <w:p w:rsidR="009C2BAB" w:rsidRPr="009C2BAB" w:rsidRDefault="009C2BAB" w:rsidP="009C2BAB">
      <w:pPr>
        <w:numPr>
          <w:ilvl w:val="0"/>
          <w:numId w:val="32"/>
        </w:numPr>
        <w:tabs>
          <w:tab w:val="clear" w:pos="360"/>
          <w:tab w:val="num" w:pos="0"/>
          <w:tab w:val="left" w:pos="284"/>
          <w:tab w:val="left" w:pos="851"/>
        </w:tabs>
        <w:jc w:val="both"/>
        <w:rPr>
          <w:rFonts w:ascii="Times New Roman" w:hAnsi="Times New Roman" w:cs="Times New Roman"/>
        </w:rPr>
      </w:pPr>
      <w:r w:rsidRPr="009C2BAB">
        <w:rPr>
          <w:rFonts w:ascii="Times New Roman" w:hAnsi="Times New Roman" w:cs="Times New Roman"/>
        </w:rPr>
        <w:t xml:space="preserve"> W umowie z Podwykonawcą winny znaleźć się następujące postanowienia:</w:t>
      </w:r>
    </w:p>
    <w:p w:rsidR="009C2BAB" w:rsidRPr="009C2BAB" w:rsidRDefault="009C2BAB" w:rsidP="009C2BAB">
      <w:pPr>
        <w:ind w:left="708"/>
        <w:jc w:val="both"/>
        <w:rPr>
          <w:rFonts w:ascii="Times New Roman" w:hAnsi="Times New Roman" w:cs="Times New Roman"/>
        </w:rPr>
      </w:pPr>
      <w:r w:rsidRPr="009C2BAB">
        <w:rPr>
          <w:rFonts w:ascii="Times New Roman" w:hAnsi="Times New Roman" w:cs="Times New Roman"/>
        </w:rPr>
        <w:t xml:space="preserve">1) odbiór przez WYKONAWCĘ robót wykonanych przez Podwykonawcę będzie dokonany jednocześnie z odbiorem tych robót przez ZAMAWIAJĄCEGO lub pod warunkiem zawieszającym odbioru tych robót przez ZAMAWIAJĄCEGO; </w:t>
      </w:r>
    </w:p>
    <w:p w:rsidR="009C2BAB" w:rsidRPr="009C2BAB" w:rsidRDefault="009C2BAB" w:rsidP="009C2BAB">
      <w:pPr>
        <w:ind w:firstLine="708"/>
        <w:jc w:val="both"/>
        <w:rPr>
          <w:rFonts w:ascii="Times New Roman" w:hAnsi="Times New Roman" w:cs="Times New Roman"/>
        </w:rPr>
      </w:pPr>
      <w:r w:rsidRPr="009C2BAB">
        <w:rPr>
          <w:rFonts w:ascii="Times New Roman" w:hAnsi="Times New Roman" w:cs="Times New Roman"/>
        </w:rPr>
        <w:t>2) termin zapłaty winien być nie krótszy niż 30 dni od dnia skutecznego odbioru;</w:t>
      </w:r>
    </w:p>
    <w:p w:rsidR="009C2BAB" w:rsidRPr="009C2BAB" w:rsidRDefault="009C2BAB" w:rsidP="009C2BAB">
      <w:pPr>
        <w:ind w:firstLine="708"/>
        <w:jc w:val="both"/>
        <w:rPr>
          <w:rFonts w:ascii="Times New Roman" w:hAnsi="Times New Roman" w:cs="Times New Roman"/>
        </w:rPr>
      </w:pPr>
      <w:r w:rsidRPr="009C2BAB">
        <w:rPr>
          <w:rFonts w:ascii="Times New Roman" w:hAnsi="Times New Roman" w:cs="Times New Roman"/>
        </w:rPr>
        <w:t>3) nie jest dopuszczalne zatrudnienie dalszych Podwykonawców;</w:t>
      </w:r>
    </w:p>
    <w:p w:rsidR="009C2BAB" w:rsidRPr="009C2BAB" w:rsidRDefault="009C2BAB" w:rsidP="009C2BAB">
      <w:pPr>
        <w:ind w:left="708"/>
        <w:jc w:val="both"/>
        <w:rPr>
          <w:rFonts w:ascii="Times New Roman" w:hAnsi="Times New Roman" w:cs="Times New Roman"/>
        </w:rPr>
      </w:pPr>
      <w:r w:rsidRPr="009C2BAB">
        <w:rPr>
          <w:rFonts w:ascii="Times New Roman" w:hAnsi="Times New Roman" w:cs="Times New Roman"/>
        </w:rPr>
        <w:t>4) kopie faktur, potwierdzonych za zgodność z oryginałem, wystawionych przez Podwykonawcę winny być niezwłocznie doręczane także ZAMAWIAJĄCEMU;</w:t>
      </w:r>
    </w:p>
    <w:p w:rsidR="009C2BAB" w:rsidRPr="009C2BAB" w:rsidRDefault="009C2BAB" w:rsidP="009C2BAB">
      <w:pPr>
        <w:ind w:left="708"/>
        <w:jc w:val="both"/>
        <w:rPr>
          <w:rFonts w:ascii="Times New Roman" w:hAnsi="Times New Roman" w:cs="Times New Roman"/>
        </w:rPr>
      </w:pPr>
      <w:r w:rsidRPr="009C2BAB">
        <w:rPr>
          <w:rFonts w:ascii="Times New Roman" w:hAnsi="Times New Roman" w:cs="Times New Roman"/>
        </w:rPr>
        <w:lastRenderedPageBreak/>
        <w:t>5) wynagrodzenie Podwykonawcy nie może być wyższe niż wynagrodzenie WYKONAWCY za dany zakres robót oraz za poszczególne elementy robót;</w:t>
      </w:r>
      <w:r w:rsidRPr="009C2BAB">
        <w:rPr>
          <w:rFonts w:ascii="Times New Roman" w:hAnsi="Times New Roman" w:cs="Times New Roman"/>
          <w:color w:val="FF0000"/>
        </w:rPr>
        <w:t xml:space="preserve"> </w:t>
      </w:r>
    </w:p>
    <w:p w:rsidR="009C2BAB" w:rsidRPr="009C2BAB" w:rsidRDefault="009C2BAB" w:rsidP="009C2BAB">
      <w:pPr>
        <w:ind w:left="708"/>
        <w:jc w:val="both"/>
        <w:rPr>
          <w:rFonts w:ascii="Times New Roman" w:hAnsi="Times New Roman" w:cs="Times New Roman"/>
        </w:rPr>
      </w:pPr>
      <w:r w:rsidRPr="009C2BAB">
        <w:rPr>
          <w:rFonts w:ascii="Times New Roman" w:hAnsi="Times New Roman" w:cs="Times New Roman"/>
        </w:rPr>
        <w:t>6) należy wskazać rachunek bankowy Podwykonawcy, na który ma być płacone jego wynagrodzenie;</w:t>
      </w:r>
    </w:p>
    <w:p w:rsidR="009C2BAB" w:rsidRPr="009C2BAB" w:rsidRDefault="009C2BAB" w:rsidP="009C2BAB">
      <w:pPr>
        <w:ind w:left="708"/>
        <w:jc w:val="both"/>
        <w:rPr>
          <w:rFonts w:ascii="Times New Roman" w:hAnsi="Times New Roman" w:cs="Times New Roman"/>
        </w:rPr>
      </w:pPr>
      <w:r w:rsidRPr="009C2BAB">
        <w:rPr>
          <w:rFonts w:ascii="Times New Roman" w:hAnsi="Times New Roman" w:cs="Times New Roman"/>
        </w:rPr>
        <w:t xml:space="preserve">7) terminy płatności na rzecz Podwykonawcy winny być ustalone w taki sposób, aby były skorelowane z terminami płatności  na rzecz WYKONAWCY;  </w:t>
      </w:r>
    </w:p>
    <w:p w:rsidR="009C2BAB" w:rsidRPr="009C2BAB" w:rsidRDefault="009C2BAB" w:rsidP="009C2BAB">
      <w:pPr>
        <w:ind w:firstLine="708"/>
        <w:jc w:val="both"/>
        <w:rPr>
          <w:rFonts w:ascii="Times New Roman" w:hAnsi="Times New Roman" w:cs="Times New Roman"/>
        </w:rPr>
      </w:pPr>
      <w:r w:rsidRPr="009C2BAB">
        <w:rPr>
          <w:rFonts w:ascii="Times New Roman" w:hAnsi="Times New Roman" w:cs="Times New Roman"/>
        </w:rPr>
        <w:t>8)  jeden egzemplarz umowy winien być przeznaczony dla ZAMAWIAJĄCEGO;</w:t>
      </w:r>
    </w:p>
    <w:p w:rsidR="009C2BAB" w:rsidRPr="009C2BAB" w:rsidRDefault="009C2BAB" w:rsidP="009C2BAB">
      <w:pPr>
        <w:ind w:left="708"/>
        <w:jc w:val="both"/>
        <w:rPr>
          <w:rFonts w:ascii="Times New Roman" w:hAnsi="Times New Roman" w:cs="Times New Roman"/>
        </w:rPr>
      </w:pPr>
      <w:r w:rsidRPr="009C2BAB">
        <w:rPr>
          <w:rFonts w:ascii="Times New Roman" w:hAnsi="Times New Roman" w:cs="Times New Roman"/>
        </w:rPr>
        <w:t>9) zastrzeżenie prawa wglądu do wszelkich dokumentów związanych z realizacją umowy, w tym do dokumentów finansowych Podwykonawcy na rzecz ZAMAWIAJĄCEGO, Ministra ds. transportu.</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7. 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8.  Egzemplarz umowy WYKONAWCY z Podwykonawcą stanowi załącznik do niniejszej umowy.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9. WYKONAWCA jest odpowiedzialny za działanie i zaniechanie Podwykonawcy jak za swoje własne.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10. Jakakolwiek przerwa w realizacji przedmiotu umowy wynikająca z braku Podwykonawcy będzie traktowana jako przerwa wynikła z przyczyn zależnych od WYKONAWCY i nie może stanowić podstawy do zmiany terminu zakończenia robót.</w:t>
      </w:r>
    </w:p>
    <w:p w:rsidR="009C2BAB" w:rsidRPr="009C2BAB" w:rsidRDefault="009C2BAB" w:rsidP="009C2BAB">
      <w:pPr>
        <w:jc w:val="both"/>
        <w:rPr>
          <w:rFonts w:ascii="Times New Roman" w:hAnsi="Times New Roman" w:cs="Times New Roman"/>
          <w:b/>
          <w:bCs/>
        </w:rPr>
      </w:pPr>
      <w:r w:rsidRPr="009C2BAB">
        <w:rPr>
          <w:rFonts w:ascii="Times New Roman" w:hAnsi="Times New Roman" w:cs="Times New Roman"/>
        </w:rPr>
        <w:t xml:space="preserve">11. </w:t>
      </w:r>
      <w:r w:rsidRPr="009C2BAB">
        <w:rPr>
          <w:rFonts w:ascii="Times New Roman" w:hAnsi="Times New Roman" w:cs="Times New Roman"/>
          <w:b/>
          <w:bCs/>
        </w:rPr>
        <w:t xml:space="preserve">W protokołach częściowego odbioru robót, jak i końcowego odbioru robót, winien być określony zakres robót wykonanych przez Podwykonawcę pod rygorem odmowy odbioru przez ZAMAWIAJĄCEGO.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12. WYKONAWCA obowiązany jest doręczyć ZAMAWIAJĄCEMU wraz z własną fakturą zestawienie należności Podwykonawców wraz z kopiami ich faktur</w:t>
      </w:r>
      <w:r w:rsidRPr="009C2BAB">
        <w:rPr>
          <w:rFonts w:ascii="Times New Roman" w:hAnsi="Times New Roman" w:cs="Times New Roman"/>
          <w:color w:val="FF0000"/>
        </w:rPr>
        <w:t xml:space="preserve">. </w:t>
      </w:r>
      <w:r w:rsidRPr="009C2BAB">
        <w:rPr>
          <w:rFonts w:ascii="Times New Roman" w:hAnsi="Times New Roman" w:cs="Times New Roman"/>
        </w:rPr>
        <w:t>W przypadku braku takiego zestawienia lub kopii faktur ZAMAWIAJĄCY może wstrzymać się z zapłatą.</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 13. W celu zaspokojenia roszczeń Podwykonawców wobec ZAMAWIAJĄCEGO wynikających                       z przepisu art. 647</w:t>
      </w:r>
      <w:r w:rsidRPr="009C2BAB">
        <w:rPr>
          <w:rFonts w:ascii="Times New Roman" w:hAnsi="Times New Roman" w:cs="Times New Roman"/>
          <w:vertAlign w:val="superscript"/>
        </w:rPr>
        <w:t xml:space="preserve">1 </w:t>
      </w:r>
      <w:r w:rsidRPr="009C2BAB">
        <w:rPr>
          <w:rFonts w:ascii="Times New Roman" w:hAnsi="Times New Roman" w:cs="Times New Roman"/>
        </w:rPr>
        <w:t xml:space="preserve">Kodeksu cywilnego, a zarazem roszczenia WYKONAWCY wobec ZAMAWIAJĄCEGO o zapłatę wynagrodzenia  oraz w celu zabezpieczenia ZAMAWIAJĄCEGO przed  roszczeniami Podwykonawców ustanawia się następujący system dokonywania płatności. WYKONAWCY w części równej kwocie wynagrodzenia Podwykonawcy wynikającej z jego umowy z WYKONAWCĄ będzie zapłacone przez ZAMAWIAJĄCEGO bezpośrednio na rachunek Podwykonawcy w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w:t>
      </w:r>
      <w:r w:rsidRPr="009C2BAB">
        <w:rPr>
          <w:rFonts w:ascii="Times New Roman" w:hAnsi="Times New Roman" w:cs="Times New Roman"/>
        </w:rPr>
        <w:lastRenderedPageBreak/>
        <w:t>należne Podwykonawcy na podstawie umowy z WYKONAWCĄ zostało zaspokojone. W przypadku, jeżeli wynagrodzenie Podwykonawcy zostało zaspokojone w części powyższe zastrzeżenie traci moc w stosunku do tej części. Wynagrodzenie Podwykonawcy wynikające z jego umowy z WYKONAWCĄ będzie zapłacone przez ZAMAWIAJĄCEGO bezpośrednio na rachunek Podwykonawcy w terminie określonym na fakturze WYKONAWCY.</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14. W przypadku, jeżeli płatność wynagrodzenia WYKONAWCY przypada wcześniej niż płatność wynagrodzenia na rzecz Podwykonawcy, ZAMAWIAJĄCY ma prawo zatrzymać odpowiednią część wynagrodzenia WYKONAWCY w celu przelania jej w odpowiednim terminie na rachunek Podwykonawcy. W takim przypadku WYKONAWCY nie przysługują odsetki w związku z dokonaniem płatności w późniejszym terminie.</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15.  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16. 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17.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18. Naruszenie obowiązków WYKONAWCY wynikających z poprzedzających ustępów uprawnia ZAMAWIAJĄCEGO do odstąpienia od umowy.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19. Wszelkie zmiany dotyczące zmiany zakresu robót (branż, o których mowa w §15 ust. 1 zlecanych Podwykonawcom wymaga akceptacji ZAMAWIAJĄCEGO w formie pisemnej pod rygorem nieważności.</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§16</w:t>
      </w:r>
    </w:p>
    <w:p w:rsidR="009C2BAB" w:rsidRPr="009C2BAB" w:rsidRDefault="009C2BAB" w:rsidP="009C2BAB">
      <w:pPr>
        <w:numPr>
          <w:ilvl w:val="0"/>
          <w:numId w:val="33"/>
        </w:numPr>
        <w:tabs>
          <w:tab w:val="num" w:pos="0"/>
        </w:tabs>
        <w:jc w:val="both"/>
        <w:rPr>
          <w:rFonts w:ascii="Times New Roman" w:hAnsi="Times New Roman" w:cs="Times New Roman"/>
        </w:rPr>
      </w:pPr>
      <w:r w:rsidRPr="009C2BAB">
        <w:rPr>
          <w:rFonts w:ascii="Times New Roman" w:hAnsi="Times New Roman" w:cs="Times New Roman"/>
        </w:rPr>
        <w:t xml:space="preserve">WYKONAWCA wnosi zabezpieczenie należytego wykonania umowy (Zabezpieczenie)                          w wysokości </w:t>
      </w:r>
      <w:r w:rsidRPr="009C2BAB">
        <w:rPr>
          <w:rFonts w:ascii="Times New Roman" w:hAnsi="Times New Roman" w:cs="Times New Roman"/>
          <w:b/>
        </w:rPr>
        <w:t>10%</w:t>
      </w:r>
      <w:r w:rsidRPr="009C2BAB">
        <w:rPr>
          <w:rFonts w:ascii="Times New Roman" w:hAnsi="Times New Roman" w:cs="Times New Roman"/>
        </w:rPr>
        <w:t xml:space="preserve"> wynagrodzenia brutto określonego w §3 ust. 1, w kwocie … złotych w formie ………………………………………..</w:t>
      </w:r>
    </w:p>
    <w:p w:rsidR="009C2BAB" w:rsidRPr="009C2BAB" w:rsidRDefault="009C2BAB" w:rsidP="009C2BAB">
      <w:pPr>
        <w:numPr>
          <w:ilvl w:val="0"/>
          <w:numId w:val="33"/>
        </w:numPr>
        <w:tabs>
          <w:tab w:val="num" w:pos="0"/>
        </w:tabs>
        <w:jc w:val="both"/>
        <w:rPr>
          <w:rFonts w:ascii="Times New Roman" w:hAnsi="Times New Roman" w:cs="Times New Roman"/>
        </w:rPr>
      </w:pPr>
      <w:r w:rsidRPr="009C2BAB">
        <w:rPr>
          <w:rFonts w:ascii="Times New Roman" w:hAnsi="Times New Roman" w:cs="Times New Roman"/>
        </w:rPr>
        <w:t>Zabezpieczenie służy do pokrycia roszczeń z tytułu niewykonania lub nienależytego wykonania umowy lub jej części.</w:t>
      </w:r>
    </w:p>
    <w:p w:rsidR="009C2BAB" w:rsidRPr="009C2BAB" w:rsidRDefault="009C2BAB" w:rsidP="009C2BAB">
      <w:pPr>
        <w:numPr>
          <w:ilvl w:val="0"/>
          <w:numId w:val="33"/>
        </w:numPr>
        <w:tabs>
          <w:tab w:val="num" w:pos="0"/>
        </w:tabs>
        <w:jc w:val="both"/>
        <w:rPr>
          <w:rFonts w:ascii="Times New Roman" w:hAnsi="Times New Roman" w:cs="Times New Roman"/>
        </w:rPr>
      </w:pPr>
      <w:r w:rsidRPr="009C2BAB">
        <w:rPr>
          <w:rFonts w:ascii="Times New Roman" w:hAnsi="Times New Roman" w:cs="Times New Roman"/>
        </w:rPr>
        <w:t>Zabezpieczenie wniesione w formie pieniężnej (przelew na rachunek bankowy) ZAMAWIAJĄCY przechowuje na oprocentowanym rachunku bankowym.</w:t>
      </w:r>
    </w:p>
    <w:p w:rsidR="009C2BAB" w:rsidRPr="009C2BAB" w:rsidRDefault="009C2BAB" w:rsidP="009C2BAB">
      <w:pPr>
        <w:numPr>
          <w:ilvl w:val="0"/>
          <w:numId w:val="33"/>
        </w:numPr>
        <w:tabs>
          <w:tab w:val="num" w:pos="0"/>
        </w:tabs>
        <w:jc w:val="both"/>
        <w:rPr>
          <w:rFonts w:ascii="Times New Roman" w:hAnsi="Times New Roman" w:cs="Times New Roman"/>
        </w:rPr>
      </w:pPr>
      <w:r w:rsidRPr="009C2BAB">
        <w:rPr>
          <w:rFonts w:ascii="Times New Roman" w:hAnsi="Times New Roman" w:cs="Times New Roman"/>
        </w:rPr>
        <w:t>ZAMAWIAJĄCY z zastrzeżeniem ust. 2, zwróci 70% wartości Zabezpieczenia w terminie 30 dni od dnia wykonania całego przedmiotu umowy i uznania go za należycie wykonany. Pozostałe 30% wartości Zabezpieczenia będzie zwrócone w terminie do 15 dni po zakończeniu najpóźniej upływającego okresu rękojmi za wady.</w:t>
      </w:r>
    </w:p>
    <w:p w:rsidR="009C2BAB" w:rsidRPr="009C2BAB" w:rsidRDefault="009C2BAB" w:rsidP="009C2BAB">
      <w:pPr>
        <w:numPr>
          <w:ilvl w:val="0"/>
          <w:numId w:val="33"/>
        </w:numPr>
        <w:tabs>
          <w:tab w:val="num" w:pos="0"/>
        </w:tabs>
        <w:jc w:val="both"/>
        <w:rPr>
          <w:rFonts w:ascii="Times New Roman" w:hAnsi="Times New Roman" w:cs="Times New Roman"/>
        </w:rPr>
      </w:pPr>
      <w:r w:rsidRPr="009C2BAB">
        <w:rPr>
          <w:rFonts w:ascii="Times New Roman" w:hAnsi="Times New Roman" w:cs="Times New Roman"/>
        </w:rPr>
        <w:lastRenderedPageBreak/>
        <w:t xml:space="preserve">ZAMAWIAJĄCY zwróci Zabezpieczenie wraz z odsetkami wynikającymi z umowy rachunku bankowego, na którym było ono przechowywane, pomniejszone o koszt prowadzenia rachunku oraz prowizji bankowej za przelew pieniędzy na rachunek WYKONAWCY. </w:t>
      </w:r>
    </w:p>
    <w:p w:rsidR="009C2BAB" w:rsidRPr="009C2BAB" w:rsidRDefault="009C2BAB" w:rsidP="009C2BAB">
      <w:pPr>
        <w:numPr>
          <w:ilvl w:val="0"/>
          <w:numId w:val="33"/>
        </w:numPr>
        <w:tabs>
          <w:tab w:val="num" w:pos="0"/>
        </w:tabs>
        <w:jc w:val="both"/>
        <w:rPr>
          <w:rFonts w:ascii="Times New Roman" w:hAnsi="Times New Roman" w:cs="Times New Roman"/>
        </w:rPr>
      </w:pPr>
      <w:r w:rsidRPr="009C2BAB">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rsidR="009C2BAB" w:rsidRPr="009C2BAB" w:rsidRDefault="009C2BAB" w:rsidP="009C2BAB">
      <w:pPr>
        <w:jc w:val="center"/>
        <w:rPr>
          <w:rFonts w:ascii="Times New Roman" w:hAnsi="Times New Roman" w:cs="Times New Roman"/>
        </w:rPr>
      </w:pP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§17</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ZAMAWIAJĄCY zastrzega prawo wglądu do wszelkich dokumentów związanych z realizacją umowy, w tym dokumentów finansowych WYKONAWCY, na rzecz ZAMAWIAJĄCEGO, Ministra ds. transportu. WYKONAWCA zobowiązuje się opisane wyżej dokumenty wskazanym wyżej podmiotom udostępnić.</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§18</w:t>
      </w:r>
    </w:p>
    <w:p w:rsidR="009C2BAB" w:rsidRPr="009C2BAB" w:rsidRDefault="009C2BAB" w:rsidP="009C2BAB">
      <w:pPr>
        <w:numPr>
          <w:ilvl w:val="1"/>
          <w:numId w:val="31"/>
        </w:numPr>
        <w:tabs>
          <w:tab w:val="num" w:pos="426"/>
        </w:tabs>
        <w:ind w:hanging="1080"/>
        <w:contextualSpacing/>
        <w:jc w:val="both"/>
        <w:rPr>
          <w:rFonts w:ascii="Times New Roman" w:hAnsi="Times New Roman" w:cs="Times New Roman"/>
        </w:rPr>
      </w:pPr>
      <w:r w:rsidRPr="009C2BAB">
        <w:rPr>
          <w:rFonts w:ascii="Times New Roman" w:hAnsi="Times New Roman" w:cs="Times New Roman"/>
        </w:rPr>
        <w:t xml:space="preserve">Koordynatorem Umowy ze strony </w:t>
      </w:r>
      <w:r w:rsidRPr="009C2BAB">
        <w:rPr>
          <w:rFonts w:ascii="Times New Roman" w:hAnsi="Times New Roman" w:cs="Times New Roman"/>
          <w:bCs/>
        </w:rPr>
        <w:t>ZAMAWIAJĄCEGO</w:t>
      </w:r>
      <w:r w:rsidRPr="009C2BAB">
        <w:rPr>
          <w:rFonts w:ascii="Times New Roman" w:hAnsi="Times New Roman" w:cs="Times New Roman"/>
        </w:rPr>
        <w:t xml:space="preserve"> jest:</w:t>
      </w:r>
    </w:p>
    <w:p w:rsidR="009C2BAB" w:rsidRPr="009C2BAB" w:rsidRDefault="009C2BAB" w:rsidP="009C2BAB">
      <w:pPr>
        <w:numPr>
          <w:ilvl w:val="0"/>
          <w:numId w:val="37"/>
        </w:numPr>
        <w:ind w:left="851" w:hanging="425"/>
        <w:contextualSpacing/>
        <w:jc w:val="both"/>
        <w:rPr>
          <w:rFonts w:ascii="Times New Roman" w:hAnsi="Times New Roman" w:cs="Times New Roman"/>
          <w:color w:val="FF0000"/>
          <w:lang w:val="en-US"/>
        </w:rPr>
      </w:pPr>
      <w:r w:rsidRPr="009C2BAB">
        <w:rPr>
          <w:rFonts w:ascii="Times New Roman" w:hAnsi="Times New Roman" w:cs="Times New Roman"/>
        </w:rPr>
        <w:t xml:space="preserve"> </w:t>
      </w:r>
      <w:r w:rsidRPr="009C2BAB">
        <w:rPr>
          <w:rFonts w:ascii="Times New Roman" w:hAnsi="Times New Roman" w:cs="Times New Roman"/>
          <w:lang w:val="en-US"/>
        </w:rPr>
        <w:t>p. …………………, tel. ………………….., mail: ...@skm.pkp.pl</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2</w:t>
      </w:r>
      <w:r w:rsidRPr="009C2BAB">
        <w:rPr>
          <w:rFonts w:ascii="Times New Roman" w:hAnsi="Times New Roman" w:cs="Times New Roman"/>
        </w:rPr>
        <w:t xml:space="preserve">.  Koordynatorem Umowy ze strony </w:t>
      </w:r>
      <w:r w:rsidRPr="009C2BAB">
        <w:rPr>
          <w:rFonts w:ascii="Times New Roman" w:hAnsi="Times New Roman" w:cs="Times New Roman"/>
          <w:bCs/>
        </w:rPr>
        <w:t>WYKONAWCY</w:t>
      </w:r>
      <w:r w:rsidRPr="009C2BAB">
        <w:rPr>
          <w:rFonts w:ascii="Times New Roman" w:hAnsi="Times New Roman" w:cs="Times New Roman"/>
        </w:rPr>
        <w:t xml:space="preserve"> jest: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     p. ……………………………, tel. …………………………, mail …………………………….</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§19</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osoby wskazanej w § 18 ust. 2 Umowy.</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1" w:history="1">
        <w:r w:rsidRPr="009C2BAB">
          <w:rPr>
            <w:rFonts w:ascii="Times New Roman" w:hAnsi="Times New Roman" w:cs="Times New Roman"/>
            <w:bCs/>
            <w:color w:val="0563C1" w:themeColor="hyperlink"/>
            <w:u w:val="single"/>
          </w:rPr>
          <w:t>daneosobowe@skm.pkp.pl</w:t>
        </w:r>
      </w:hyperlink>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3.  Dane osobowe, o których mowa w ust. 1, będą przetwarzane przez ZAMAWIAJĄCEGO na podstawie art. 6 ust. 1 lit. b) RODO jedynie w celu i zakresie niezbędnym do wykonania zadań administratora danych osobowych związanych z realizacją niniejszej Umowy.</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5.  Dane osobowe, o których mowa w ust. 1 nie będą przekazywane do państwa trzeciego, ani organizacji międzynarodowej w rozumieniu RODO.</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lastRenderedPageBreak/>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8.  Osobom, o których mowa w ust. 1, w związku z przetwarzaniem ich danych osobowych, przysługuje prawo do wniesienia skargi do organu nadzorczego – Prezesa Urzędu Ochrony Danych Osobowych.</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9.  Podanie danych osobowych przez WYKONAWCĘ, było wymagane do zawarcia niniejszej Umowy. Wniesienie żądania usunięcia lub ograniczenia przetwarzania może skutkować rozwiązaniem niniejszej Umowy.</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10. W oparciu o dane osobowe, o których mowa w ust. 1, ZAMAWIAJĄCY nie będzie  podejmował zautomatyzowanych decyzji, w tym decyzji będących wynikiem  profilowania w rozumieniu RODO.</w:t>
      </w:r>
    </w:p>
    <w:p w:rsidR="009C2BAB" w:rsidRPr="009C2BAB" w:rsidRDefault="009C2BAB" w:rsidP="009C2BAB">
      <w:pPr>
        <w:jc w:val="both"/>
        <w:rPr>
          <w:rFonts w:ascii="Times New Roman" w:hAnsi="Times New Roman" w:cs="Times New Roman"/>
          <w:bCs/>
        </w:rPr>
      </w:pPr>
      <w:r w:rsidRPr="009C2BAB">
        <w:rPr>
          <w:rFonts w:ascii="Times New Roman" w:hAnsi="Times New Roman" w:cs="Times New Roman"/>
          <w:bCs/>
        </w:rPr>
        <w:t>11. WYKONAWCA jest obowiązany poinformować osoby wskazane w ust.1 o treści niniejszego paragrafu.</w:t>
      </w:r>
    </w:p>
    <w:p w:rsidR="009C2BAB" w:rsidRPr="009C2BAB" w:rsidRDefault="009C2BAB" w:rsidP="009C2BAB">
      <w:pPr>
        <w:jc w:val="center"/>
        <w:rPr>
          <w:rFonts w:ascii="Times New Roman" w:hAnsi="Times New Roman" w:cs="Times New Roman"/>
        </w:rPr>
      </w:pPr>
      <w:r w:rsidRPr="009C2BAB">
        <w:rPr>
          <w:rFonts w:ascii="Times New Roman" w:hAnsi="Times New Roman" w:cs="Times New Roman"/>
        </w:rPr>
        <w:t>§20</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1.</w:t>
      </w:r>
      <w:r w:rsidRPr="009C2BAB">
        <w:rPr>
          <w:rFonts w:ascii="Times New Roman" w:hAnsi="Times New Roman" w:cs="Times New Roman"/>
        </w:rPr>
        <w:t xml:space="preserve"> W sprawach nieuregulowanych w umowie zastosowanie mieć będą przepisy prawa polskiego, a w szczególności Kodeksu cywilnego oraz Prawa budowlanego.</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2.</w:t>
      </w:r>
      <w:r w:rsidRPr="009C2BAB">
        <w:rPr>
          <w:rFonts w:ascii="Times New Roman" w:hAnsi="Times New Roman" w:cs="Times New Roman"/>
        </w:rPr>
        <w:t xml:space="preserve"> Spory mogące wyniknąć z niniejszej umowy podlegają rozstrzygnięciu sądów powszechnych właściwych miejscowo ze względu na siedzibę </w:t>
      </w:r>
      <w:r w:rsidRPr="009C2BAB">
        <w:rPr>
          <w:rFonts w:ascii="Times New Roman" w:hAnsi="Times New Roman" w:cs="Times New Roman"/>
          <w:bCs/>
        </w:rPr>
        <w:t>ZAMAWIAJĄCEGO</w:t>
      </w:r>
      <w:r w:rsidRPr="009C2BAB">
        <w:rPr>
          <w:rFonts w:ascii="Times New Roman" w:hAnsi="Times New Roman" w:cs="Times New Roman"/>
        </w:rPr>
        <w: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3.  WYKONAWCA oświadcza, iż wyraża zgodę na sprawdzanie swojej działalności w systemach KRD, BIG </w:t>
      </w:r>
      <w:proofErr w:type="spellStart"/>
      <w:r w:rsidRPr="009C2BAB">
        <w:rPr>
          <w:rFonts w:ascii="Times New Roman" w:hAnsi="Times New Roman" w:cs="Times New Roman"/>
        </w:rPr>
        <w:t>InfoMonitor</w:t>
      </w:r>
      <w:proofErr w:type="spellEnd"/>
      <w:r w:rsidRPr="009C2BAB">
        <w:rPr>
          <w:rFonts w:ascii="Times New Roman" w:hAnsi="Times New Roman" w:cs="Times New Roman"/>
        </w:rPr>
        <w:t>.</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4.</w:t>
      </w:r>
      <w:r w:rsidRPr="009C2BAB">
        <w:rPr>
          <w:rFonts w:ascii="Times New Roman" w:hAnsi="Times New Roman" w:cs="Times New Roman"/>
        </w:rPr>
        <w:t xml:space="preserve"> Wszelkie zmiany umowy wymagają dla swej ważności formy pisemnej w postaci obustronnie podpisanego aneksu.</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5.</w:t>
      </w:r>
      <w:r w:rsidRPr="009C2BAB">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rsidR="009C2BAB" w:rsidRPr="009C2BAB" w:rsidRDefault="009C2BAB" w:rsidP="009C2BAB">
      <w:pPr>
        <w:jc w:val="both"/>
        <w:rPr>
          <w:rFonts w:ascii="Times New Roman" w:hAnsi="Times New Roman" w:cs="Times New Roman"/>
          <w:b/>
        </w:rPr>
      </w:pPr>
      <w:r w:rsidRPr="009C2BAB">
        <w:rPr>
          <w:rFonts w:ascii="Times New Roman" w:hAnsi="Times New Roman" w:cs="Times New Roman"/>
        </w:rPr>
        <w:t xml:space="preserve">6. </w:t>
      </w:r>
      <w:bookmarkStart w:id="13" w:name="_Hlk28935831"/>
      <w:r w:rsidRPr="009C2BAB">
        <w:rPr>
          <w:rFonts w:ascii="Times New Roman" w:hAnsi="Times New Roman" w:cs="Times New Roman"/>
        </w:rPr>
        <w:t>KUPUJĄCY zgodnie z art. 4c Ustawy z dn. 08.03.2013 r. o przeciwdziałaniu nadmiernym opóźnieniom w transakcjach handlowych oświadcza, że posiada status dużego przedsiębiorcy w rozumieniu art. 4 pkt 5 i 6 ww. Ustawy.</w:t>
      </w:r>
      <w:bookmarkEnd w:id="13"/>
    </w:p>
    <w:p w:rsidR="009C2BAB" w:rsidRPr="009C2BAB" w:rsidRDefault="009C2BAB" w:rsidP="009C2BAB">
      <w:pPr>
        <w:jc w:val="both"/>
        <w:rPr>
          <w:rFonts w:ascii="Times New Roman" w:hAnsi="Times New Roman" w:cs="Times New Roman"/>
        </w:rPr>
      </w:pPr>
      <w:r w:rsidRPr="009C2BAB">
        <w:rPr>
          <w:rFonts w:ascii="Times New Roman" w:hAnsi="Times New Roman" w:cs="Times New Roman"/>
          <w:bCs/>
        </w:rPr>
        <w:t>7.</w:t>
      </w:r>
      <w:r w:rsidRPr="009C2BAB">
        <w:rPr>
          <w:rFonts w:ascii="Times New Roman" w:hAnsi="Times New Roman" w:cs="Times New Roman"/>
        </w:rPr>
        <w:t xml:space="preserve"> Umowa została sporządzona w dwóch jednobrzmiących egzemplarzach, po jednym dla każdej ze STRON. </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8.  Integralną część niniejszej umowy stanowią:</w:t>
      </w:r>
    </w:p>
    <w:p w:rsidR="009C2BAB" w:rsidRPr="009C2BAB" w:rsidRDefault="009C2BAB" w:rsidP="009C2BAB">
      <w:pPr>
        <w:ind w:firstLine="360"/>
        <w:jc w:val="both"/>
        <w:rPr>
          <w:rFonts w:ascii="Times New Roman" w:hAnsi="Times New Roman" w:cs="Times New Roman"/>
        </w:rPr>
      </w:pPr>
      <w:r w:rsidRPr="009C2BAB">
        <w:rPr>
          <w:rFonts w:ascii="Times New Roman" w:hAnsi="Times New Roman" w:cs="Times New Roman"/>
        </w:rPr>
        <w:t>1)   SIWZ w postępowaniu znak: SKMMU.086.38.19 wraz z załącznikami, w tym OPZ;</w:t>
      </w:r>
    </w:p>
    <w:p w:rsidR="009C2BAB" w:rsidRPr="009C2BAB" w:rsidRDefault="009C2BAB" w:rsidP="009C2BAB">
      <w:pPr>
        <w:numPr>
          <w:ilvl w:val="0"/>
          <w:numId w:val="34"/>
        </w:numPr>
        <w:jc w:val="both"/>
        <w:rPr>
          <w:rFonts w:ascii="Times New Roman" w:hAnsi="Times New Roman" w:cs="Times New Roman"/>
        </w:rPr>
      </w:pPr>
      <w:r w:rsidRPr="009C2BAB">
        <w:rPr>
          <w:rFonts w:ascii="Times New Roman" w:hAnsi="Times New Roman" w:cs="Times New Roman"/>
        </w:rPr>
        <w:t>oferta złożona przez WYKONAWCĘ w postępowaniu znak: SKMMU.086.38.19;</w:t>
      </w:r>
    </w:p>
    <w:p w:rsidR="009C2BAB" w:rsidRPr="009C2BAB" w:rsidRDefault="009C2BAB" w:rsidP="009C2BAB">
      <w:pPr>
        <w:numPr>
          <w:ilvl w:val="0"/>
          <w:numId w:val="34"/>
        </w:numPr>
        <w:jc w:val="both"/>
        <w:rPr>
          <w:rFonts w:ascii="Times New Roman" w:hAnsi="Times New Roman" w:cs="Times New Roman"/>
        </w:rPr>
      </w:pPr>
      <w:r w:rsidRPr="009C2BAB">
        <w:rPr>
          <w:rFonts w:ascii="Times New Roman" w:hAnsi="Times New Roman" w:cs="Times New Roman"/>
        </w:rPr>
        <w:t xml:space="preserve">Harmonogram rzeczowo – finansowy </w:t>
      </w:r>
    </w:p>
    <w:p w:rsidR="009C2BAB" w:rsidRPr="009C2BAB" w:rsidRDefault="009C2BAB" w:rsidP="009C2BAB">
      <w:pPr>
        <w:numPr>
          <w:ilvl w:val="0"/>
          <w:numId w:val="34"/>
        </w:numPr>
        <w:jc w:val="both"/>
        <w:rPr>
          <w:rFonts w:ascii="Times New Roman" w:hAnsi="Times New Roman" w:cs="Times New Roman"/>
        </w:rPr>
      </w:pPr>
      <w:r w:rsidRPr="009C2BAB">
        <w:rPr>
          <w:rFonts w:ascii="Times New Roman" w:hAnsi="Times New Roman" w:cs="Times New Roman"/>
        </w:rPr>
        <w:t>Decyzja nr 7/2019 Prezesa Zarządu -Dyrektora Przedsiębiorstwa PKP Szybka Kolej Miejska w Trójmieście Sp. z o.o. z dnia 23 stycznia 2019 r. w sprawie aktualizacji cennika usług wykonywanych przez pracowników/przedstawicieli przedsiębiorstwa na rzecz obcych podmiotów.</w:t>
      </w:r>
    </w:p>
    <w:p w:rsidR="009C2BAB" w:rsidRPr="009C2BAB" w:rsidRDefault="009C2BAB" w:rsidP="009C2BAB">
      <w:pPr>
        <w:jc w:val="both"/>
        <w:rPr>
          <w:rFonts w:ascii="Times New Roman" w:hAnsi="Times New Roman" w:cs="Times New Roman"/>
        </w:rPr>
      </w:pPr>
      <w:r w:rsidRPr="009C2BAB">
        <w:rPr>
          <w:rFonts w:ascii="Times New Roman" w:hAnsi="Times New Roman" w:cs="Times New Roman"/>
        </w:rPr>
        <w:t xml:space="preserve">             </w:t>
      </w:r>
    </w:p>
    <w:p w:rsidR="009C2BAB" w:rsidRPr="009C2BAB" w:rsidRDefault="009C2BAB" w:rsidP="009C2BAB">
      <w:pPr>
        <w:jc w:val="both"/>
        <w:rPr>
          <w:rFonts w:ascii="Times New Roman" w:hAnsi="Times New Roman" w:cs="Times New Roman"/>
          <w:b/>
        </w:rPr>
      </w:pPr>
    </w:p>
    <w:p w:rsidR="009C2BAB" w:rsidRPr="009C2BAB" w:rsidRDefault="009C2BAB" w:rsidP="009C2BAB">
      <w:pPr>
        <w:jc w:val="both"/>
        <w:rPr>
          <w:rFonts w:ascii="Times New Roman" w:hAnsi="Times New Roman" w:cs="Times New Roman"/>
          <w:b/>
        </w:rPr>
      </w:pPr>
      <w:r w:rsidRPr="009C2BAB">
        <w:rPr>
          <w:rFonts w:ascii="Times New Roman" w:hAnsi="Times New Roman" w:cs="Times New Roman"/>
          <w:b/>
        </w:rPr>
        <w:t xml:space="preserve"> </w:t>
      </w:r>
      <w:r w:rsidRPr="009C2BAB">
        <w:rPr>
          <w:rFonts w:ascii="Times New Roman" w:hAnsi="Times New Roman" w:cs="Times New Roman"/>
          <w:b/>
        </w:rPr>
        <w:tab/>
        <w:t xml:space="preserve">   WYKONAWCA              </w:t>
      </w:r>
      <w:r w:rsidRPr="009C2BAB">
        <w:rPr>
          <w:rFonts w:ascii="Times New Roman" w:hAnsi="Times New Roman" w:cs="Times New Roman"/>
          <w:b/>
        </w:rPr>
        <w:tab/>
      </w:r>
      <w:r w:rsidRPr="009C2BAB">
        <w:rPr>
          <w:rFonts w:ascii="Times New Roman" w:hAnsi="Times New Roman" w:cs="Times New Roman"/>
          <w:b/>
        </w:rPr>
        <w:tab/>
      </w:r>
      <w:r w:rsidRPr="009C2BAB">
        <w:rPr>
          <w:rFonts w:ascii="Times New Roman" w:hAnsi="Times New Roman" w:cs="Times New Roman"/>
          <w:b/>
        </w:rPr>
        <w:tab/>
      </w:r>
      <w:r w:rsidRPr="009C2BAB">
        <w:rPr>
          <w:rFonts w:ascii="Times New Roman" w:hAnsi="Times New Roman" w:cs="Times New Roman"/>
          <w:b/>
        </w:rPr>
        <w:tab/>
      </w:r>
      <w:r w:rsidRPr="009C2BAB">
        <w:rPr>
          <w:rFonts w:ascii="Times New Roman" w:hAnsi="Times New Roman" w:cs="Times New Roman"/>
          <w:b/>
        </w:rPr>
        <w:tab/>
        <w:t xml:space="preserve">     ZAMAWIAJĄCY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C2BAB" w:rsidRPr="009C2BAB" w:rsidTr="00175067">
        <w:tc>
          <w:tcPr>
            <w:tcW w:w="9544" w:type="dxa"/>
          </w:tcPr>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p w:rsidR="009C2BAB" w:rsidRPr="009C2BAB" w:rsidRDefault="009C2BAB" w:rsidP="009C2BAB">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ZAŁĄCZNIK NUMER 4</w:t>
            </w:r>
          </w:p>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 xml:space="preserve">DOŚWIADCZENIE </w:t>
            </w:r>
          </w:p>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tc>
      </w:tr>
    </w:tbl>
    <w:p w:rsidR="009C2BAB" w:rsidRPr="009C2BAB" w:rsidRDefault="009C2BAB" w:rsidP="009C2BAB">
      <w:pPr>
        <w:spacing w:after="0" w:line="240" w:lineRule="auto"/>
        <w:jc w:val="both"/>
        <w:rPr>
          <w:rFonts w:ascii="Times New Roman" w:eastAsia="Times New Roman" w:hAnsi="Times New Roman" w:cs="Times New Roman"/>
          <w:b/>
          <w:szCs w:val="20"/>
          <w:lang w:eastAsia="pl-PL"/>
        </w:rPr>
      </w:pPr>
    </w:p>
    <w:p w:rsidR="009C2BAB" w:rsidRPr="009C2BAB" w:rsidRDefault="009C2BAB" w:rsidP="009C2BAB">
      <w:pPr>
        <w:spacing w:after="0" w:line="240" w:lineRule="auto"/>
        <w:jc w:val="both"/>
        <w:rPr>
          <w:rFonts w:ascii="Times New Roman" w:eastAsia="Times New Roman" w:hAnsi="Times New Roman" w:cs="Times New Roman"/>
          <w:lang w:eastAsia="pl-PL"/>
        </w:rPr>
      </w:pPr>
      <w:r w:rsidRPr="009C2BAB">
        <w:rPr>
          <w:rFonts w:ascii="Times New Roman" w:eastAsia="Times New Roman" w:hAnsi="Times New Roman" w:cs="Times New Roman"/>
          <w:spacing w:val="-2"/>
          <w:lang w:eastAsia="pl-PL"/>
        </w:rPr>
        <w:tab/>
        <w:t>Składając ofertę w przetargu nieograniczonym</w:t>
      </w:r>
      <w:r w:rsidRPr="009C2BAB">
        <w:rPr>
          <w:rFonts w:ascii="Times New Roman" w:eastAsia="Times New Roman" w:hAnsi="Times New Roman" w:cs="Times New Roman"/>
          <w:lang w:eastAsia="pl-PL"/>
        </w:rPr>
        <w:t xml:space="preserve">, którego przedmiotem jest realizacja inwestycji pn. </w:t>
      </w:r>
      <w:bookmarkStart w:id="14" w:name="_Hlk480974885"/>
      <w:r w:rsidRPr="009C2BAB">
        <w:rPr>
          <w:rFonts w:ascii="Times New Roman" w:eastAsia="Times New Roman" w:hAnsi="Times New Roman" w:cs="Times New Roman"/>
          <w:lang w:eastAsia="pl-PL"/>
        </w:rPr>
        <w:t>„Budowa samoczynnej blokady liniowej na odcinku Gdańsk Wrzeszcz – Gdańsk Oliwa wraz z wdrożeniem, rozruchem i uruchomieniem urządzeń i systemów, a także przekazanie do eksploatacji i użytkowania  systemów i urządzeń zrealizowanych w ramach tej inwestycji</w:t>
      </w:r>
      <w:bookmarkEnd w:id="14"/>
      <w:r w:rsidRPr="009C2BAB">
        <w:rPr>
          <w:rFonts w:ascii="Times New Roman" w:eastAsia="Times New Roman" w:hAnsi="Times New Roman" w:cs="Times New Roman"/>
          <w:lang w:eastAsia="pl-PL"/>
        </w:rPr>
        <w:t xml:space="preserve">”- znak: SKMMU.086.38.19, oświadczam, że reprezentowany przeze mnie podmiot zrealizował w ciągu ostatnich 5 lat przed terminem składania ofert następujące zamówienia: </w:t>
      </w:r>
    </w:p>
    <w:p w:rsidR="009C2BAB" w:rsidRPr="009C2BAB" w:rsidRDefault="009C2BAB" w:rsidP="009C2BAB">
      <w:pPr>
        <w:spacing w:after="0" w:line="240" w:lineRule="auto"/>
        <w:jc w:val="both"/>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0"/>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9C2BAB" w:rsidRPr="009C2BAB" w:rsidTr="00175067">
        <w:trPr>
          <w:cantSplit/>
        </w:trPr>
        <w:tc>
          <w:tcPr>
            <w:tcW w:w="1870" w:type="dxa"/>
            <w:vMerge w:val="restart"/>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r w:rsidRPr="009C2BAB">
              <w:rPr>
                <w:rFonts w:ascii="Times New Roman" w:eastAsia="Times New Roman" w:hAnsi="Times New Roman" w:cs="Times New Roman"/>
                <w:b/>
                <w:bCs/>
                <w:sz w:val="24"/>
                <w:szCs w:val="20"/>
                <w:lang w:eastAsia="pl-PL"/>
              </w:rPr>
              <w:t>Nazwa i adres Zamawiającego</w:t>
            </w:r>
          </w:p>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p>
        </w:tc>
        <w:tc>
          <w:tcPr>
            <w:tcW w:w="3780" w:type="dxa"/>
            <w:vMerge w:val="restart"/>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r w:rsidRPr="009C2BAB">
              <w:rPr>
                <w:rFonts w:ascii="Times New Roman" w:eastAsia="Times New Roman" w:hAnsi="Times New Roman" w:cs="Times New Roman"/>
                <w:b/>
                <w:bCs/>
                <w:sz w:val="24"/>
                <w:szCs w:val="20"/>
                <w:lang w:eastAsia="pl-PL"/>
              </w:rPr>
              <w:t xml:space="preserve">Przedmiot umowy lub zamówienia </w:t>
            </w:r>
          </w:p>
          <w:p w:rsidR="009C2BAB" w:rsidRPr="009C2BAB" w:rsidRDefault="009C2BAB" w:rsidP="009C2BAB">
            <w:pPr>
              <w:spacing w:before="120" w:after="0" w:line="288" w:lineRule="auto"/>
              <w:jc w:val="center"/>
              <w:rPr>
                <w:rFonts w:ascii="Times New Roman" w:eastAsia="Times New Roman" w:hAnsi="Times New Roman" w:cs="Times New Roman"/>
                <w:bCs/>
                <w:sz w:val="24"/>
                <w:szCs w:val="20"/>
                <w:lang w:eastAsia="pl-PL"/>
              </w:rPr>
            </w:pPr>
            <w:r w:rsidRPr="009C2BAB">
              <w:rPr>
                <w:rFonts w:ascii="Times New Roman" w:eastAsia="Times New Roman" w:hAnsi="Times New Roman" w:cs="Times New Roman"/>
                <w:bCs/>
                <w:sz w:val="24"/>
                <w:szCs w:val="20"/>
                <w:lang w:eastAsia="pl-PL"/>
              </w:rPr>
              <w:t>(zgodnie z pkt 2.5 SIWZ)</w:t>
            </w:r>
          </w:p>
        </w:tc>
        <w:tc>
          <w:tcPr>
            <w:tcW w:w="1980" w:type="dxa"/>
            <w:vMerge w:val="restart"/>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r w:rsidRPr="009C2BAB">
              <w:rPr>
                <w:rFonts w:ascii="Times New Roman" w:eastAsia="Times New Roman" w:hAnsi="Times New Roman" w:cs="Times New Roman"/>
                <w:b/>
                <w:bCs/>
                <w:sz w:val="24"/>
                <w:szCs w:val="20"/>
                <w:lang w:eastAsia="pl-PL"/>
              </w:rPr>
              <w:t>Wartość umowy lub zamówienia w zł netto</w:t>
            </w:r>
            <w:r w:rsidRPr="009C2BAB">
              <w:rPr>
                <w:rFonts w:ascii="Times New Roman" w:eastAsia="Times New Roman" w:hAnsi="Times New Roman" w:cs="Times New Roman"/>
                <w:b/>
                <w:bCs/>
                <w:sz w:val="24"/>
                <w:szCs w:val="20"/>
                <w:lang w:eastAsia="pl-PL"/>
              </w:rPr>
              <w:br/>
            </w:r>
          </w:p>
        </w:tc>
        <w:tc>
          <w:tcPr>
            <w:tcW w:w="1980" w:type="dxa"/>
            <w:gridSpan w:val="2"/>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r w:rsidRPr="009C2BAB">
              <w:rPr>
                <w:rFonts w:ascii="Times New Roman" w:eastAsia="Times New Roman" w:hAnsi="Times New Roman" w:cs="Times New Roman"/>
                <w:b/>
                <w:bCs/>
                <w:sz w:val="24"/>
                <w:szCs w:val="20"/>
                <w:lang w:eastAsia="pl-PL"/>
              </w:rPr>
              <w:t>Czas realizacji</w:t>
            </w:r>
          </w:p>
        </w:tc>
      </w:tr>
      <w:tr w:rsidR="009C2BAB" w:rsidRPr="009C2BAB" w:rsidTr="00175067">
        <w:trPr>
          <w:cantSplit/>
          <w:trHeight w:val="818"/>
        </w:trPr>
        <w:tc>
          <w:tcPr>
            <w:tcW w:w="1870" w:type="dxa"/>
            <w:vMerge/>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4"/>
                <w:lang w:eastAsia="pl-PL"/>
              </w:rPr>
            </w:pPr>
          </w:p>
        </w:tc>
        <w:tc>
          <w:tcPr>
            <w:tcW w:w="1980" w:type="dxa"/>
            <w:vMerge/>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r w:rsidRPr="009C2BAB">
              <w:rPr>
                <w:rFonts w:ascii="Times New Roman" w:eastAsia="Times New Roman" w:hAnsi="Times New Roman" w:cs="Times New Roman"/>
                <w:b/>
                <w:bCs/>
                <w:sz w:val="24"/>
                <w:szCs w:val="20"/>
                <w:lang w:eastAsia="pl-PL"/>
              </w:rPr>
              <w:t>początek</w:t>
            </w:r>
          </w:p>
        </w:tc>
        <w:tc>
          <w:tcPr>
            <w:tcW w:w="900" w:type="dxa"/>
          </w:tcPr>
          <w:p w:rsidR="009C2BAB" w:rsidRPr="009C2BAB" w:rsidRDefault="009C2BAB" w:rsidP="009C2BAB">
            <w:pPr>
              <w:spacing w:before="120" w:after="0" w:line="288" w:lineRule="auto"/>
              <w:jc w:val="center"/>
              <w:rPr>
                <w:rFonts w:ascii="Times New Roman" w:eastAsia="Times New Roman" w:hAnsi="Times New Roman" w:cs="Times New Roman"/>
                <w:b/>
                <w:bCs/>
                <w:sz w:val="24"/>
                <w:szCs w:val="20"/>
                <w:lang w:eastAsia="pl-PL"/>
              </w:rPr>
            </w:pPr>
            <w:r w:rsidRPr="009C2BAB">
              <w:rPr>
                <w:rFonts w:ascii="Times New Roman" w:eastAsia="Times New Roman" w:hAnsi="Times New Roman" w:cs="Times New Roman"/>
                <w:b/>
                <w:bCs/>
                <w:sz w:val="24"/>
                <w:szCs w:val="20"/>
                <w:lang w:eastAsia="pl-PL"/>
              </w:rPr>
              <w:t>koniec</w:t>
            </w:r>
          </w:p>
        </w:tc>
      </w:tr>
      <w:tr w:rsidR="009C2BAB" w:rsidRPr="009C2BAB" w:rsidTr="00175067">
        <w:trPr>
          <w:trHeight w:val="256"/>
        </w:trPr>
        <w:tc>
          <w:tcPr>
            <w:tcW w:w="1870" w:type="dxa"/>
          </w:tcPr>
          <w:p w:rsidR="009C2BAB" w:rsidRPr="009C2BAB" w:rsidRDefault="009C2BAB" w:rsidP="009C2BAB">
            <w:pPr>
              <w:spacing w:after="0" w:line="240" w:lineRule="auto"/>
              <w:jc w:val="center"/>
              <w:rPr>
                <w:rFonts w:ascii="Times New Roman" w:eastAsia="Times New Roman" w:hAnsi="Times New Roman" w:cs="Times New Roman"/>
                <w:b/>
                <w:bCs/>
                <w:i/>
                <w:iCs/>
                <w:sz w:val="24"/>
                <w:szCs w:val="20"/>
                <w:lang w:eastAsia="pl-PL"/>
              </w:rPr>
            </w:pPr>
            <w:r w:rsidRPr="009C2BAB">
              <w:rPr>
                <w:rFonts w:ascii="Times New Roman" w:eastAsia="Times New Roman" w:hAnsi="Times New Roman" w:cs="Times New Roman"/>
                <w:b/>
                <w:bCs/>
                <w:i/>
                <w:iCs/>
                <w:sz w:val="24"/>
                <w:szCs w:val="20"/>
                <w:lang w:eastAsia="pl-PL"/>
              </w:rPr>
              <w:t>1</w:t>
            </w:r>
          </w:p>
        </w:tc>
        <w:tc>
          <w:tcPr>
            <w:tcW w:w="3780" w:type="dxa"/>
          </w:tcPr>
          <w:p w:rsidR="009C2BAB" w:rsidRPr="009C2BAB" w:rsidRDefault="009C2BAB" w:rsidP="009C2BAB">
            <w:pPr>
              <w:spacing w:after="0" w:line="240" w:lineRule="auto"/>
              <w:jc w:val="center"/>
              <w:rPr>
                <w:rFonts w:ascii="Times New Roman" w:eastAsia="Times New Roman" w:hAnsi="Times New Roman" w:cs="Times New Roman"/>
                <w:b/>
                <w:bCs/>
                <w:i/>
                <w:iCs/>
                <w:sz w:val="24"/>
                <w:szCs w:val="20"/>
                <w:lang w:eastAsia="pl-PL"/>
              </w:rPr>
            </w:pPr>
            <w:r w:rsidRPr="009C2BAB">
              <w:rPr>
                <w:rFonts w:ascii="Times New Roman" w:eastAsia="Times New Roman" w:hAnsi="Times New Roman" w:cs="Times New Roman"/>
                <w:b/>
                <w:bCs/>
                <w:i/>
                <w:iCs/>
                <w:sz w:val="24"/>
                <w:szCs w:val="20"/>
                <w:lang w:eastAsia="pl-PL"/>
              </w:rPr>
              <w:t>2</w:t>
            </w:r>
          </w:p>
        </w:tc>
        <w:tc>
          <w:tcPr>
            <w:tcW w:w="1980" w:type="dxa"/>
          </w:tcPr>
          <w:p w:rsidR="009C2BAB" w:rsidRPr="009C2BAB" w:rsidRDefault="009C2BAB" w:rsidP="009C2BAB">
            <w:pPr>
              <w:spacing w:after="0" w:line="240" w:lineRule="auto"/>
              <w:jc w:val="center"/>
              <w:rPr>
                <w:rFonts w:ascii="Times New Roman" w:eastAsia="Times New Roman" w:hAnsi="Times New Roman" w:cs="Times New Roman"/>
                <w:b/>
                <w:bCs/>
                <w:i/>
                <w:iCs/>
                <w:sz w:val="24"/>
                <w:szCs w:val="20"/>
                <w:lang w:eastAsia="pl-PL"/>
              </w:rPr>
            </w:pPr>
            <w:r w:rsidRPr="009C2BAB">
              <w:rPr>
                <w:rFonts w:ascii="Times New Roman" w:eastAsia="Times New Roman" w:hAnsi="Times New Roman" w:cs="Times New Roman"/>
                <w:b/>
                <w:bCs/>
                <w:i/>
                <w:iCs/>
                <w:sz w:val="24"/>
                <w:szCs w:val="20"/>
                <w:lang w:eastAsia="pl-PL"/>
              </w:rPr>
              <w:t>3</w:t>
            </w:r>
          </w:p>
        </w:tc>
        <w:tc>
          <w:tcPr>
            <w:tcW w:w="1080" w:type="dxa"/>
          </w:tcPr>
          <w:p w:rsidR="009C2BAB" w:rsidRPr="009C2BAB" w:rsidRDefault="009C2BAB" w:rsidP="009C2BAB">
            <w:pPr>
              <w:spacing w:after="0" w:line="240" w:lineRule="auto"/>
              <w:jc w:val="center"/>
              <w:rPr>
                <w:rFonts w:ascii="Times New Roman" w:eastAsia="Times New Roman" w:hAnsi="Times New Roman" w:cs="Times New Roman"/>
                <w:b/>
                <w:bCs/>
                <w:i/>
                <w:iCs/>
                <w:sz w:val="24"/>
                <w:szCs w:val="20"/>
                <w:lang w:eastAsia="pl-PL"/>
              </w:rPr>
            </w:pPr>
            <w:r w:rsidRPr="009C2BAB">
              <w:rPr>
                <w:rFonts w:ascii="Times New Roman" w:eastAsia="Times New Roman" w:hAnsi="Times New Roman" w:cs="Times New Roman"/>
                <w:b/>
                <w:bCs/>
                <w:i/>
                <w:iCs/>
                <w:sz w:val="24"/>
                <w:szCs w:val="20"/>
                <w:lang w:eastAsia="pl-PL"/>
              </w:rPr>
              <w:t>4</w:t>
            </w:r>
          </w:p>
        </w:tc>
        <w:tc>
          <w:tcPr>
            <w:tcW w:w="900" w:type="dxa"/>
          </w:tcPr>
          <w:p w:rsidR="009C2BAB" w:rsidRPr="009C2BAB" w:rsidRDefault="009C2BAB" w:rsidP="009C2BAB">
            <w:pPr>
              <w:spacing w:after="0" w:line="240" w:lineRule="auto"/>
              <w:jc w:val="center"/>
              <w:rPr>
                <w:rFonts w:ascii="Times New Roman" w:eastAsia="Times New Roman" w:hAnsi="Times New Roman" w:cs="Times New Roman"/>
                <w:b/>
                <w:bCs/>
                <w:i/>
                <w:iCs/>
                <w:sz w:val="24"/>
                <w:szCs w:val="20"/>
                <w:lang w:eastAsia="pl-PL"/>
              </w:rPr>
            </w:pPr>
            <w:r w:rsidRPr="009C2BAB">
              <w:rPr>
                <w:rFonts w:ascii="Times New Roman" w:eastAsia="Times New Roman" w:hAnsi="Times New Roman" w:cs="Times New Roman"/>
                <w:b/>
                <w:bCs/>
                <w:i/>
                <w:iCs/>
                <w:sz w:val="24"/>
                <w:szCs w:val="20"/>
                <w:lang w:eastAsia="pl-PL"/>
              </w:rPr>
              <w:t>5</w:t>
            </w:r>
          </w:p>
        </w:tc>
      </w:tr>
      <w:tr w:rsidR="009C2BAB" w:rsidRPr="009C2BAB" w:rsidTr="00175067">
        <w:trPr>
          <w:trHeight w:val="795"/>
        </w:trPr>
        <w:tc>
          <w:tcPr>
            <w:tcW w:w="187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90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r>
      <w:tr w:rsidR="009C2BAB" w:rsidRPr="009C2BAB" w:rsidTr="00175067">
        <w:trPr>
          <w:trHeight w:val="863"/>
        </w:trPr>
        <w:tc>
          <w:tcPr>
            <w:tcW w:w="187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90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r>
      <w:tr w:rsidR="009C2BAB" w:rsidRPr="009C2BAB" w:rsidTr="00175067">
        <w:trPr>
          <w:trHeight w:val="833"/>
        </w:trPr>
        <w:tc>
          <w:tcPr>
            <w:tcW w:w="187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90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r>
      <w:tr w:rsidR="009C2BAB" w:rsidRPr="009C2BAB" w:rsidTr="00175067">
        <w:trPr>
          <w:trHeight w:val="831"/>
        </w:trPr>
        <w:tc>
          <w:tcPr>
            <w:tcW w:w="187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c>
          <w:tcPr>
            <w:tcW w:w="900" w:type="dxa"/>
          </w:tcPr>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p>
        </w:tc>
      </w:tr>
    </w:tbl>
    <w:p w:rsidR="009C2BAB" w:rsidRPr="009C2BAB" w:rsidRDefault="009C2BAB" w:rsidP="009C2BAB">
      <w:pPr>
        <w:spacing w:before="120" w:after="0" w:line="288" w:lineRule="auto"/>
        <w:jc w:val="both"/>
        <w:rPr>
          <w:rFonts w:ascii="Times New Roman" w:eastAsia="Times New Roman" w:hAnsi="Times New Roman" w:cs="Times New Roman"/>
          <w:sz w:val="24"/>
          <w:szCs w:val="24"/>
          <w:lang w:eastAsia="pl-PL"/>
        </w:rPr>
      </w:pPr>
      <w:r w:rsidRPr="009C2BAB">
        <w:rPr>
          <w:rFonts w:ascii="Times New Roman" w:eastAsia="Times New Roman" w:hAnsi="Times New Roman" w:cs="Times New Roman"/>
          <w:b/>
          <w:bCs/>
          <w:sz w:val="24"/>
          <w:szCs w:val="24"/>
          <w:u w:val="single"/>
          <w:lang w:eastAsia="pl-PL"/>
        </w:rPr>
        <w:t>Uwaga</w:t>
      </w:r>
      <w:r w:rsidRPr="009C2BAB">
        <w:rPr>
          <w:rFonts w:ascii="Times New Roman" w:eastAsia="Times New Roman" w:hAnsi="Times New Roman" w:cs="Times New Roman"/>
          <w:sz w:val="24"/>
          <w:szCs w:val="24"/>
          <w:lang w:eastAsia="pl-PL"/>
        </w:rPr>
        <w:t xml:space="preserve">: Wykonawca zobowiązany jest do załączenia </w:t>
      </w:r>
      <w:r w:rsidRPr="009C2BAB">
        <w:rPr>
          <w:rFonts w:ascii="Times New Roman" w:eastAsia="Times New Roman" w:hAnsi="Times New Roman" w:cs="Times New Roman"/>
          <w:b/>
          <w:bCs/>
          <w:sz w:val="24"/>
          <w:szCs w:val="24"/>
          <w:lang w:eastAsia="pl-PL"/>
        </w:rPr>
        <w:t xml:space="preserve">dokumentów potwierdzających należyte wykonanie </w:t>
      </w:r>
      <w:r w:rsidRPr="009C2BAB">
        <w:rPr>
          <w:rFonts w:ascii="Times New Roman" w:eastAsia="Times New Roman" w:hAnsi="Times New Roman" w:cs="Times New Roman"/>
          <w:sz w:val="24"/>
          <w:szCs w:val="24"/>
          <w:lang w:eastAsia="pl-PL"/>
        </w:rPr>
        <w:t>wyszczególnionych w tabeli umów lub zamówień.</w:t>
      </w:r>
    </w:p>
    <w:p w:rsidR="009C2BAB" w:rsidRPr="009C2BAB" w:rsidRDefault="009C2BAB" w:rsidP="009C2BAB">
      <w:pPr>
        <w:spacing w:before="120" w:after="0" w:line="288" w:lineRule="auto"/>
        <w:rPr>
          <w:rFonts w:ascii="Times New Roman" w:eastAsia="Times New Roman" w:hAnsi="Times New Roman" w:cs="Times New Roman"/>
          <w:sz w:val="24"/>
          <w:szCs w:val="24"/>
          <w:lang w:eastAsia="pl-PL"/>
        </w:rPr>
      </w:pPr>
    </w:p>
    <w:p w:rsidR="009C2BAB" w:rsidRPr="009C2BAB" w:rsidRDefault="009C2BAB" w:rsidP="009C2BAB">
      <w:pPr>
        <w:spacing w:before="120" w:after="0" w:line="288" w:lineRule="auto"/>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__________________ dnia __. __.2020 r.</w:t>
      </w:r>
    </w:p>
    <w:p w:rsidR="009C2BAB" w:rsidRPr="009C2BAB" w:rsidRDefault="009C2BAB" w:rsidP="009C2BAB">
      <w:pPr>
        <w:spacing w:before="120" w:after="0" w:line="288" w:lineRule="auto"/>
        <w:ind w:firstLine="5220"/>
        <w:jc w:val="center"/>
        <w:rPr>
          <w:rFonts w:ascii="Times New Roman" w:eastAsia="Times New Roman" w:hAnsi="Times New Roman" w:cs="Times New Roman"/>
          <w:i/>
          <w:iCs/>
          <w:sz w:val="24"/>
          <w:szCs w:val="24"/>
          <w:lang w:eastAsia="pl-PL"/>
        </w:rPr>
      </w:pPr>
      <w:r w:rsidRPr="009C2BAB">
        <w:rPr>
          <w:rFonts w:ascii="Times New Roman" w:eastAsia="Times New Roman" w:hAnsi="Times New Roman" w:cs="Times New Roman"/>
          <w:i/>
          <w:iCs/>
          <w:sz w:val="24"/>
          <w:szCs w:val="24"/>
          <w:lang w:eastAsia="pl-PL"/>
        </w:rPr>
        <w:t>_______________________________</w:t>
      </w:r>
    </w:p>
    <w:p w:rsidR="009C2BAB" w:rsidRPr="009C2BAB" w:rsidRDefault="009C2BAB" w:rsidP="009C2BAB">
      <w:pPr>
        <w:spacing w:after="0" w:line="288" w:lineRule="auto"/>
        <w:ind w:left="1174" w:firstLine="4502"/>
        <w:jc w:val="center"/>
        <w:rPr>
          <w:rFonts w:ascii="Times New Roman" w:eastAsia="Times New Roman" w:hAnsi="Times New Roman" w:cs="Times New Roman"/>
          <w:i/>
          <w:iCs/>
          <w:sz w:val="24"/>
          <w:szCs w:val="20"/>
          <w:lang w:eastAsia="pl-PL"/>
        </w:rPr>
      </w:pPr>
      <w:r w:rsidRPr="009C2BAB">
        <w:rPr>
          <w:rFonts w:ascii="Times New Roman" w:eastAsia="Times New Roman" w:hAnsi="Times New Roman" w:cs="Times New Roman"/>
          <w:i/>
          <w:iCs/>
          <w:sz w:val="24"/>
          <w:szCs w:val="20"/>
          <w:lang w:eastAsia="pl-PL"/>
        </w:rPr>
        <w:t>(podpis Wykonawcy/Wykonawców)</w:t>
      </w:r>
    </w:p>
    <w:p w:rsidR="009C2BAB" w:rsidRPr="009C2BAB" w:rsidRDefault="009C2BAB" w:rsidP="009C2BAB">
      <w:pPr>
        <w:spacing w:after="0" w:line="240" w:lineRule="auto"/>
        <w:jc w:val="both"/>
        <w:rPr>
          <w:rFonts w:ascii="Times New Roman" w:eastAsia="Times New Roman" w:hAnsi="Times New Roman" w:cs="Times New Roman"/>
          <w:lang w:eastAsia="pl-PL"/>
        </w:rPr>
      </w:pPr>
    </w:p>
    <w:p w:rsidR="009C2BAB" w:rsidRPr="009C2BAB" w:rsidRDefault="009C2BAB" w:rsidP="009C2BAB">
      <w:pPr>
        <w:spacing w:after="0" w:line="240" w:lineRule="auto"/>
        <w:rPr>
          <w:rFonts w:ascii="Times New Roman" w:eastAsia="Times New Roman" w:hAnsi="Times New Roman" w:cs="Times New Roman"/>
          <w:sz w:val="24"/>
          <w:szCs w:val="20"/>
          <w:lang w:eastAsia="pl-PL"/>
        </w:rPr>
        <w:sectPr w:rsidR="009C2BAB" w:rsidRPr="009C2BAB" w:rsidSect="00175067">
          <w:headerReference w:type="default" r:id="rId12"/>
          <w:footerReference w:type="even" r:id="rId13"/>
          <w:footerReference w:type="default" r:id="rId14"/>
          <w:pgSz w:w="12240" w:h="15840"/>
          <w:pgMar w:top="567" w:right="1417" w:bottom="1417" w:left="1417" w:header="708" w:footer="708" w:gutter="0"/>
          <w:pgNumType w:start="1"/>
          <w:cols w:space="708"/>
          <w:docGrid w:linePitch="78"/>
        </w:sectPr>
      </w:pPr>
    </w:p>
    <w:p w:rsidR="009C2BAB" w:rsidRPr="009C2BAB" w:rsidRDefault="009C2BAB" w:rsidP="009C2BAB">
      <w:pPr>
        <w:tabs>
          <w:tab w:val="left" w:pos="2338"/>
        </w:tabs>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78"/>
      </w:tblGrid>
      <w:tr w:rsidR="009C2BAB" w:rsidRPr="009C2BAB" w:rsidTr="00175067">
        <w:tc>
          <w:tcPr>
            <w:tcW w:w="13678" w:type="dxa"/>
          </w:tcPr>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p w:rsidR="009C2BAB" w:rsidRPr="009C2BAB" w:rsidRDefault="009C2BAB" w:rsidP="009C2BAB">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ZAŁĄCZNIK NUMER 5</w:t>
            </w:r>
          </w:p>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tc>
      </w:tr>
    </w:tbl>
    <w:p w:rsidR="009C2BAB" w:rsidRPr="009C2BAB" w:rsidRDefault="009C2BAB" w:rsidP="009C2BAB">
      <w:pPr>
        <w:spacing w:after="0" w:line="240" w:lineRule="auto"/>
        <w:rPr>
          <w:rFonts w:ascii="Arial" w:eastAsia="Times New Roman" w:hAnsi="Arial" w:cs="Arial"/>
          <w:b/>
          <w:caps/>
          <w:sz w:val="32"/>
          <w:szCs w:val="32"/>
          <w:lang w:eastAsia="pl-PL"/>
        </w:rPr>
      </w:pPr>
    </w:p>
    <w:p w:rsidR="009C2BAB" w:rsidRPr="009C2BAB" w:rsidRDefault="009C2BAB" w:rsidP="009C2BAB">
      <w:pPr>
        <w:spacing w:before="120" w:after="0" w:line="288" w:lineRule="auto"/>
        <w:jc w:val="center"/>
        <w:rPr>
          <w:rFonts w:ascii="Arial" w:eastAsia="Times New Roman" w:hAnsi="Arial" w:cs="Arial"/>
          <w:b/>
          <w:caps/>
          <w:sz w:val="32"/>
          <w:szCs w:val="32"/>
          <w:lang w:eastAsia="pl-PL"/>
        </w:rPr>
      </w:pPr>
      <w:r w:rsidRPr="009C2BAB">
        <w:rPr>
          <w:rFonts w:ascii="Arial" w:eastAsia="Times New Roman" w:hAnsi="Arial" w:cs="Arial"/>
          <w:b/>
          <w:caps/>
          <w:sz w:val="32"/>
          <w:szCs w:val="32"/>
          <w:lang w:eastAsia="pl-PL"/>
        </w:rPr>
        <w:t>formularz oświadczenia wYKONAWCY NA TEMAT dysponowania odpowiednim potencjałem technicznym oraz osobami zdolnymi do wykonania zamówienia</w:t>
      </w:r>
    </w:p>
    <w:p w:rsidR="009C2BAB" w:rsidRPr="009C2BAB" w:rsidRDefault="009C2BAB" w:rsidP="009C2BAB">
      <w:pPr>
        <w:spacing w:before="120" w:after="0" w:line="288" w:lineRule="auto"/>
        <w:jc w:val="center"/>
        <w:rPr>
          <w:rFonts w:ascii="Arial" w:eastAsia="Times New Roman" w:hAnsi="Arial" w:cs="Arial"/>
          <w:b/>
          <w:sz w:val="32"/>
          <w:szCs w:val="32"/>
          <w:lang w:eastAsia="pl-PL"/>
        </w:rPr>
      </w:pPr>
      <w:r w:rsidRPr="009C2BAB">
        <w:rPr>
          <w:rFonts w:ascii="Arial" w:eastAsia="Times New Roman" w:hAnsi="Arial" w:cs="Arial"/>
          <w:b/>
          <w:sz w:val="32"/>
          <w:szCs w:val="32"/>
          <w:lang w:eastAsia="pl-PL"/>
        </w:rPr>
        <w:t>(WYKAZ OSÓB)</w:t>
      </w:r>
    </w:p>
    <w:p w:rsidR="009C2BAB" w:rsidRPr="009C2BAB" w:rsidRDefault="009C2BAB" w:rsidP="009C2BAB">
      <w:pPr>
        <w:spacing w:after="0" w:line="288" w:lineRule="auto"/>
        <w:ind w:left="-720"/>
        <w:jc w:val="both"/>
        <w:rPr>
          <w:rFonts w:ascii="Times New Roman" w:eastAsia="Times New Roman" w:hAnsi="Times New Roman" w:cs="Times New Roman"/>
          <w:lang w:eastAsia="pl-PL"/>
        </w:rPr>
      </w:pPr>
      <w:r w:rsidRPr="009C2BAB">
        <w:rPr>
          <w:rFonts w:ascii="Times New Roman" w:eastAsia="Times New Roman" w:hAnsi="Times New Roman" w:cs="Times New Roman"/>
          <w:spacing w:val="-2"/>
          <w:lang w:eastAsia="pl-PL"/>
        </w:rPr>
        <w:t>Składając ofertę w przetargu nieograniczonym</w:t>
      </w:r>
      <w:r w:rsidRPr="009C2BAB">
        <w:rPr>
          <w:rFonts w:ascii="Times New Roman" w:eastAsia="Times New Roman" w:hAnsi="Times New Roman" w:cs="Times New Roman"/>
          <w:lang w:eastAsia="pl-PL"/>
        </w:rPr>
        <w:t xml:space="preserve">, którego przedmiotem jest realizacja inwestycji pn. </w:t>
      </w:r>
      <w:bookmarkStart w:id="15" w:name="_Hlk480975023"/>
      <w:r w:rsidRPr="009C2BAB">
        <w:rPr>
          <w:rFonts w:ascii="Times New Roman" w:eastAsia="Times New Roman" w:hAnsi="Times New Roman" w:cs="Times New Roman"/>
          <w:lang w:eastAsia="pl-PL"/>
        </w:rPr>
        <w:t>„Budowa samoczynnej blokady liniowej na odcinku Gdańsk Wrzeszcz – Gdańsk Oliwa wraz z wdrożeniem, rozruchem i uruchomieniem urządzeń i systemów, a także przekazanie do eksploatacji i użytkowania systemów  i urządzeń zrealizowanych w ramach tej inwestycji”</w:t>
      </w:r>
      <w:bookmarkEnd w:id="15"/>
      <w:r w:rsidRPr="009C2BAB">
        <w:rPr>
          <w:rFonts w:ascii="Times New Roman" w:eastAsia="Times New Roman" w:hAnsi="Times New Roman" w:cs="Times New Roman"/>
          <w:lang w:eastAsia="pl-PL"/>
        </w:rPr>
        <w:t xml:space="preserve"> – znak: SKMMU.086.38.19, oświadczam, że niżej wymienione osoby będą uczestniczyć w wykonywaniu przedmiotu zamówienia: </w:t>
      </w:r>
    </w:p>
    <w:tbl>
      <w:tblPr>
        <w:tblW w:w="15379"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34"/>
        <w:gridCol w:w="1134"/>
        <w:gridCol w:w="1984"/>
        <w:gridCol w:w="1418"/>
        <w:gridCol w:w="3543"/>
        <w:gridCol w:w="1984"/>
        <w:gridCol w:w="1985"/>
        <w:gridCol w:w="1701"/>
      </w:tblGrid>
      <w:tr w:rsidR="009C2BAB" w:rsidRPr="009C2BAB" w:rsidTr="00175067">
        <w:trPr>
          <w:cantSplit/>
          <w:trHeight w:val="465"/>
        </w:trPr>
        <w:tc>
          <w:tcPr>
            <w:tcW w:w="496" w:type="dxa"/>
            <w:vMerge w:val="restart"/>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Lp.</w:t>
            </w:r>
          </w:p>
        </w:tc>
        <w:tc>
          <w:tcPr>
            <w:tcW w:w="1134" w:type="dxa"/>
            <w:vMerge w:val="restart"/>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Imię i nazwisko</w:t>
            </w:r>
          </w:p>
        </w:tc>
        <w:tc>
          <w:tcPr>
            <w:tcW w:w="8079" w:type="dxa"/>
            <w:gridSpan w:val="4"/>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Opis doświadczenia</w:t>
            </w:r>
          </w:p>
        </w:tc>
        <w:tc>
          <w:tcPr>
            <w:tcW w:w="1984" w:type="dxa"/>
            <w:vMerge w:val="restart"/>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Kwalifikacje zawodowe</w:t>
            </w:r>
          </w:p>
          <w:p w:rsidR="009C2BAB" w:rsidRPr="009C2BAB" w:rsidRDefault="009C2BAB" w:rsidP="009C2BAB">
            <w:pPr>
              <w:spacing w:after="0" w:line="240" w:lineRule="auto"/>
              <w:jc w:val="center"/>
              <w:rPr>
                <w:rFonts w:ascii="Arial" w:eastAsia="Times New Roman" w:hAnsi="Arial" w:cs="Arial"/>
                <w:b/>
                <w:sz w:val="18"/>
                <w:szCs w:val="18"/>
                <w:lang w:eastAsia="pl-PL"/>
              </w:rPr>
            </w:pPr>
            <w:r w:rsidRPr="009C2BAB">
              <w:rPr>
                <w:rFonts w:ascii="Arial" w:eastAsia="Times New Roman" w:hAnsi="Arial" w:cs="Arial"/>
                <w:b/>
                <w:sz w:val="18"/>
                <w:szCs w:val="18"/>
                <w:lang w:eastAsia="pl-PL"/>
              </w:rPr>
              <w:t>(uprawnienia w specjalności)</w:t>
            </w:r>
          </w:p>
        </w:tc>
        <w:tc>
          <w:tcPr>
            <w:tcW w:w="1985" w:type="dxa"/>
            <w:vMerge w:val="restart"/>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Stanowisko, na które osoba jest proponowana</w:t>
            </w:r>
          </w:p>
        </w:tc>
        <w:tc>
          <w:tcPr>
            <w:tcW w:w="1701" w:type="dxa"/>
            <w:vMerge w:val="restart"/>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Podstawa dysponowania</w:t>
            </w:r>
          </w:p>
        </w:tc>
      </w:tr>
      <w:tr w:rsidR="009C2BAB" w:rsidRPr="009C2BAB" w:rsidTr="00175067">
        <w:trPr>
          <w:cantSplit/>
          <w:trHeight w:val="688"/>
        </w:trPr>
        <w:tc>
          <w:tcPr>
            <w:tcW w:w="496" w:type="dxa"/>
            <w:vMerge/>
            <w:vAlign w:val="center"/>
          </w:tcPr>
          <w:p w:rsidR="009C2BAB" w:rsidRPr="009C2BAB" w:rsidRDefault="009C2BAB" w:rsidP="009C2BAB">
            <w:pPr>
              <w:spacing w:after="0" w:line="240" w:lineRule="auto"/>
              <w:jc w:val="center"/>
              <w:rPr>
                <w:rFonts w:ascii="Arial" w:eastAsia="Times New Roman" w:hAnsi="Arial" w:cs="Arial"/>
                <w:b/>
                <w:lang w:eastAsia="pl-PL"/>
              </w:rPr>
            </w:pPr>
          </w:p>
        </w:tc>
        <w:tc>
          <w:tcPr>
            <w:tcW w:w="1134" w:type="dxa"/>
            <w:vMerge/>
            <w:vAlign w:val="center"/>
          </w:tcPr>
          <w:p w:rsidR="009C2BAB" w:rsidRPr="009C2BAB" w:rsidRDefault="009C2BAB" w:rsidP="009C2BAB">
            <w:pPr>
              <w:spacing w:after="0" w:line="240" w:lineRule="auto"/>
              <w:jc w:val="center"/>
              <w:rPr>
                <w:rFonts w:ascii="Arial" w:eastAsia="Times New Roman" w:hAnsi="Arial" w:cs="Arial"/>
                <w:b/>
                <w:lang w:eastAsia="pl-PL"/>
              </w:rPr>
            </w:pPr>
          </w:p>
        </w:tc>
        <w:tc>
          <w:tcPr>
            <w:tcW w:w="1134" w:type="dxa"/>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Nazwa</w:t>
            </w:r>
          </w:p>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i adres firmy</w:t>
            </w:r>
          </w:p>
        </w:tc>
        <w:tc>
          <w:tcPr>
            <w:tcW w:w="1984" w:type="dxa"/>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Okres trwania wykonanej usługi</w:t>
            </w:r>
          </w:p>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 xml:space="preserve">od data </w:t>
            </w:r>
            <w:r w:rsidRPr="009C2BAB">
              <w:rPr>
                <w:rFonts w:ascii="Arial" w:eastAsia="Times New Roman" w:hAnsi="Arial" w:cs="Arial"/>
                <w:b/>
                <w:sz w:val="16"/>
                <w:szCs w:val="16"/>
                <w:lang w:eastAsia="pl-PL"/>
              </w:rPr>
              <w:t>(m-c, rok)</w:t>
            </w:r>
            <w:r w:rsidRPr="009C2BAB">
              <w:rPr>
                <w:rFonts w:ascii="Arial" w:eastAsia="Times New Roman" w:hAnsi="Arial" w:cs="Arial"/>
                <w:b/>
                <w:lang w:eastAsia="pl-PL"/>
              </w:rPr>
              <w:t xml:space="preserve"> -</w:t>
            </w:r>
          </w:p>
          <w:p w:rsidR="009C2BAB" w:rsidRPr="009C2BAB" w:rsidRDefault="009C2BAB" w:rsidP="009C2BAB">
            <w:pPr>
              <w:spacing w:after="0" w:line="240" w:lineRule="auto"/>
              <w:jc w:val="center"/>
              <w:rPr>
                <w:rFonts w:ascii="Arial" w:eastAsia="Times New Roman" w:hAnsi="Arial" w:cs="Arial"/>
                <w:b/>
                <w:sz w:val="16"/>
                <w:szCs w:val="16"/>
                <w:lang w:eastAsia="pl-PL"/>
              </w:rPr>
            </w:pPr>
            <w:r w:rsidRPr="009C2BAB">
              <w:rPr>
                <w:rFonts w:ascii="Arial" w:eastAsia="Times New Roman" w:hAnsi="Arial" w:cs="Arial"/>
                <w:b/>
                <w:lang w:eastAsia="pl-PL"/>
              </w:rPr>
              <w:t xml:space="preserve">do data </w:t>
            </w:r>
            <w:r w:rsidRPr="009C2BAB">
              <w:rPr>
                <w:rFonts w:ascii="Arial" w:eastAsia="Times New Roman" w:hAnsi="Arial" w:cs="Arial"/>
                <w:b/>
                <w:sz w:val="16"/>
                <w:szCs w:val="16"/>
                <w:lang w:eastAsia="pl-PL"/>
              </w:rPr>
              <w:t>(m-c, rok)</w:t>
            </w:r>
          </w:p>
        </w:tc>
        <w:tc>
          <w:tcPr>
            <w:tcW w:w="1418" w:type="dxa"/>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Zajmowane stanowisko</w:t>
            </w:r>
          </w:p>
          <w:p w:rsidR="009C2BAB" w:rsidRPr="009C2BAB" w:rsidRDefault="009C2BAB" w:rsidP="009C2BAB">
            <w:pPr>
              <w:spacing w:after="0" w:line="240" w:lineRule="auto"/>
              <w:jc w:val="center"/>
              <w:rPr>
                <w:rFonts w:ascii="Arial" w:eastAsia="Times New Roman" w:hAnsi="Arial" w:cs="Arial"/>
                <w:b/>
                <w:sz w:val="18"/>
                <w:szCs w:val="18"/>
                <w:lang w:eastAsia="pl-PL"/>
              </w:rPr>
            </w:pPr>
            <w:r w:rsidRPr="009C2BAB">
              <w:rPr>
                <w:rFonts w:ascii="Arial" w:eastAsia="Times New Roman" w:hAnsi="Arial" w:cs="Arial"/>
                <w:b/>
                <w:sz w:val="18"/>
                <w:szCs w:val="18"/>
                <w:lang w:eastAsia="pl-PL"/>
              </w:rPr>
              <w:t>(w czasie wykonania usługi)</w:t>
            </w:r>
          </w:p>
        </w:tc>
        <w:tc>
          <w:tcPr>
            <w:tcW w:w="3543" w:type="dxa"/>
            <w:vAlign w:val="center"/>
          </w:tcPr>
          <w:p w:rsidR="009C2BAB" w:rsidRPr="009C2BAB" w:rsidRDefault="009C2BAB" w:rsidP="009C2BAB">
            <w:pPr>
              <w:spacing w:after="0" w:line="240" w:lineRule="auto"/>
              <w:jc w:val="center"/>
              <w:rPr>
                <w:rFonts w:ascii="Arial" w:eastAsia="Times New Roman" w:hAnsi="Arial" w:cs="Arial"/>
                <w:b/>
                <w:lang w:eastAsia="pl-PL"/>
              </w:rPr>
            </w:pPr>
            <w:r w:rsidRPr="009C2BAB">
              <w:rPr>
                <w:rFonts w:ascii="Arial" w:eastAsia="Times New Roman" w:hAnsi="Arial" w:cs="Arial"/>
                <w:b/>
                <w:lang w:eastAsia="pl-PL"/>
              </w:rPr>
              <w:t xml:space="preserve">Opis doświadczenia </w:t>
            </w:r>
            <w:r w:rsidRPr="009C2BAB">
              <w:rPr>
                <w:rFonts w:ascii="Arial" w:eastAsia="Times New Roman" w:hAnsi="Arial" w:cs="Arial"/>
                <w:b/>
                <w:lang w:eastAsia="pl-PL"/>
              </w:rPr>
              <w:br/>
              <w:t>potwierdzający spełnianie warunków</w:t>
            </w:r>
          </w:p>
          <w:p w:rsidR="009C2BAB" w:rsidRPr="009C2BAB" w:rsidRDefault="009C2BAB" w:rsidP="009C2BAB">
            <w:pPr>
              <w:spacing w:after="0" w:line="240" w:lineRule="auto"/>
              <w:jc w:val="center"/>
              <w:rPr>
                <w:rFonts w:ascii="Arial" w:eastAsia="Times New Roman" w:hAnsi="Arial" w:cs="Arial"/>
                <w:b/>
                <w:sz w:val="18"/>
                <w:szCs w:val="18"/>
                <w:lang w:eastAsia="pl-PL"/>
              </w:rPr>
            </w:pPr>
            <w:r w:rsidRPr="009C2BAB">
              <w:rPr>
                <w:rFonts w:ascii="Arial" w:eastAsia="Times New Roman" w:hAnsi="Arial" w:cs="Arial"/>
                <w:b/>
                <w:sz w:val="18"/>
                <w:szCs w:val="18"/>
                <w:lang w:eastAsia="pl-PL"/>
              </w:rPr>
              <w:t>(poszczególnych wykonanych usług)</w:t>
            </w:r>
          </w:p>
        </w:tc>
        <w:tc>
          <w:tcPr>
            <w:tcW w:w="1984" w:type="dxa"/>
            <w:vMerge/>
            <w:vAlign w:val="center"/>
          </w:tcPr>
          <w:p w:rsidR="009C2BAB" w:rsidRPr="009C2BAB" w:rsidRDefault="009C2BAB" w:rsidP="009C2BAB">
            <w:pPr>
              <w:spacing w:after="0" w:line="240" w:lineRule="auto"/>
              <w:jc w:val="center"/>
              <w:rPr>
                <w:rFonts w:ascii="Arial" w:eastAsia="Times New Roman" w:hAnsi="Arial" w:cs="Arial"/>
                <w:b/>
                <w:lang w:eastAsia="pl-PL"/>
              </w:rPr>
            </w:pPr>
          </w:p>
        </w:tc>
        <w:tc>
          <w:tcPr>
            <w:tcW w:w="1985" w:type="dxa"/>
            <w:vMerge/>
          </w:tcPr>
          <w:p w:rsidR="009C2BAB" w:rsidRPr="009C2BAB" w:rsidRDefault="009C2BAB" w:rsidP="009C2BAB">
            <w:pPr>
              <w:spacing w:after="0" w:line="240" w:lineRule="auto"/>
              <w:jc w:val="center"/>
              <w:rPr>
                <w:rFonts w:ascii="Arial" w:eastAsia="Times New Roman" w:hAnsi="Arial" w:cs="Arial"/>
                <w:b/>
                <w:lang w:eastAsia="pl-PL"/>
              </w:rPr>
            </w:pPr>
          </w:p>
        </w:tc>
        <w:tc>
          <w:tcPr>
            <w:tcW w:w="1701" w:type="dxa"/>
            <w:vMerge/>
          </w:tcPr>
          <w:p w:rsidR="009C2BAB" w:rsidRPr="009C2BAB" w:rsidRDefault="009C2BAB" w:rsidP="009C2BAB">
            <w:pPr>
              <w:spacing w:after="0" w:line="240" w:lineRule="auto"/>
              <w:jc w:val="center"/>
              <w:rPr>
                <w:rFonts w:ascii="Arial" w:eastAsia="Times New Roman" w:hAnsi="Arial" w:cs="Arial"/>
                <w:b/>
                <w:lang w:eastAsia="pl-PL"/>
              </w:rPr>
            </w:pPr>
          </w:p>
        </w:tc>
      </w:tr>
      <w:tr w:rsidR="009C2BAB" w:rsidRPr="009C2BAB" w:rsidTr="00175067">
        <w:trPr>
          <w:trHeight w:val="256"/>
        </w:trPr>
        <w:tc>
          <w:tcPr>
            <w:tcW w:w="496"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1</w:t>
            </w:r>
          </w:p>
        </w:tc>
        <w:tc>
          <w:tcPr>
            <w:tcW w:w="1134"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2</w:t>
            </w:r>
          </w:p>
        </w:tc>
        <w:tc>
          <w:tcPr>
            <w:tcW w:w="1134"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3</w:t>
            </w:r>
          </w:p>
        </w:tc>
        <w:tc>
          <w:tcPr>
            <w:tcW w:w="1984"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4</w:t>
            </w:r>
          </w:p>
        </w:tc>
        <w:tc>
          <w:tcPr>
            <w:tcW w:w="1418"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5</w:t>
            </w:r>
          </w:p>
        </w:tc>
        <w:tc>
          <w:tcPr>
            <w:tcW w:w="3543"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6</w:t>
            </w:r>
          </w:p>
        </w:tc>
        <w:tc>
          <w:tcPr>
            <w:tcW w:w="1984"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7</w:t>
            </w:r>
          </w:p>
        </w:tc>
        <w:tc>
          <w:tcPr>
            <w:tcW w:w="1985"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8</w:t>
            </w:r>
          </w:p>
        </w:tc>
        <w:tc>
          <w:tcPr>
            <w:tcW w:w="1701" w:type="dxa"/>
          </w:tcPr>
          <w:p w:rsidR="009C2BAB" w:rsidRPr="009C2BAB" w:rsidRDefault="009C2BAB" w:rsidP="009C2BAB">
            <w:pPr>
              <w:spacing w:after="0" w:line="240" w:lineRule="auto"/>
              <w:jc w:val="center"/>
              <w:rPr>
                <w:rFonts w:ascii="Arial" w:eastAsia="Times New Roman" w:hAnsi="Arial" w:cs="Arial"/>
                <w:b/>
                <w:i/>
                <w:iCs/>
                <w:sz w:val="18"/>
                <w:szCs w:val="18"/>
                <w:lang w:eastAsia="pl-PL"/>
              </w:rPr>
            </w:pPr>
            <w:r w:rsidRPr="009C2BAB">
              <w:rPr>
                <w:rFonts w:ascii="Arial" w:eastAsia="Times New Roman" w:hAnsi="Arial" w:cs="Arial"/>
                <w:b/>
                <w:i/>
                <w:iCs/>
                <w:sz w:val="18"/>
                <w:szCs w:val="18"/>
                <w:lang w:eastAsia="pl-PL"/>
              </w:rPr>
              <w:t>9</w:t>
            </w:r>
          </w:p>
        </w:tc>
      </w:tr>
      <w:tr w:rsidR="009C2BAB" w:rsidRPr="009C2BAB" w:rsidTr="00175067">
        <w:trPr>
          <w:trHeight w:val="436"/>
        </w:trPr>
        <w:tc>
          <w:tcPr>
            <w:tcW w:w="496"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13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13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418"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3543"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5"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701"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r>
      <w:tr w:rsidR="009C2BAB" w:rsidRPr="009C2BAB" w:rsidTr="00175067">
        <w:trPr>
          <w:trHeight w:val="414"/>
        </w:trPr>
        <w:tc>
          <w:tcPr>
            <w:tcW w:w="496"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13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13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418"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3543"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5"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701"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r>
      <w:tr w:rsidR="009C2BAB" w:rsidRPr="009C2BAB" w:rsidTr="00175067">
        <w:trPr>
          <w:trHeight w:val="421"/>
        </w:trPr>
        <w:tc>
          <w:tcPr>
            <w:tcW w:w="496"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13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13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418"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3543"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4"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985"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c>
          <w:tcPr>
            <w:tcW w:w="1701" w:type="dxa"/>
          </w:tcPr>
          <w:p w:rsidR="009C2BAB" w:rsidRPr="009C2BAB" w:rsidRDefault="009C2BAB" w:rsidP="009C2BAB">
            <w:pPr>
              <w:spacing w:before="120" w:after="0" w:line="288" w:lineRule="auto"/>
              <w:jc w:val="both"/>
              <w:rPr>
                <w:rFonts w:ascii="Arial" w:eastAsia="Times New Roman" w:hAnsi="Arial" w:cs="Arial"/>
                <w:sz w:val="18"/>
                <w:szCs w:val="18"/>
                <w:lang w:eastAsia="pl-PL"/>
              </w:rPr>
            </w:pPr>
          </w:p>
        </w:tc>
      </w:tr>
    </w:tbl>
    <w:p w:rsidR="009C2BAB" w:rsidRPr="009C2BAB" w:rsidRDefault="009C2BAB" w:rsidP="009C2BAB">
      <w:pPr>
        <w:spacing w:before="120" w:after="0" w:line="288" w:lineRule="auto"/>
        <w:rPr>
          <w:rFonts w:ascii="Arial" w:eastAsia="Times New Roman" w:hAnsi="Arial" w:cs="Arial"/>
          <w:lang w:eastAsia="pl-PL"/>
        </w:rPr>
      </w:pPr>
    </w:p>
    <w:p w:rsidR="009C2BAB" w:rsidRPr="009C2BAB" w:rsidRDefault="009C2BAB" w:rsidP="009C2BAB">
      <w:pPr>
        <w:spacing w:before="120" w:after="0" w:line="288" w:lineRule="auto"/>
        <w:rPr>
          <w:rFonts w:ascii="Arial" w:eastAsia="Times New Roman" w:hAnsi="Arial" w:cs="Arial"/>
          <w:lang w:eastAsia="pl-PL"/>
        </w:rPr>
      </w:pPr>
      <w:r w:rsidRPr="009C2BAB">
        <w:rPr>
          <w:rFonts w:ascii="Arial" w:eastAsia="Times New Roman" w:hAnsi="Arial" w:cs="Arial"/>
          <w:lang w:eastAsia="pl-PL"/>
        </w:rPr>
        <w:t>__________________ dnia __. __.2020 r.</w:t>
      </w:r>
    </w:p>
    <w:p w:rsidR="009C2BAB" w:rsidRPr="009C2BAB" w:rsidRDefault="009C2BAB" w:rsidP="009C2BAB">
      <w:pPr>
        <w:spacing w:before="120" w:after="0" w:line="288" w:lineRule="auto"/>
        <w:ind w:firstLine="5220"/>
        <w:jc w:val="center"/>
        <w:rPr>
          <w:rFonts w:ascii="Arial" w:eastAsia="Times New Roman" w:hAnsi="Arial" w:cs="Arial"/>
          <w:i/>
          <w:lang w:eastAsia="pl-PL"/>
        </w:rPr>
      </w:pPr>
      <w:r w:rsidRPr="009C2BAB">
        <w:rPr>
          <w:rFonts w:ascii="Arial" w:eastAsia="Times New Roman" w:hAnsi="Arial" w:cs="Arial"/>
          <w:i/>
          <w:lang w:eastAsia="pl-PL"/>
        </w:rPr>
        <w:t>_______________________________</w:t>
      </w:r>
    </w:p>
    <w:p w:rsidR="009C2BAB" w:rsidRPr="009C2BAB" w:rsidRDefault="009C2BAB" w:rsidP="009C2BAB">
      <w:pPr>
        <w:spacing w:after="0" w:line="288" w:lineRule="auto"/>
        <w:ind w:left="1174" w:firstLine="4213"/>
        <w:jc w:val="center"/>
        <w:rPr>
          <w:rFonts w:ascii="Arial" w:eastAsia="Times New Roman" w:hAnsi="Arial" w:cs="Arial"/>
          <w:sz w:val="24"/>
          <w:szCs w:val="20"/>
          <w:lang w:eastAsia="pl-PL"/>
        </w:rPr>
      </w:pPr>
      <w:r w:rsidRPr="009C2BAB">
        <w:rPr>
          <w:rFonts w:ascii="Arial" w:eastAsia="Times New Roman" w:hAnsi="Arial" w:cs="Arial"/>
          <w:sz w:val="24"/>
          <w:szCs w:val="20"/>
          <w:lang w:eastAsia="pl-PL"/>
        </w:rPr>
        <w:t>(podpis Wykonawcy/Wykonawców)</w:t>
      </w:r>
    </w:p>
    <w:p w:rsidR="009C2BAB" w:rsidRPr="009C2BAB" w:rsidRDefault="009C2BAB" w:rsidP="009C2BAB">
      <w:pPr>
        <w:spacing w:after="0" w:line="288" w:lineRule="auto"/>
        <w:ind w:left="1174" w:firstLine="4213"/>
        <w:jc w:val="center"/>
        <w:rPr>
          <w:rFonts w:ascii="Arial" w:eastAsia="Times New Roman" w:hAnsi="Arial" w:cs="Arial"/>
          <w:sz w:val="24"/>
          <w:szCs w:val="20"/>
          <w:lang w:eastAsia="pl-PL"/>
        </w:rPr>
        <w:sectPr w:rsidR="009C2BAB" w:rsidRPr="009C2BAB" w:rsidSect="00175067">
          <w:pgSz w:w="15840" w:h="12240" w:orient="landscape"/>
          <w:pgMar w:top="1418" w:right="567" w:bottom="1418" w:left="1418" w:header="709" w:footer="709" w:gutter="0"/>
          <w:pgNumType w:start="1"/>
          <w:cols w:space="708"/>
          <w:docGrid w:linePitch="78"/>
        </w:sectPr>
      </w:pPr>
    </w:p>
    <w:p w:rsidR="009C2BAB" w:rsidRPr="009C2BAB" w:rsidRDefault="009C2BAB" w:rsidP="009C2BAB">
      <w:pPr>
        <w:spacing w:after="0" w:line="240" w:lineRule="auto"/>
        <w:jc w:val="right"/>
        <w:rPr>
          <w:rFonts w:ascii="Times New Roman" w:eastAsia="Times New Roman" w:hAnsi="Times New Roman" w:cs="Times New Roman"/>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C2BAB" w:rsidRPr="009C2BAB" w:rsidTr="00175067">
        <w:tc>
          <w:tcPr>
            <w:tcW w:w="9544" w:type="dxa"/>
          </w:tcPr>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p w:rsidR="009C2BAB" w:rsidRPr="009C2BAB" w:rsidRDefault="009C2BAB" w:rsidP="009C2BAB">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9C2BAB">
              <w:rPr>
                <w:rFonts w:ascii="Times New Roman" w:eastAsia="Times New Roman" w:hAnsi="Times New Roman" w:cs="Times New Roman"/>
                <w:b/>
                <w:szCs w:val="20"/>
                <w:lang w:eastAsia="pl-PL"/>
              </w:rPr>
              <w:t>ZAŁĄCZNIK NUMER 6</w:t>
            </w:r>
          </w:p>
          <w:p w:rsidR="009C2BAB" w:rsidRPr="009C2BAB" w:rsidRDefault="009C2BAB" w:rsidP="009C2BAB">
            <w:pPr>
              <w:tabs>
                <w:tab w:val="left" w:pos="2338"/>
              </w:tabs>
              <w:spacing w:after="0" w:line="240" w:lineRule="auto"/>
              <w:jc w:val="center"/>
              <w:rPr>
                <w:rFonts w:ascii="Times New Roman" w:eastAsia="Times New Roman" w:hAnsi="Times New Roman" w:cs="Times New Roman"/>
                <w:b/>
                <w:szCs w:val="20"/>
                <w:lang w:eastAsia="pl-PL"/>
              </w:rPr>
            </w:pPr>
          </w:p>
        </w:tc>
      </w:tr>
    </w:tbl>
    <w:p w:rsidR="009C2BAB" w:rsidRPr="009C2BAB" w:rsidRDefault="009C2BAB" w:rsidP="009C2BAB">
      <w:pPr>
        <w:spacing w:after="0" w:line="240" w:lineRule="auto"/>
        <w:jc w:val="center"/>
        <w:rPr>
          <w:rFonts w:ascii="Times New Roman" w:eastAsia="Times New Roman" w:hAnsi="Times New Roman" w:cs="Times New Roman"/>
          <w:b/>
          <w:sz w:val="20"/>
          <w:szCs w:val="20"/>
          <w:lang w:eastAsia="pl-PL"/>
        </w:rPr>
      </w:pPr>
    </w:p>
    <w:p w:rsidR="009C2BAB" w:rsidRPr="009C2BAB" w:rsidRDefault="009C2BAB" w:rsidP="009C2BAB">
      <w:pPr>
        <w:spacing w:after="0" w:line="240" w:lineRule="auto"/>
        <w:rPr>
          <w:rFonts w:ascii="Times New Roman" w:eastAsia="Times New Roman" w:hAnsi="Times New Roman" w:cs="Times New Roman"/>
          <w:sz w:val="28"/>
          <w:szCs w:val="28"/>
          <w:lang w:eastAsia="pl-PL"/>
        </w:rPr>
      </w:pPr>
    </w:p>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WYKAZ ELEMENTÓW ROZLICZENIOWYCH</w:t>
      </w:r>
    </w:p>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p w:rsidR="009C2BAB" w:rsidRPr="009C2BAB" w:rsidRDefault="009C2BAB" w:rsidP="009C2BAB">
      <w:pPr>
        <w:autoSpaceDE w:val="0"/>
        <w:autoSpaceDN w:val="0"/>
        <w:adjustRightInd w:val="0"/>
        <w:spacing w:after="0" w:line="240" w:lineRule="auto"/>
        <w:jc w:val="center"/>
        <w:rPr>
          <w:rFonts w:ascii="Times New Roman" w:eastAsia="Times New Roman" w:hAnsi="Times New Roman" w:cs="Arial"/>
          <w:b/>
          <w:sz w:val="24"/>
          <w:szCs w:val="20"/>
          <w:lang w:eastAsia="pl-PL"/>
        </w:rPr>
      </w:pPr>
      <w:r w:rsidRPr="009C2BAB">
        <w:rPr>
          <w:rFonts w:ascii="Times New Roman" w:eastAsia="Times New Roman" w:hAnsi="Times New Roman" w:cs="Arial"/>
          <w:b/>
          <w:sz w:val="24"/>
          <w:szCs w:val="20"/>
          <w:lang w:eastAsia="pl-PL"/>
        </w:rPr>
        <w:t>„Budowa samoczynnej blokady liniowej na odcinku Gdańsk Wrzeszcz – Gdańsk Oliwa wraz z wdrożeniem, rozruchem i uruchomieniem urządzeń i systemów, a także przekazanie do eksploatacji i użytkowania systemów i urządzeń zrealizowanych w ramach tej inwestycji”</w:t>
      </w:r>
    </w:p>
    <w:p w:rsidR="009C2BAB" w:rsidRPr="009C2BAB" w:rsidRDefault="009C2BAB" w:rsidP="009C2BAB">
      <w:pPr>
        <w:spacing w:after="0" w:line="240" w:lineRule="auto"/>
        <w:rPr>
          <w:rFonts w:ascii="Times New Roman" w:eastAsia="Times New Roman" w:hAnsi="Times New Roman" w:cs="Times New Roman"/>
          <w:sz w:val="28"/>
          <w:szCs w:val="28"/>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3117"/>
        <w:gridCol w:w="1789"/>
        <w:gridCol w:w="1791"/>
        <w:gridCol w:w="1790"/>
      </w:tblGrid>
      <w:tr w:rsidR="009C2BAB" w:rsidRPr="009C2BAB" w:rsidTr="00175067">
        <w:tc>
          <w:tcPr>
            <w:tcW w:w="575"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l.p.</w:t>
            </w:r>
          </w:p>
        </w:tc>
        <w:tc>
          <w:tcPr>
            <w:tcW w:w="3117"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Element rozliczeniowy</w:t>
            </w:r>
          </w:p>
        </w:tc>
        <w:tc>
          <w:tcPr>
            <w:tcW w:w="1789"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 xml:space="preserve">wartość netto </w:t>
            </w:r>
          </w:p>
        </w:tc>
        <w:tc>
          <w:tcPr>
            <w:tcW w:w="1791"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podatek VAT</w:t>
            </w:r>
          </w:p>
        </w:tc>
        <w:tc>
          <w:tcPr>
            <w:tcW w:w="1790"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wartość brutto</w:t>
            </w:r>
          </w:p>
        </w:tc>
      </w:tr>
      <w:tr w:rsidR="009C2BAB" w:rsidRPr="009C2BAB" w:rsidTr="00175067">
        <w:tc>
          <w:tcPr>
            <w:tcW w:w="575"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 xml:space="preserve">1. </w:t>
            </w:r>
          </w:p>
        </w:tc>
        <w:tc>
          <w:tcPr>
            <w:tcW w:w="3117" w:type="dxa"/>
            <w:shd w:val="clear" w:color="auto" w:fill="auto"/>
          </w:tcPr>
          <w:p w:rsidR="009C2BAB" w:rsidRPr="009C2BAB" w:rsidRDefault="009C2BAB" w:rsidP="009C2BAB">
            <w:pPr>
              <w:spacing w:after="0" w:line="240" w:lineRule="auto"/>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Wykonanie robót w oparciu o dokumentację projektową, uruchomienie i oddanie do eksploatacji urządzeń sterowania ruchem kolejowym przy torze nr 502</w:t>
            </w:r>
          </w:p>
        </w:tc>
        <w:tc>
          <w:tcPr>
            <w:tcW w:w="1789"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1"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0"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r>
      <w:tr w:rsidR="009C2BAB" w:rsidRPr="009C2BAB" w:rsidTr="00175067">
        <w:tc>
          <w:tcPr>
            <w:tcW w:w="575"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2.</w:t>
            </w:r>
          </w:p>
        </w:tc>
        <w:tc>
          <w:tcPr>
            <w:tcW w:w="3117" w:type="dxa"/>
            <w:shd w:val="clear" w:color="auto" w:fill="auto"/>
          </w:tcPr>
          <w:p w:rsidR="009C2BAB" w:rsidRPr="009C2BAB" w:rsidRDefault="009C2BAB" w:rsidP="009C2BAB">
            <w:pPr>
              <w:spacing w:after="0" w:line="240" w:lineRule="auto"/>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Wykonanie robót w oparciu o dokumentację projektową, uruchomienie i oddanie do eksploatacji urządzeń sterowania ruchem kolejowym przy torze nr 501</w:t>
            </w:r>
          </w:p>
        </w:tc>
        <w:tc>
          <w:tcPr>
            <w:tcW w:w="1789"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1"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0"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r>
      <w:tr w:rsidR="009C2BAB" w:rsidRPr="009C2BAB" w:rsidTr="00175067">
        <w:tc>
          <w:tcPr>
            <w:tcW w:w="575"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 xml:space="preserve">3. </w:t>
            </w:r>
          </w:p>
        </w:tc>
        <w:tc>
          <w:tcPr>
            <w:tcW w:w="3117" w:type="dxa"/>
            <w:shd w:val="clear" w:color="auto" w:fill="auto"/>
          </w:tcPr>
          <w:p w:rsidR="009C2BAB" w:rsidRPr="009C2BAB" w:rsidRDefault="009C2BAB" w:rsidP="009C2BAB">
            <w:pPr>
              <w:spacing w:after="0" w:line="240" w:lineRule="auto"/>
              <w:rPr>
                <w:rFonts w:ascii="Times New Roman" w:eastAsia="Times New Roman" w:hAnsi="Times New Roman" w:cs="Times New Roman"/>
                <w:sz w:val="24"/>
                <w:szCs w:val="24"/>
                <w:lang w:eastAsia="pl-PL"/>
              </w:rPr>
            </w:pPr>
            <w:r w:rsidRPr="009C2BAB">
              <w:rPr>
                <w:rFonts w:ascii="Times New Roman" w:eastAsia="Times New Roman" w:hAnsi="Times New Roman" w:cs="Times New Roman"/>
                <w:sz w:val="24"/>
                <w:szCs w:val="24"/>
                <w:lang w:eastAsia="pl-PL"/>
              </w:rPr>
              <w:t>Likwidacja urządzeń przytorowych i styków klejono-sprężonych</w:t>
            </w:r>
          </w:p>
        </w:tc>
        <w:tc>
          <w:tcPr>
            <w:tcW w:w="1789"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1"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0"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r>
      <w:tr w:rsidR="009C2BAB" w:rsidRPr="009C2BAB" w:rsidTr="00175067">
        <w:tc>
          <w:tcPr>
            <w:tcW w:w="575"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3117"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r w:rsidRPr="009C2BAB">
              <w:rPr>
                <w:rFonts w:ascii="Times New Roman" w:eastAsia="Times New Roman" w:hAnsi="Times New Roman" w:cs="Times New Roman"/>
                <w:sz w:val="28"/>
                <w:szCs w:val="28"/>
                <w:lang w:eastAsia="pl-PL"/>
              </w:rPr>
              <w:t>RAZEM</w:t>
            </w:r>
          </w:p>
        </w:tc>
        <w:tc>
          <w:tcPr>
            <w:tcW w:w="1789"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1"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c>
          <w:tcPr>
            <w:tcW w:w="1790" w:type="dxa"/>
            <w:shd w:val="clear" w:color="auto" w:fill="auto"/>
          </w:tcPr>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tc>
      </w:tr>
    </w:tbl>
    <w:p w:rsidR="009C2BAB" w:rsidRPr="009C2BAB" w:rsidRDefault="009C2BAB" w:rsidP="009C2BAB">
      <w:pPr>
        <w:spacing w:after="0" w:line="240" w:lineRule="auto"/>
        <w:jc w:val="center"/>
        <w:rPr>
          <w:rFonts w:ascii="Times New Roman" w:eastAsia="Times New Roman" w:hAnsi="Times New Roman" w:cs="Times New Roman"/>
          <w:sz w:val="28"/>
          <w:szCs w:val="28"/>
          <w:lang w:eastAsia="pl-PL"/>
        </w:rPr>
      </w:pPr>
    </w:p>
    <w:p w:rsidR="009C2BAB" w:rsidRPr="009C2BAB" w:rsidRDefault="009C2BAB" w:rsidP="009C2BAB">
      <w:pPr>
        <w:jc w:val="both"/>
      </w:pPr>
    </w:p>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 w:rsidR="009C2BAB" w:rsidRPr="009C2BAB" w:rsidRDefault="009C2BAB" w:rsidP="009C2BAB">
      <w:pPr>
        <w:spacing w:after="0" w:line="276" w:lineRule="auto"/>
        <w:rPr>
          <w:rFonts w:ascii="Times New Roman" w:eastAsia="Calibri" w:hAnsi="Times New Roman" w:cs="Times New Roman"/>
          <w:b/>
          <w:sz w:val="24"/>
          <w:szCs w:val="24"/>
        </w:rPr>
      </w:pPr>
      <w:r w:rsidRPr="009C2BAB">
        <w:rPr>
          <w:rFonts w:ascii="Times New Roman" w:eastAsia="Calibri" w:hAnsi="Times New Roman" w:cs="Times New Roman"/>
          <w:b/>
          <w:sz w:val="24"/>
          <w:szCs w:val="24"/>
          <w:u w:val="single"/>
        </w:rPr>
        <w:t>SKMMU.08638.19</w:t>
      </w:r>
      <w:r w:rsidRPr="009C2BAB">
        <w:rPr>
          <w:rFonts w:ascii="Times New Roman" w:eastAsia="Calibri" w:hAnsi="Times New Roman" w:cs="Times New Roman"/>
          <w:sz w:val="24"/>
          <w:szCs w:val="24"/>
        </w:rPr>
        <w:tab/>
      </w:r>
      <w:r w:rsidRPr="009C2BAB">
        <w:rPr>
          <w:rFonts w:ascii="Times New Roman" w:eastAsia="Calibri" w:hAnsi="Times New Roman" w:cs="Times New Roman"/>
          <w:sz w:val="24"/>
          <w:szCs w:val="24"/>
        </w:rPr>
        <w:tab/>
      </w:r>
      <w:r w:rsidRPr="009C2BAB">
        <w:rPr>
          <w:rFonts w:ascii="Times New Roman" w:eastAsia="Calibri" w:hAnsi="Times New Roman" w:cs="Times New Roman"/>
          <w:sz w:val="24"/>
          <w:szCs w:val="24"/>
        </w:rPr>
        <w:tab/>
      </w:r>
      <w:r w:rsidRPr="009C2BAB">
        <w:rPr>
          <w:rFonts w:ascii="Times New Roman" w:eastAsia="Calibri" w:hAnsi="Times New Roman" w:cs="Times New Roman"/>
          <w:sz w:val="24"/>
          <w:szCs w:val="24"/>
        </w:rPr>
        <w:tab/>
      </w:r>
      <w:r w:rsidRPr="009C2BAB">
        <w:rPr>
          <w:rFonts w:ascii="Times New Roman" w:eastAsia="Calibri" w:hAnsi="Times New Roman" w:cs="Times New Roman"/>
          <w:sz w:val="24"/>
          <w:szCs w:val="24"/>
        </w:rPr>
        <w:tab/>
      </w:r>
      <w:r w:rsidRPr="009C2BAB">
        <w:rPr>
          <w:rFonts w:ascii="Times New Roman" w:eastAsia="Calibri" w:hAnsi="Times New Roman" w:cs="Times New Roman"/>
          <w:sz w:val="24"/>
          <w:szCs w:val="24"/>
        </w:rPr>
        <w:tab/>
      </w:r>
      <w:r w:rsidRPr="009C2BAB">
        <w:rPr>
          <w:rFonts w:ascii="Times New Roman" w:eastAsia="Calibri" w:hAnsi="Times New Roman" w:cs="Times New Roman"/>
          <w:sz w:val="24"/>
          <w:szCs w:val="24"/>
        </w:rPr>
        <w:tab/>
      </w:r>
      <w:r w:rsidRPr="009C2BAB">
        <w:rPr>
          <w:rFonts w:ascii="Times New Roman" w:eastAsia="Calibri" w:hAnsi="Times New Roman" w:cs="Times New Roman"/>
          <w:b/>
          <w:sz w:val="24"/>
          <w:szCs w:val="24"/>
        </w:rPr>
        <w:t>Załącznik nr 6 do SIWZ</w:t>
      </w:r>
    </w:p>
    <w:p w:rsidR="009C2BAB" w:rsidRPr="009C2BAB" w:rsidRDefault="009C2BAB" w:rsidP="009C2BAB">
      <w:pPr>
        <w:spacing w:after="0" w:line="276" w:lineRule="auto"/>
        <w:jc w:val="center"/>
        <w:rPr>
          <w:rFonts w:ascii="Times New Roman" w:eastAsia="Calibri" w:hAnsi="Times New Roman" w:cs="Times New Roman"/>
          <w:i/>
          <w:sz w:val="24"/>
          <w:szCs w:val="24"/>
          <w:u w:val="single"/>
        </w:rPr>
      </w:pPr>
    </w:p>
    <w:p w:rsidR="009C2BAB" w:rsidRPr="009C2BAB" w:rsidRDefault="009C2BAB" w:rsidP="009C2BAB">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9C2BAB" w:rsidRPr="009C2BAB" w:rsidRDefault="009C2BAB" w:rsidP="009C2BAB">
      <w:pPr>
        <w:widowControl w:val="0"/>
        <w:autoSpaceDE w:val="0"/>
        <w:autoSpaceDN w:val="0"/>
        <w:adjustRightInd w:val="0"/>
        <w:snapToGrid w:val="0"/>
        <w:spacing w:after="0" w:line="240" w:lineRule="auto"/>
        <w:jc w:val="right"/>
        <w:rPr>
          <w:rFonts w:ascii="Times New Roman" w:eastAsia="Times New Roman" w:hAnsi="Times New Roman" w:cs="Times New Roman"/>
          <w:bCs/>
          <w:sz w:val="24"/>
          <w:szCs w:val="24"/>
          <w:lang w:eastAsia="pl-PL"/>
        </w:rPr>
      </w:pPr>
      <w:r w:rsidRPr="009C2BAB">
        <w:rPr>
          <w:rFonts w:ascii="Times New Roman" w:eastAsia="Times New Roman" w:hAnsi="Times New Roman" w:cs="Times New Roman"/>
          <w:bCs/>
          <w:sz w:val="24"/>
          <w:szCs w:val="24"/>
          <w:lang w:eastAsia="pl-PL"/>
        </w:rPr>
        <w:t xml:space="preserve">                                                                                                                                                         ........................................</w:t>
      </w:r>
    </w:p>
    <w:p w:rsidR="009C2BAB" w:rsidRPr="009C2BAB" w:rsidRDefault="009C2BAB" w:rsidP="009C2BAB">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9C2BAB">
        <w:rPr>
          <w:rFonts w:ascii="Times New Roman" w:eastAsia="Times New Roman" w:hAnsi="Times New Roman" w:cs="Times New Roman"/>
          <w:bCs/>
          <w:sz w:val="24"/>
          <w:szCs w:val="24"/>
          <w:lang w:eastAsia="pl-PL"/>
        </w:rPr>
        <w:t xml:space="preserve">   </w:t>
      </w:r>
      <w:r w:rsidRPr="009C2BAB">
        <w:rPr>
          <w:rFonts w:ascii="Times New Roman" w:eastAsia="Times New Roman" w:hAnsi="Times New Roman" w:cs="Times New Roman"/>
          <w:bCs/>
          <w:sz w:val="24"/>
          <w:szCs w:val="24"/>
          <w:lang w:eastAsia="pl-PL"/>
        </w:rPr>
        <w:tab/>
      </w:r>
      <w:r w:rsidRPr="009C2BAB">
        <w:rPr>
          <w:rFonts w:ascii="Times New Roman" w:eastAsia="Times New Roman" w:hAnsi="Times New Roman" w:cs="Times New Roman"/>
          <w:bCs/>
          <w:sz w:val="24"/>
          <w:szCs w:val="24"/>
          <w:lang w:eastAsia="pl-PL"/>
        </w:rPr>
        <w:tab/>
      </w:r>
      <w:r w:rsidRPr="009C2BAB">
        <w:rPr>
          <w:rFonts w:ascii="Times New Roman" w:eastAsia="Times New Roman" w:hAnsi="Times New Roman" w:cs="Times New Roman"/>
          <w:bCs/>
          <w:sz w:val="24"/>
          <w:szCs w:val="24"/>
          <w:lang w:eastAsia="pl-PL"/>
        </w:rPr>
        <w:tab/>
      </w:r>
      <w:r w:rsidRPr="009C2BAB">
        <w:rPr>
          <w:rFonts w:ascii="Times New Roman" w:eastAsia="Times New Roman" w:hAnsi="Times New Roman" w:cs="Times New Roman"/>
          <w:bCs/>
          <w:sz w:val="24"/>
          <w:szCs w:val="24"/>
          <w:lang w:eastAsia="pl-PL"/>
        </w:rPr>
        <w:tab/>
      </w:r>
      <w:r w:rsidRPr="009C2BAB">
        <w:rPr>
          <w:rFonts w:ascii="Times New Roman" w:eastAsia="Times New Roman" w:hAnsi="Times New Roman" w:cs="Times New Roman"/>
          <w:bCs/>
          <w:sz w:val="24"/>
          <w:szCs w:val="24"/>
          <w:lang w:eastAsia="pl-PL"/>
        </w:rPr>
        <w:tab/>
      </w:r>
      <w:r w:rsidRPr="009C2BAB">
        <w:rPr>
          <w:rFonts w:ascii="Times New Roman" w:eastAsia="Times New Roman" w:hAnsi="Times New Roman" w:cs="Times New Roman"/>
          <w:bCs/>
          <w:sz w:val="24"/>
          <w:szCs w:val="24"/>
          <w:lang w:eastAsia="pl-PL"/>
        </w:rPr>
        <w:tab/>
        <w:t xml:space="preserve">                                               (miejscowość, data)</w:t>
      </w:r>
    </w:p>
    <w:p w:rsidR="009C2BAB" w:rsidRPr="009C2BAB" w:rsidRDefault="009C2BAB" w:rsidP="009C2BAB">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p>
    <w:p w:rsidR="009C2BAB" w:rsidRPr="009C2BAB" w:rsidRDefault="009C2BAB" w:rsidP="009C2BAB">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9C2BAB">
        <w:rPr>
          <w:rFonts w:ascii="Times New Roman" w:eastAsia="Times New Roman" w:hAnsi="Times New Roman" w:cs="Times New Roman"/>
          <w:bCs/>
          <w:sz w:val="24"/>
          <w:szCs w:val="24"/>
          <w:lang w:eastAsia="pl-PL"/>
        </w:rPr>
        <w:t>..............................................................</w:t>
      </w:r>
    </w:p>
    <w:p w:rsidR="009C2BAB" w:rsidRPr="009C2BAB" w:rsidRDefault="009C2BAB" w:rsidP="009C2BAB">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9C2BAB">
        <w:rPr>
          <w:rFonts w:ascii="Times New Roman" w:eastAsia="Times New Roman" w:hAnsi="Times New Roman" w:cs="Times New Roman"/>
          <w:bCs/>
          <w:sz w:val="24"/>
          <w:szCs w:val="24"/>
          <w:lang w:eastAsia="pl-PL"/>
        </w:rPr>
        <w:t xml:space="preserve">     (pieczęć adresowa Wykonawcy)</w:t>
      </w:r>
    </w:p>
    <w:p w:rsidR="009C2BAB" w:rsidRPr="009C2BAB" w:rsidRDefault="009C2BAB" w:rsidP="009C2BAB">
      <w:pPr>
        <w:spacing w:after="0" w:line="276" w:lineRule="auto"/>
        <w:jc w:val="center"/>
        <w:rPr>
          <w:rFonts w:ascii="Times New Roman" w:eastAsia="Calibri" w:hAnsi="Times New Roman" w:cs="Times New Roman"/>
          <w:sz w:val="24"/>
          <w:szCs w:val="24"/>
          <w:u w:val="single"/>
        </w:rPr>
      </w:pPr>
    </w:p>
    <w:p w:rsidR="009C2BAB" w:rsidRPr="009C2BAB" w:rsidRDefault="009C2BAB" w:rsidP="009C2BAB">
      <w:pPr>
        <w:spacing w:after="0" w:line="276" w:lineRule="auto"/>
        <w:jc w:val="center"/>
        <w:rPr>
          <w:rFonts w:ascii="Times New Roman" w:eastAsia="Calibri" w:hAnsi="Times New Roman" w:cs="Times New Roman"/>
          <w:sz w:val="24"/>
          <w:szCs w:val="24"/>
          <w:u w:val="single"/>
        </w:rPr>
      </w:pPr>
    </w:p>
    <w:p w:rsidR="009C2BAB" w:rsidRPr="009C2BAB" w:rsidRDefault="009C2BAB" w:rsidP="009C2BAB">
      <w:pPr>
        <w:spacing w:after="0" w:line="276" w:lineRule="auto"/>
        <w:jc w:val="center"/>
        <w:rPr>
          <w:rFonts w:ascii="Times New Roman" w:eastAsia="Calibri" w:hAnsi="Times New Roman" w:cs="Times New Roman"/>
          <w:sz w:val="24"/>
          <w:szCs w:val="24"/>
          <w:u w:val="single"/>
        </w:rPr>
      </w:pPr>
    </w:p>
    <w:p w:rsidR="009C2BAB" w:rsidRPr="009C2BAB" w:rsidRDefault="009C2BAB" w:rsidP="009C2BAB">
      <w:pPr>
        <w:spacing w:after="0" w:line="276" w:lineRule="auto"/>
        <w:jc w:val="center"/>
        <w:rPr>
          <w:rFonts w:ascii="Times New Roman" w:eastAsia="Calibri" w:hAnsi="Times New Roman" w:cs="Times New Roman"/>
          <w:b/>
          <w:sz w:val="24"/>
          <w:szCs w:val="24"/>
          <w:u w:val="single"/>
        </w:rPr>
      </w:pPr>
      <w:r w:rsidRPr="009C2BAB">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9C2BAB" w:rsidRPr="009C2BAB" w:rsidRDefault="009C2BAB" w:rsidP="009C2BAB">
      <w:pPr>
        <w:spacing w:after="0" w:line="240" w:lineRule="auto"/>
        <w:jc w:val="center"/>
        <w:rPr>
          <w:rFonts w:ascii="Times New Roman" w:eastAsia="Calibri" w:hAnsi="Times New Roman" w:cs="Times New Roman"/>
          <w:sz w:val="24"/>
          <w:szCs w:val="24"/>
          <w:u w:val="single"/>
        </w:rPr>
      </w:pPr>
    </w:p>
    <w:p w:rsidR="009C2BAB" w:rsidRPr="009C2BAB" w:rsidRDefault="009C2BAB" w:rsidP="009C2BAB">
      <w:pPr>
        <w:spacing w:after="0" w:line="240" w:lineRule="auto"/>
        <w:jc w:val="center"/>
        <w:rPr>
          <w:rFonts w:ascii="Times New Roman" w:eastAsia="Calibri" w:hAnsi="Times New Roman" w:cs="Times New Roman"/>
          <w:i/>
          <w:sz w:val="24"/>
          <w:szCs w:val="24"/>
          <w:u w:val="single"/>
        </w:rPr>
      </w:pPr>
    </w:p>
    <w:p w:rsidR="009C2BAB" w:rsidRPr="009C2BAB" w:rsidRDefault="009C2BAB" w:rsidP="009C2BAB">
      <w:pPr>
        <w:spacing w:after="0" w:line="240" w:lineRule="auto"/>
        <w:jc w:val="center"/>
        <w:rPr>
          <w:rFonts w:ascii="Times New Roman" w:eastAsia="Calibri" w:hAnsi="Times New Roman" w:cs="Times New Roman"/>
          <w:sz w:val="24"/>
          <w:szCs w:val="24"/>
        </w:rPr>
      </w:pPr>
      <w:r w:rsidRPr="009C2BAB">
        <w:rPr>
          <w:rFonts w:ascii="Times New Roman" w:eastAsia="Calibri" w:hAnsi="Times New Roman" w:cs="Times New Roman"/>
          <w:i/>
          <w:sz w:val="24"/>
          <w:szCs w:val="24"/>
          <w:u w:val="single"/>
        </w:rPr>
        <w:t xml:space="preserve"> </w:t>
      </w:r>
    </w:p>
    <w:p w:rsidR="009C2BAB" w:rsidRPr="009C2BAB" w:rsidRDefault="009C2BAB" w:rsidP="009C2BAB">
      <w:pPr>
        <w:spacing w:after="0" w:line="360" w:lineRule="auto"/>
        <w:ind w:firstLine="567"/>
        <w:jc w:val="both"/>
        <w:rPr>
          <w:rFonts w:ascii="Times New Roman" w:eastAsia="Calibri" w:hAnsi="Times New Roman" w:cs="Times New Roman"/>
          <w:sz w:val="24"/>
          <w:szCs w:val="24"/>
          <w:lang w:eastAsia="pl-PL"/>
        </w:rPr>
      </w:pPr>
      <w:r w:rsidRPr="009C2BAB">
        <w:rPr>
          <w:rFonts w:ascii="Times New Roman" w:eastAsia="Calibri" w:hAnsi="Times New Roman" w:cs="Times New Roman"/>
          <w:sz w:val="24"/>
          <w:szCs w:val="24"/>
          <w:lang w:eastAsia="pl-PL"/>
        </w:rPr>
        <w:t>Oświadczam, że wypełniłem obowiązki informacyjne przewidziane w art. 13 lub art. 14 RODO</w:t>
      </w:r>
      <w:r w:rsidRPr="009C2BAB">
        <w:rPr>
          <w:rFonts w:ascii="Times New Roman" w:eastAsia="Calibri" w:hAnsi="Times New Roman" w:cs="Times New Roman"/>
          <w:sz w:val="24"/>
          <w:szCs w:val="24"/>
          <w:vertAlign w:val="superscript"/>
          <w:lang w:eastAsia="pl-PL"/>
        </w:rPr>
        <w:t>1)</w:t>
      </w:r>
      <w:r w:rsidRPr="009C2BAB">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b/>
          <w:sz w:val="24"/>
          <w:szCs w:val="24"/>
          <w:lang w:eastAsia="pl-PL"/>
        </w:rPr>
      </w:pPr>
    </w:p>
    <w:p w:rsidR="009C2BAB" w:rsidRPr="009C2BAB" w:rsidRDefault="009C2BAB" w:rsidP="009C2BAB">
      <w:pPr>
        <w:spacing w:after="0" w:line="360" w:lineRule="auto"/>
        <w:jc w:val="both"/>
        <w:rPr>
          <w:rFonts w:ascii="Times New Roman" w:eastAsia="Calibri" w:hAnsi="Times New Roman" w:cs="Times New Roman"/>
          <w:sz w:val="24"/>
          <w:szCs w:val="24"/>
          <w:lang w:eastAsia="pl-PL"/>
        </w:rPr>
      </w:pPr>
      <w:r w:rsidRPr="009C2BAB">
        <w:rPr>
          <w:rFonts w:ascii="Times New Roman" w:eastAsia="Calibri" w:hAnsi="Times New Roman" w:cs="Times New Roman"/>
          <w:sz w:val="24"/>
          <w:szCs w:val="24"/>
          <w:lang w:eastAsia="pl-PL"/>
        </w:rPr>
        <w:t>______________________________</w:t>
      </w:r>
    </w:p>
    <w:p w:rsidR="009C2BAB" w:rsidRPr="009C2BAB" w:rsidRDefault="009C2BAB" w:rsidP="009C2BAB">
      <w:pPr>
        <w:spacing w:after="0" w:line="240" w:lineRule="auto"/>
        <w:jc w:val="both"/>
        <w:rPr>
          <w:rFonts w:ascii="Times New Roman" w:eastAsia="Calibri" w:hAnsi="Times New Roman" w:cs="Times New Roman"/>
          <w:sz w:val="20"/>
          <w:szCs w:val="24"/>
        </w:rPr>
      </w:pPr>
      <w:r w:rsidRPr="009C2BAB">
        <w:rPr>
          <w:rFonts w:ascii="Times New Roman" w:eastAsia="Calibri" w:hAnsi="Times New Roman" w:cs="Times New Roman"/>
          <w:sz w:val="20"/>
          <w:szCs w:val="24"/>
          <w:vertAlign w:val="superscript"/>
        </w:rPr>
        <w:t xml:space="preserve">1) </w:t>
      </w:r>
      <w:r w:rsidRPr="009C2BAB">
        <w:rPr>
          <w:rFonts w:ascii="Times New Roman" w:eastAsia="Calibri" w:hAnsi="Times New Roman" w:cs="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C2BAB" w:rsidRPr="009C2BAB" w:rsidRDefault="009C2BAB" w:rsidP="009C2BAB">
      <w:pPr>
        <w:spacing w:after="0" w:line="240" w:lineRule="auto"/>
        <w:jc w:val="both"/>
        <w:rPr>
          <w:rFonts w:ascii="Times New Roman" w:eastAsia="Calibri" w:hAnsi="Times New Roman" w:cs="Times New Roman"/>
          <w:sz w:val="24"/>
          <w:szCs w:val="24"/>
        </w:rPr>
      </w:pPr>
    </w:p>
    <w:p w:rsidR="009C2BAB" w:rsidRPr="009C2BAB" w:rsidRDefault="009C2BAB" w:rsidP="009C2BAB">
      <w:pPr>
        <w:spacing w:after="0" w:line="276" w:lineRule="auto"/>
        <w:ind w:left="142" w:hanging="142"/>
        <w:jc w:val="both"/>
        <w:rPr>
          <w:rFonts w:ascii="Times New Roman" w:eastAsia="Calibri" w:hAnsi="Times New Roman" w:cs="Times New Roman"/>
          <w:sz w:val="20"/>
          <w:szCs w:val="24"/>
          <w:lang w:eastAsia="pl-PL"/>
        </w:rPr>
      </w:pPr>
      <w:r w:rsidRPr="009C2BAB">
        <w:rPr>
          <w:rFonts w:ascii="Times New Roman" w:eastAsia="Calibri" w:hAnsi="Times New Roman" w:cs="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C2BAB" w:rsidRPr="009C2BAB" w:rsidRDefault="009C2BAB" w:rsidP="009C2BAB">
      <w:pPr>
        <w:jc w:val="both"/>
      </w:pPr>
    </w:p>
    <w:p w:rsidR="00672711" w:rsidRDefault="00672711"/>
    <w:sectPr w:rsidR="00672711" w:rsidSect="001750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5FD" w:rsidRDefault="005635FD">
      <w:pPr>
        <w:spacing w:after="0" w:line="240" w:lineRule="auto"/>
      </w:pPr>
      <w:r>
        <w:separator/>
      </w:r>
    </w:p>
  </w:endnote>
  <w:endnote w:type="continuationSeparator" w:id="0">
    <w:p w:rsidR="005635FD" w:rsidRDefault="00563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067" w:rsidRDefault="00175067" w:rsidP="0017506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75067" w:rsidRDefault="0017506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067" w:rsidRDefault="00175067" w:rsidP="0017506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175067" w:rsidRDefault="0017506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5FD" w:rsidRDefault="005635FD">
      <w:pPr>
        <w:spacing w:after="0" w:line="240" w:lineRule="auto"/>
      </w:pPr>
      <w:r>
        <w:separator/>
      </w:r>
    </w:p>
  </w:footnote>
  <w:footnote w:type="continuationSeparator" w:id="0">
    <w:p w:rsidR="005635FD" w:rsidRDefault="00563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067" w:rsidRDefault="00175067">
    <w:pPr>
      <w:pStyle w:val="Nagwek"/>
      <w:jc w:val="right"/>
      <w:rPr>
        <w:i/>
        <w:sz w:val="20"/>
        <w:u w:val="single"/>
      </w:rPr>
    </w:pPr>
    <w:r>
      <w:rPr>
        <w:i/>
        <w:sz w:val="20"/>
        <w:u w:val="single"/>
      </w:rPr>
      <w:t>Specyfikacja Istotnych Warunków Zamówienia – przetarg nieograniczony- znak: SKMMU.086.38.19</w:t>
    </w:r>
  </w:p>
  <w:p w:rsidR="00175067" w:rsidRDefault="001750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FF47EE"/>
    <w:multiLevelType w:val="singleLevel"/>
    <w:tmpl w:val="97AE8CA6"/>
    <w:lvl w:ilvl="0">
      <w:start w:val="1"/>
      <w:numFmt w:val="decimal"/>
      <w:lvlText w:val="4.%1."/>
      <w:legacy w:legacy="1" w:legacySpace="0" w:legacyIndent="451"/>
      <w:lvlJc w:val="left"/>
      <w:rPr>
        <w:rFonts w:ascii="Arial" w:hAnsi="Arial" w:cs="Arial" w:hint="default"/>
      </w:rPr>
    </w:lvl>
  </w:abstractNum>
  <w:abstractNum w:abstractNumId="3"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ED16B32"/>
    <w:multiLevelType w:val="hybridMultilevel"/>
    <w:tmpl w:val="FD60EE6E"/>
    <w:lvl w:ilvl="0" w:tplc="83F49E4E">
      <w:start w:val="7"/>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2" w15:restartNumberingAfterBreak="0">
    <w:nsid w:val="240E7685"/>
    <w:multiLevelType w:val="hybridMultilevel"/>
    <w:tmpl w:val="3A486060"/>
    <w:lvl w:ilvl="0" w:tplc="04150011">
      <w:start w:val="1"/>
      <w:numFmt w:val="decimal"/>
      <w:lvlText w:val="%1)"/>
      <w:lvlJc w:val="left"/>
      <w:pPr>
        <w:tabs>
          <w:tab w:val="num" w:pos="720"/>
        </w:tabs>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3ED3D3B"/>
    <w:multiLevelType w:val="hybridMultilevel"/>
    <w:tmpl w:val="1D303B34"/>
    <w:lvl w:ilvl="0" w:tplc="A5EE1976">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58A2CFF"/>
    <w:multiLevelType w:val="hybridMultilevel"/>
    <w:tmpl w:val="F5627048"/>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2838AE"/>
    <w:multiLevelType w:val="hybridMultilevel"/>
    <w:tmpl w:val="6F24557C"/>
    <w:lvl w:ilvl="0" w:tplc="90ACA0E2">
      <w:start w:val="13"/>
      <w:numFmt w:val="decimal"/>
      <w:lvlText w:val="%1)"/>
      <w:lvlJc w:val="left"/>
      <w:pPr>
        <w:tabs>
          <w:tab w:val="num" w:pos="720"/>
        </w:tabs>
        <w:ind w:left="72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3A3C06"/>
    <w:multiLevelType w:val="hybridMultilevel"/>
    <w:tmpl w:val="B5B4453A"/>
    <w:lvl w:ilvl="0" w:tplc="43E059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4"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abstractNum>
  <w:abstractNum w:abstractNumId="25"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63C712F"/>
    <w:multiLevelType w:val="hybridMultilevel"/>
    <w:tmpl w:val="80F23E1A"/>
    <w:lvl w:ilvl="0" w:tplc="DFA2C6B4">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0F3393"/>
    <w:multiLevelType w:val="hybridMultilevel"/>
    <w:tmpl w:val="5DA4E292"/>
    <w:lvl w:ilvl="0" w:tplc="B47EE5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2" w15:restartNumberingAfterBreak="0">
    <w:nsid w:val="5B1A2DFD"/>
    <w:multiLevelType w:val="hybridMultilevel"/>
    <w:tmpl w:val="B76637EA"/>
    <w:lvl w:ilvl="0" w:tplc="8102A92E">
      <w:start w:val="1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6"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9"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C937828"/>
    <w:multiLevelType w:val="hybridMultilevel"/>
    <w:tmpl w:val="EAB6E678"/>
    <w:lvl w:ilvl="0" w:tplc="F6E088EE">
      <w:start w:val="1"/>
      <w:numFmt w:val="decimal"/>
      <w:lvlText w:val="%1)"/>
      <w:lvlJc w:val="left"/>
      <w:pPr>
        <w:tabs>
          <w:tab w:val="num" w:pos="502"/>
        </w:tabs>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9"/>
  </w:num>
  <w:num w:numId="2">
    <w:abstractNumId w:val="28"/>
  </w:num>
  <w:num w:numId="3">
    <w:abstractNumId w:val="40"/>
  </w:num>
  <w:num w:numId="4">
    <w:abstractNumId w:val="6"/>
  </w:num>
  <w:num w:numId="5">
    <w:abstractNumId w:val="35"/>
  </w:num>
  <w:num w:numId="6">
    <w:abstractNumId w:val="38"/>
  </w:num>
  <w:num w:numId="7">
    <w:abstractNumId w:val="4"/>
  </w:num>
  <w:num w:numId="8">
    <w:abstractNumId w:val="32"/>
  </w:num>
  <w:num w:numId="9">
    <w:abstractNumId w:val="31"/>
  </w:num>
  <w:num w:numId="10">
    <w:abstractNumId w:val="31"/>
    <w:lvlOverride w:ilvl="0">
      <w:lvl w:ilvl="0">
        <w:start w:val="1"/>
        <w:numFmt w:val="decimal"/>
        <w:lvlText w:val="%1)"/>
        <w:legacy w:legacy="1" w:legacySpace="0" w:legacyIndent="278"/>
        <w:lvlJc w:val="left"/>
        <w:rPr>
          <w:rFonts w:ascii="Times New Roman" w:hAnsi="Times New Roman" w:cs="Times New Roman" w:hint="default"/>
        </w:rPr>
      </w:lvl>
    </w:lvlOverride>
  </w:num>
  <w:num w:numId="11">
    <w:abstractNumId w:val="2"/>
  </w:num>
  <w:num w:numId="12">
    <w:abstractNumId w:val="18"/>
  </w:num>
  <w:num w:numId="13">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5"/>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27"/>
  </w:num>
  <w:num w:numId="38">
    <w:abstractNumId w:val="19"/>
  </w:num>
  <w:num w:numId="39">
    <w:abstractNumId w:val="9"/>
  </w:num>
  <w:num w:numId="40">
    <w:abstractNumId w:val="7"/>
  </w:num>
  <w:num w:numId="41">
    <w:abstractNumId w:val="16"/>
  </w:num>
  <w:num w:numId="42">
    <w:abstractNumId w:val="20"/>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ina Semak">
    <w15:presenceInfo w15:providerId="AD" w15:userId="S-1-5-21-2198828578-1525274988-235139508-4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BAB"/>
    <w:rsid w:val="00007124"/>
    <w:rsid w:val="00175067"/>
    <w:rsid w:val="005635FD"/>
    <w:rsid w:val="00672711"/>
    <w:rsid w:val="009C2BAB"/>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55026B"/>
  <w15:chartTrackingRefBased/>
  <w15:docId w15:val="{6618D7A8-2636-4085-8078-F92014B6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9C2BA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9C2BAB"/>
    <w:rPr>
      <w:rFonts w:ascii="Times New Roman" w:eastAsia="Times New Roman" w:hAnsi="Times New Roman" w:cs="Times New Roman"/>
      <w:b/>
      <w:bCs/>
      <w:sz w:val="27"/>
      <w:szCs w:val="27"/>
      <w:lang w:eastAsia="pl-PL"/>
    </w:rPr>
  </w:style>
  <w:style w:type="paragraph" w:styleId="Nagwek">
    <w:name w:val="header"/>
    <w:basedOn w:val="Normalny"/>
    <w:link w:val="NagwekZnak"/>
    <w:uiPriority w:val="99"/>
    <w:unhideWhenUsed/>
    <w:rsid w:val="009C2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2BAB"/>
  </w:style>
  <w:style w:type="paragraph" w:styleId="Stopka">
    <w:name w:val="footer"/>
    <w:basedOn w:val="Normalny"/>
    <w:link w:val="StopkaZnak"/>
    <w:uiPriority w:val="99"/>
    <w:unhideWhenUsed/>
    <w:rsid w:val="009C2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2BAB"/>
  </w:style>
  <w:style w:type="paragraph" w:styleId="Tekstkomentarza">
    <w:name w:val="annotation text"/>
    <w:basedOn w:val="Normalny"/>
    <w:link w:val="TekstkomentarzaZnak"/>
    <w:uiPriority w:val="99"/>
    <w:semiHidden/>
    <w:unhideWhenUsed/>
    <w:rsid w:val="009C2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2BAB"/>
    <w:rPr>
      <w:sz w:val="20"/>
      <w:szCs w:val="20"/>
    </w:rPr>
  </w:style>
  <w:style w:type="character" w:styleId="Odwoaniedokomentarza">
    <w:name w:val="annotation reference"/>
    <w:semiHidden/>
    <w:rsid w:val="009C2BAB"/>
    <w:rPr>
      <w:sz w:val="16"/>
      <w:szCs w:val="16"/>
    </w:rPr>
  </w:style>
  <w:style w:type="character" w:styleId="Numerstrony">
    <w:name w:val="page number"/>
    <w:basedOn w:val="Domylnaczcionkaakapitu"/>
    <w:rsid w:val="009C2BAB"/>
  </w:style>
  <w:style w:type="paragraph" w:styleId="Tekstdymka">
    <w:name w:val="Balloon Text"/>
    <w:basedOn w:val="Normalny"/>
    <w:link w:val="TekstdymkaZnak"/>
    <w:uiPriority w:val="99"/>
    <w:semiHidden/>
    <w:unhideWhenUsed/>
    <w:rsid w:val="009C2B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2BA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C2BAB"/>
    <w:rPr>
      <w:b/>
      <w:bCs/>
    </w:rPr>
  </w:style>
  <w:style w:type="character" w:customStyle="1" w:styleId="TematkomentarzaZnak">
    <w:name w:val="Temat komentarza Znak"/>
    <w:basedOn w:val="TekstkomentarzaZnak"/>
    <w:link w:val="Tematkomentarza"/>
    <w:uiPriority w:val="99"/>
    <w:semiHidden/>
    <w:rsid w:val="009C2BAB"/>
    <w:rPr>
      <w:b/>
      <w:bCs/>
      <w:sz w:val="20"/>
      <w:szCs w:val="20"/>
    </w:rPr>
  </w:style>
  <w:style w:type="paragraph" w:styleId="Akapitzlist">
    <w:name w:val="List Paragraph"/>
    <w:basedOn w:val="Normalny"/>
    <w:uiPriority w:val="34"/>
    <w:qFormat/>
    <w:rsid w:val="009C2BAB"/>
    <w:pPr>
      <w:ind w:left="720"/>
      <w:contextualSpacing/>
    </w:pPr>
  </w:style>
  <w:style w:type="character" w:styleId="Hipercze">
    <w:name w:val="Hyperlink"/>
    <w:basedOn w:val="Domylnaczcionkaakapitu"/>
    <w:uiPriority w:val="99"/>
    <w:unhideWhenUsed/>
    <w:rsid w:val="009C2BAB"/>
    <w:rPr>
      <w:color w:val="0563C1" w:themeColor="hyperlink"/>
      <w:u w:val="single"/>
    </w:rPr>
  </w:style>
  <w:style w:type="character" w:styleId="Nierozpoznanawzmianka">
    <w:name w:val="Unresolved Mention"/>
    <w:basedOn w:val="Domylnaczcionkaakapitu"/>
    <w:uiPriority w:val="99"/>
    <w:semiHidden/>
    <w:unhideWhenUsed/>
    <w:rsid w:val="009C2B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36</Pages>
  <Words>12481</Words>
  <Characters>74892</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cp:revision>
  <cp:lastPrinted>2020-03-13T11:09:00Z</cp:lastPrinted>
  <dcterms:created xsi:type="dcterms:W3CDTF">2020-02-24T14:23:00Z</dcterms:created>
  <dcterms:modified xsi:type="dcterms:W3CDTF">2020-03-13T11:16:00Z</dcterms:modified>
</cp:coreProperties>
</file>