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E5AE" w14:textId="77777777" w:rsidR="0058121E" w:rsidRPr="009A2525" w:rsidRDefault="0058121E" w:rsidP="009A2525">
      <w:pPr>
        <w:spacing w:line="276" w:lineRule="auto"/>
        <w:contextualSpacing/>
        <w:jc w:val="center"/>
        <w:rPr>
          <w:rFonts w:cs="Arial"/>
          <w:sz w:val="22"/>
          <w:szCs w:val="22"/>
        </w:rPr>
      </w:pPr>
      <w:r w:rsidRPr="009A2525">
        <w:rPr>
          <w:rFonts w:cs="Arial"/>
          <w:b/>
          <w:sz w:val="22"/>
          <w:szCs w:val="22"/>
        </w:rPr>
        <w:t>Oświadczenie Wykonawcy</w:t>
      </w:r>
    </w:p>
    <w:p w14:paraId="00952E50" w14:textId="77777777" w:rsidR="0058121E" w:rsidRPr="009A2525" w:rsidRDefault="0058121E" w:rsidP="009A2525">
      <w:pPr>
        <w:spacing w:line="276" w:lineRule="auto"/>
        <w:contextualSpacing/>
        <w:jc w:val="center"/>
        <w:rPr>
          <w:rFonts w:cs="Arial"/>
          <w:sz w:val="22"/>
          <w:szCs w:val="22"/>
        </w:rPr>
      </w:pPr>
    </w:p>
    <w:p w14:paraId="761E6E54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Wykonawca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087B805C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04F80166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395A4D78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585ABCE6" w14:textId="77777777" w:rsidR="00757814" w:rsidRPr="009A2525" w:rsidRDefault="00757814" w:rsidP="009A2525">
      <w:pPr>
        <w:spacing w:line="276" w:lineRule="auto"/>
        <w:contextualSpacing/>
        <w:jc w:val="both"/>
        <w:rPr>
          <w:rFonts w:eastAsia="Calibri" w:cs="Arial"/>
          <w:b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NIP</w:t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b/>
          <w:sz w:val="22"/>
          <w:szCs w:val="22"/>
        </w:rPr>
        <w:tab/>
      </w:r>
      <w:r w:rsidR="001B383C" w:rsidRPr="009A2525">
        <w:rPr>
          <w:rFonts w:eastAsia="Calibri" w:cs="Arial"/>
          <w:b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>……………………………………………………………………………….</w:t>
      </w:r>
      <w:r w:rsidRPr="009A2525">
        <w:rPr>
          <w:rFonts w:eastAsia="Calibri" w:cs="Arial"/>
          <w:b/>
          <w:sz w:val="22"/>
          <w:szCs w:val="22"/>
        </w:rPr>
        <w:t xml:space="preserve"> </w:t>
      </w:r>
    </w:p>
    <w:p w14:paraId="2C0DA843" w14:textId="77777777" w:rsidR="00757814" w:rsidRPr="009A2525" w:rsidRDefault="00757814" w:rsidP="009A2525">
      <w:pPr>
        <w:spacing w:line="276" w:lineRule="auto"/>
        <w:contextualSpacing/>
        <w:jc w:val="both"/>
        <w:rPr>
          <w:rFonts w:eastAsia="Calibri" w:cs="Arial"/>
          <w:b/>
          <w:sz w:val="22"/>
          <w:szCs w:val="22"/>
        </w:rPr>
      </w:pPr>
    </w:p>
    <w:p w14:paraId="22FCCA9D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Nr telefonu</w:t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56F5AC52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29E0A3FA" w14:textId="77777777" w:rsidR="0058121E" w:rsidRPr="009A2525" w:rsidRDefault="0058121E" w:rsidP="009A2525">
      <w:pPr>
        <w:spacing w:line="276" w:lineRule="auto"/>
        <w:contextualSpacing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 strony internetowej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 w:rsidRPr="009A2525">
        <w:rPr>
          <w:rFonts w:eastAsia="Calibri" w:cs="Arial"/>
          <w:sz w:val="22"/>
          <w:szCs w:val="22"/>
        </w:rPr>
        <w:t>..</w:t>
      </w:r>
    </w:p>
    <w:p w14:paraId="29FF6DA9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471EBCF1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 e-mail: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 w:rsidRPr="009A2525">
        <w:rPr>
          <w:rFonts w:eastAsia="Calibri" w:cs="Arial"/>
          <w:sz w:val="22"/>
          <w:szCs w:val="22"/>
        </w:rPr>
        <w:t>.</w:t>
      </w:r>
    </w:p>
    <w:p w14:paraId="01434D82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0E01338B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5F2321A1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Wykonawca oświadcza, iż:</w:t>
      </w:r>
    </w:p>
    <w:p w14:paraId="61CE036D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37665E57" w14:textId="77777777" w:rsidR="0058121E" w:rsidRPr="009A2525" w:rsidRDefault="0058121E" w:rsidP="009A2525">
      <w:pPr>
        <w:numPr>
          <w:ilvl w:val="0"/>
          <w:numId w:val="7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 xml:space="preserve">oferowana Woda spełnia wymogi określone w Ustawie z dnia 25 sierpnia 2006 r.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>o bezpieczeństwie żywności i żywienia (Dz.U. z </w:t>
      </w:r>
      <w:r w:rsidR="00AF1C6E" w:rsidRPr="009A2525">
        <w:rPr>
          <w:rFonts w:cs="Arial"/>
          <w:sz w:val="22"/>
          <w:szCs w:val="22"/>
        </w:rPr>
        <w:t xml:space="preserve">2017 </w:t>
      </w:r>
      <w:r w:rsidRPr="009A2525">
        <w:rPr>
          <w:rFonts w:cs="Arial"/>
          <w:sz w:val="22"/>
          <w:szCs w:val="22"/>
        </w:rPr>
        <w:t xml:space="preserve">r., poz. </w:t>
      </w:r>
      <w:r w:rsidR="00AF1C6E" w:rsidRPr="009A2525">
        <w:rPr>
          <w:rFonts w:cs="Arial"/>
          <w:sz w:val="22"/>
          <w:szCs w:val="22"/>
        </w:rPr>
        <w:t>149</w:t>
      </w:r>
      <w:r w:rsidRPr="009A2525">
        <w:rPr>
          <w:rFonts w:cs="Arial"/>
          <w:sz w:val="22"/>
          <w:szCs w:val="22"/>
        </w:rPr>
        <w:t>)</w:t>
      </w:r>
      <w:r w:rsidR="00466867" w:rsidRPr="009A2525">
        <w:rPr>
          <w:rFonts w:cs="Arial"/>
          <w:sz w:val="22"/>
          <w:szCs w:val="22"/>
        </w:rPr>
        <w:t>;</w:t>
      </w:r>
      <w:r w:rsidRPr="009A2525">
        <w:rPr>
          <w:rFonts w:cs="Arial"/>
          <w:sz w:val="22"/>
          <w:szCs w:val="22"/>
        </w:rPr>
        <w:t xml:space="preserve"> </w:t>
      </w:r>
    </w:p>
    <w:p w14:paraId="6D3DFF1A" w14:textId="77777777" w:rsidR="0058121E" w:rsidRPr="009A2525" w:rsidRDefault="0058121E" w:rsidP="009A2525">
      <w:pPr>
        <w:pStyle w:val="Akapitzlist"/>
        <w:numPr>
          <w:ilvl w:val="0"/>
          <w:numId w:val="7"/>
        </w:numPr>
        <w:spacing w:line="276" w:lineRule="auto"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oferuje Wodę zgodnie z poniższymi parametrami:</w:t>
      </w:r>
    </w:p>
    <w:p w14:paraId="7E707DEE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tbl>
      <w:tblPr>
        <w:tblpPr w:leftFromText="141" w:rightFromText="141" w:vertAnchor="text" w:horzAnchor="margin" w:tblpY="139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1362"/>
        <w:gridCol w:w="1276"/>
        <w:gridCol w:w="3180"/>
        <w:gridCol w:w="3402"/>
      </w:tblGrid>
      <w:tr w:rsidR="000F0115" w:rsidRPr="009A2525" w14:paraId="36FB47ED" w14:textId="77777777" w:rsidTr="009A2525">
        <w:trPr>
          <w:trHeight w:val="21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0C7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3EEB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A9B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45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C1BE" w14:textId="77C9BC18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0F0115" w:rsidRPr="009A2525" w14:paraId="658941D3" w14:textId="77777777" w:rsidTr="009A2525">
        <w:trPr>
          <w:trHeight w:val="2450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27E3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210E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E04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Pojemność butelki </w:t>
            </w: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  <w:t>w litrach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9075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Rodzaj wody*</w:t>
            </w:r>
          </w:p>
          <w:p w14:paraId="4BD1AA6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Cs/>
                <w:color w:val="000000"/>
                <w:sz w:val="22"/>
                <w:szCs w:val="22"/>
              </w:rPr>
              <w:t>[</w:t>
            </w:r>
            <w:r w:rsidRPr="009A2525">
              <w:rPr>
                <w:rFonts w:cs="Arial"/>
                <w:color w:val="000000"/>
                <w:sz w:val="22"/>
                <w:szCs w:val="22"/>
              </w:rPr>
              <w:t>źródlana/ mineralna (niskozmineralizowana/ średniozmineralizowana)]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B38F" w14:textId="33B10B26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Nazwa handlowa oferowanej wody**</w:t>
            </w:r>
          </w:p>
        </w:tc>
      </w:tr>
      <w:tr w:rsidR="000F0115" w:rsidRPr="009A2525" w14:paraId="12EEFE27" w14:textId="77777777" w:rsidTr="009A252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236D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C65" w14:textId="77777777" w:rsidR="000F0115" w:rsidRPr="009A2525" w:rsidRDefault="000F0115" w:rsidP="009A2525">
            <w:pPr>
              <w:spacing w:line="276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Woda pitna,                                        gazowana bądź niegazowana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627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CC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F480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602BFF53" w14:textId="0C8B0CA6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0F0115" w:rsidRPr="009A2525" w14:paraId="01F35E60" w14:textId="77777777" w:rsidTr="009A252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E054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DF45" w14:textId="77777777" w:rsidR="000F0115" w:rsidRPr="009A2525" w:rsidRDefault="000F0115" w:rsidP="009A2525">
            <w:pPr>
              <w:spacing w:line="276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 xml:space="preserve">Woda pitna,                                             gazowana bądź niegazowana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0B2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34F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5991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4DD510D3" w14:textId="13D8D439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07835AE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4EB045E1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5B75A845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 xml:space="preserve">* Wykonawca zobowiązany jest wpisać rodzaj wody jaką oferuje, wybrany spośród wskazanych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 xml:space="preserve">w kolumnie nr </w:t>
      </w:r>
      <w:r w:rsidR="00201B2E" w:rsidRPr="009A2525">
        <w:rPr>
          <w:rFonts w:cs="Arial"/>
          <w:sz w:val="22"/>
          <w:szCs w:val="22"/>
        </w:rPr>
        <w:t>4</w:t>
      </w:r>
      <w:r w:rsidRPr="009A2525">
        <w:rPr>
          <w:rFonts w:cs="Arial"/>
          <w:sz w:val="22"/>
          <w:szCs w:val="22"/>
        </w:rPr>
        <w:t xml:space="preserve"> [źródlana albo mineralna (wraz ze wskazaniem: niskozmineralizowana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>albo średniozmineralizowana)]</w:t>
      </w:r>
      <w:r w:rsidR="006A2F5B" w:rsidRPr="009A2525">
        <w:rPr>
          <w:rFonts w:cs="Arial"/>
          <w:sz w:val="22"/>
          <w:szCs w:val="22"/>
        </w:rPr>
        <w:t>.</w:t>
      </w:r>
    </w:p>
    <w:p w14:paraId="4BC54F9C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6B8BE6C4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7120D7E6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4078593" w14:textId="6D11637C" w:rsidR="001C2E88" w:rsidRPr="009A2525" w:rsidRDefault="0058121E" w:rsidP="009A2525">
      <w:pPr>
        <w:spacing w:line="276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** Dostawa samochodowa – każda dostawa 30 palet, niezależnie od składu zamówienia np. dostawa 5 palet wody gazowanej o poj. 0,5 l oraz dostawa 5 palet wody niegazowanej o poj. 0,5 l. oraz dostawa 18 palet wody gazowanej o poj. 1,5 l</w:t>
      </w:r>
      <w:r w:rsidR="001C2E88" w:rsidRPr="009A2525">
        <w:rPr>
          <w:rFonts w:cs="Arial"/>
          <w:sz w:val="22"/>
          <w:szCs w:val="22"/>
        </w:rPr>
        <w:t>.</w:t>
      </w:r>
    </w:p>
    <w:p w14:paraId="5CAFEFBE" w14:textId="7B14BB05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** Wykonawca zobowiązany jest wpisać nazwę handlową oferowanej wody.</w:t>
      </w:r>
    </w:p>
    <w:p w14:paraId="648D2C14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6E0F63A" w14:textId="77777777" w:rsidR="001B383C" w:rsidRPr="009A2525" w:rsidRDefault="001B383C" w:rsidP="009A2525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 xml:space="preserve">Dla potrzeb postępowania oraz przyszłej Umowy przyjmuje się, że 1 paleta wody w opakowaniu 0,5 l zawiera nie mniej niż 1296 butelek; 1 paleta wody w opakowaniu 1,5 l zawiera nie mniej </w:t>
      </w:r>
      <w:r w:rsidRPr="009A2525">
        <w:rPr>
          <w:rFonts w:cs="Arial"/>
          <w:color w:val="000000"/>
          <w:sz w:val="22"/>
          <w:szCs w:val="22"/>
        </w:rPr>
        <w:br/>
        <w:t>niż 504 butelki</w:t>
      </w:r>
      <w:r w:rsidR="001C2E88" w:rsidRPr="009A2525">
        <w:rPr>
          <w:rFonts w:cs="Arial"/>
          <w:color w:val="000000"/>
          <w:sz w:val="22"/>
          <w:szCs w:val="22"/>
        </w:rPr>
        <w:t xml:space="preserve"> </w:t>
      </w:r>
      <w:r w:rsidR="004F2F4D" w:rsidRPr="009A2525">
        <w:rPr>
          <w:rFonts w:cs="Arial"/>
          <w:color w:val="000000"/>
          <w:sz w:val="22"/>
          <w:szCs w:val="22"/>
        </w:rPr>
        <w:t xml:space="preserve"> oraz 0,5 palety wody w opakowaniu 0,5 l zawiera nie mniej niż 648 butelek; 0,5 palety wody w opakowaniu 1,5 l zawiera nie mniej niż </w:t>
      </w:r>
      <w:r w:rsidR="001C2E88" w:rsidRPr="009A2525">
        <w:rPr>
          <w:rFonts w:cs="Arial"/>
          <w:color w:val="000000"/>
          <w:sz w:val="22"/>
          <w:szCs w:val="22"/>
        </w:rPr>
        <w:t>252 butelki.</w:t>
      </w:r>
      <w:r w:rsidR="004F2F4D" w:rsidRPr="009A2525">
        <w:rPr>
          <w:rFonts w:cs="Arial"/>
          <w:color w:val="000000"/>
          <w:sz w:val="22"/>
          <w:szCs w:val="22"/>
        </w:rPr>
        <w:t xml:space="preserve"> </w:t>
      </w:r>
      <w:r w:rsidRPr="009A2525">
        <w:rPr>
          <w:rFonts w:cs="Arial"/>
          <w:color w:val="000000"/>
          <w:sz w:val="22"/>
          <w:szCs w:val="22"/>
        </w:rPr>
        <w:t xml:space="preserve"> Deklarowana przez Wykonawcę ilość butelek wody:</w:t>
      </w:r>
    </w:p>
    <w:p w14:paraId="4F52C551" w14:textId="77777777" w:rsidR="001B383C" w:rsidRPr="009A2525" w:rsidRDefault="001B383C" w:rsidP="009A252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1 paleta wody w opakowaniu 0,5 l będzie zawierała: …………..……. butelek,</w:t>
      </w:r>
    </w:p>
    <w:p w14:paraId="3568A1BF" w14:textId="77777777" w:rsidR="001B383C" w:rsidRPr="009A2525" w:rsidRDefault="001B383C" w:rsidP="009A252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1 paleta wody w opakowaniu 1,5 l będzie zawierała: ……………..…. butelek,</w:t>
      </w:r>
    </w:p>
    <w:p w14:paraId="0A11F6C1" w14:textId="5CE35F9F" w:rsidR="000801DA" w:rsidRPr="009A2525" w:rsidRDefault="000F0115" w:rsidP="009A2525">
      <w:pPr>
        <w:spacing w:line="276" w:lineRule="auto"/>
        <w:ind w:left="284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o</w:t>
      </w:r>
      <w:r w:rsidR="000801DA" w:rsidRPr="009A2525">
        <w:rPr>
          <w:rFonts w:cs="Arial"/>
          <w:color w:val="000000"/>
          <w:sz w:val="22"/>
          <w:szCs w:val="22"/>
        </w:rPr>
        <w:t xml:space="preserve">raz </w:t>
      </w:r>
    </w:p>
    <w:p w14:paraId="6E33FFD6" w14:textId="77777777" w:rsidR="000801DA" w:rsidRPr="009A2525" w:rsidRDefault="006B3F4C" w:rsidP="009A2525">
      <w:pPr>
        <w:spacing w:line="276" w:lineRule="auto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 xml:space="preserve">     c</w:t>
      </w:r>
      <w:r w:rsidR="000801DA" w:rsidRPr="009A2525">
        <w:rPr>
          <w:rFonts w:cs="Arial"/>
          <w:color w:val="000000"/>
          <w:sz w:val="22"/>
          <w:szCs w:val="22"/>
        </w:rPr>
        <w:t>) 0,5 palety wody w opakowaniu 0,5 l będzie zawierała: …………..……. butelek,</w:t>
      </w:r>
    </w:p>
    <w:p w14:paraId="5BEA97A5" w14:textId="77777777" w:rsidR="000801DA" w:rsidRPr="009A2525" w:rsidRDefault="000801DA" w:rsidP="009A2525">
      <w:pPr>
        <w:pStyle w:val="Akapitzlist"/>
        <w:numPr>
          <w:ilvl w:val="0"/>
          <w:numId w:val="9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0,5 palety wody w opakowaniu 1,5 l będzie zawierała: ……………..…. butelek,</w:t>
      </w:r>
    </w:p>
    <w:p w14:paraId="7107550B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415674FE" w14:textId="77777777" w:rsidR="001B09C6" w:rsidRPr="009A2525" w:rsidRDefault="001B09C6" w:rsidP="009A2525">
      <w:pPr>
        <w:pStyle w:val="Podstawowy"/>
        <w:numPr>
          <w:ilvl w:val="0"/>
          <w:numId w:val="7"/>
        </w:numPr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color w:val="000000"/>
          <w:sz w:val="22"/>
          <w:szCs w:val="22"/>
        </w:rPr>
        <w:t xml:space="preserve">Wykonawca </w:t>
      </w:r>
      <w:r w:rsidRPr="009A2525">
        <w:rPr>
          <w:rFonts w:ascii="Arial" w:hAnsi="Arial" w:cs="Arial"/>
          <w:sz w:val="22"/>
          <w:szCs w:val="22"/>
        </w:rPr>
        <w:t>oświadcza, iż przedmiotowe zamówienie zrealizuje:</w:t>
      </w:r>
    </w:p>
    <w:p w14:paraId="2CD300A0" w14:textId="77777777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sz w:val="22"/>
          <w:szCs w:val="22"/>
        </w:rPr>
        <w:t>* samodzielnie</w:t>
      </w:r>
    </w:p>
    <w:p w14:paraId="35CBD77D" w14:textId="19D83BB1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sz w:val="22"/>
          <w:szCs w:val="22"/>
        </w:rPr>
        <w:t>*</w:t>
      </w:r>
      <w:r w:rsidR="000F0115" w:rsidRPr="009A2525">
        <w:rPr>
          <w:rFonts w:ascii="Arial" w:hAnsi="Arial" w:cs="Arial"/>
          <w:sz w:val="22"/>
          <w:szCs w:val="22"/>
        </w:rPr>
        <w:t>*</w:t>
      </w:r>
      <w:r w:rsidRPr="009A2525">
        <w:rPr>
          <w:rFonts w:ascii="Arial" w:hAnsi="Arial" w:cs="Arial"/>
          <w:sz w:val="22"/>
          <w:szCs w:val="22"/>
        </w:rPr>
        <w:t xml:space="preserve"> przy udziale niżej wymienionych Podwykonawców:</w:t>
      </w:r>
    </w:p>
    <w:p w14:paraId="68169652" w14:textId="77777777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3298"/>
        <w:gridCol w:w="5948"/>
      </w:tblGrid>
      <w:tr w:rsidR="001B09C6" w:rsidRPr="009A2525" w14:paraId="058BC72E" w14:textId="77777777" w:rsidTr="006671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5AB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045910F5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Lp.</w:t>
            </w:r>
          </w:p>
          <w:p w14:paraId="67EC46B1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D46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1515B2A1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Nazwa, adres Podwykonawcy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90D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5100AB43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Zakres czynności wykonywanych przez wskazanego Podwykonawcę</w:t>
            </w:r>
          </w:p>
          <w:p w14:paraId="21B706C7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</w:tc>
      </w:tr>
      <w:tr w:rsidR="001B09C6" w:rsidRPr="009A2525" w14:paraId="07A8F301" w14:textId="77777777" w:rsidTr="0066716E">
        <w:trPr>
          <w:trHeight w:val="16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CBE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  <w:p w14:paraId="5E75453B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53EDCAF7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64903A19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0C11BF28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1FDF0E7E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AAA6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8F5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</w:tr>
    </w:tbl>
    <w:p w14:paraId="777F123A" w14:textId="77777777" w:rsidR="001B09C6" w:rsidRPr="009A2525" w:rsidRDefault="001B09C6" w:rsidP="009A2525">
      <w:pPr>
        <w:spacing w:line="276" w:lineRule="auto"/>
        <w:rPr>
          <w:rFonts w:cs="Arial"/>
          <w:i/>
          <w:sz w:val="22"/>
          <w:szCs w:val="22"/>
          <w:lang w:val="cs-CZ"/>
        </w:rPr>
      </w:pPr>
      <w:r w:rsidRPr="009A2525">
        <w:rPr>
          <w:rFonts w:cs="Arial"/>
          <w:i/>
          <w:sz w:val="22"/>
          <w:szCs w:val="22"/>
        </w:rPr>
        <w:t>*niewłaściwe skreślić</w:t>
      </w:r>
    </w:p>
    <w:p w14:paraId="60EB22FF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37AA6814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F67A022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6576FC29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20B4997F" w14:textId="77777777" w:rsidR="0058121E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…………………………………………………….</w:t>
      </w:r>
      <w:r w:rsidR="0058121E" w:rsidRPr="009A2525">
        <w:rPr>
          <w:rFonts w:cs="Arial"/>
          <w:sz w:val="22"/>
          <w:szCs w:val="22"/>
        </w:rPr>
        <w:t>……………</w:t>
      </w:r>
    </w:p>
    <w:p w14:paraId="4B71667E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  <w:r w:rsidRPr="009A2525">
        <w:rPr>
          <w:rFonts w:cs="Arial"/>
          <w:i/>
          <w:sz w:val="22"/>
          <w:szCs w:val="22"/>
        </w:rPr>
        <w:t xml:space="preserve">(miejscowość, </w:t>
      </w:r>
      <w:r w:rsidR="0058121E" w:rsidRPr="009A2525">
        <w:rPr>
          <w:rFonts w:cs="Arial"/>
          <w:i/>
          <w:sz w:val="22"/>
          <w:szCs w:val="22"/>
        </w:rPr>
        <w:t>data</w:t>
      </w:r>
      <w:r w:rsidRPr="009A2525">
        <w:rPr>
          <w:rFonts w:cs="Arial"/>
          <w:i/>
          <w:sz w:val="22"/>
          <w:szCs w:val="22"/>
        </w:rPr>
        <w:t>)</w:t>
      </w:r>
    </w:p>
    <w:p w14:paraId="5875C2F1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38C48938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66D0F1DF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78DBF19E" w14:textId="77777777" w:rsidR="0058121E" w:rsidRPr="009A2525" w:rsidRDefault="0058121E" w:rsidP="009A2525">
      <w:pPr>
        <w:spacing w:line="276" w:lineRule="auto"/>
        <w:ind w:left="224"/>
        <w:contextualSpacing/>
        <w:jc w:val="right"/>
        <w:rPr>
          <w:rFonts w:cs="Arial"/>
          <w:i/>
          <w:sz w:val="22"/>
          <w:szCs w:val="22"/>
        </w:rPr>
      </w:pPr>
      <w:r w:rsidRPr="009A2525">
        <w:rPr>
          <w:rFonts w:cs="Arial"/>
          <w:sz w:val="22"/>
          <w:szCs w:val="22"/>
        </w:rPr>
        <w:t>………………</w:t>
      </w:r>
      <w:r w:rsidR="006A2F5B" w:rsidRPr="009A2525">
        <w:rPr>
          <w:rFonts w:cs="Arial"/>
          <w:sz w:val="22"/>
          <w:szCs w:val="22"/>
        </w:rPr>
        <w:t>……………</w:t>
      </w:r>
      <w:r w:rsidRPr="009A2525">
        <w:rPr>
          <w:rFonts w:cs="Arial"/>
          <w:sz w:val="22"/>
          <w:szCs w:val="22"/>
        </w:rPr>
        <w:t>…………………………………</w:t>
      </w:r>
    </w:p>
    <w:p w14:paraId="28D13309" w14:textId="7F4B8793" w:rsidR="0058121E" w:rsidRPr="009A2525" w:rsidRDefault="00757814" w:rsidP="009A2525">
      <w:pPr>
        <w:spacing w:line="276" w:lineRule="auto"/>
        <w:ind w:firstLine="708"/>
        <w:contextualSpacing/>
        <w:jc w:val="right"/>
        <w:rPr>
          <w:rFonts w:cs="Arial"/>
          <w:sz w:val="22"/>
          <w:szCs w:val="22"/>
        </w:rPr>
      </w:pPr>
      <w:r w:rsidRPr="009A2525">
        <w:rPr>
          <w:rFonts w:cs="Arial"/>
          <w:i/>
          <w:iCs/>
          <w:sz w:val="22"/>
          <w:szCs w:val="22"/>
        </w:rPr>
        <w:t xml:space="preserve">          </w:t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  <w:t>czytelny podpis osoby upoważnionej do składania</w:t>
      </w:r>
      <w:r w:rsidRPr="009A2525">
        <w:rPr>
          <w:rFonts w:cs="Arial"/>
          <w:i/>
          <w:sz w:val="22"/>
          <w:szCs w:val="22"/>
        </w:rPr>
        <w:t xml:space="preserve"> </w:t>
      </w:r>
      <w:r w:rsidRPr="009A2525">
        <w:rPr>
          <w:rFonts w:cs="Arial"/>
          <w:i/>
          <w:iCs/>
          <w:sz w:val="22"/>
          <w:szCs w:val="22"/>
        </w:rPr>
        <w:t>oświadczeń woli w  imieniu Wykonawcy lub podpis i imienna pieczątka)</w:t>
      </w:r>
      <w:r w:rsidRPr="009A2525">
        <w:rPr>
          <w:rFonts w:cs="Arial"/>
          <w:i/>
          <w:iCs/>
          <w:sz w:val="22"/>
          <w:szCs w:val="22"/>
        </w:rPr>
        <w:tab/>
      </w:r>
    </w:p>
    <w:p w14:paraId="7C9FA4D3" w14:textId="77777777" w:rsidR="00B20957" w:rsidRPr="009A2525" w:rsidRDefault="00B20957" w:rsidP="009A2525">
      <w:pPr>
        <w:spacing w:line="276" w:lineRule="auto"/>
        <w:contextualSpacing/>
        <w:rPr>
          <w:rFonts w:cs="Arial"/>
          <w:sz w:val="22"/>
          <w:szCs w:val="22"/>
        </w:rPr>
      </w:pPr>
    </w:p>
    <w:sectPr w:rsidR="00B20957" w:rsidRPr="009A2525" w:rsidSect="0058121E">
      <w:headerReference w:type="default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E2F7" w14:textId="77777777" w:rsidR="005A7D71" w:rsidRDefault="005A7D71" w:rsidP="0058121E">
      <w:r>
        <w:separator/>
      </w:r>
    </w:p>
  </w:endnote>
  <w:endnote w:type="continuationSeparator" w:id="0">
    <w:p w14:paraId="37BBDEB6" w14:textId="77777777" w:rsidR="005A7D71" w:rsidRDefault="005A7D71" w:rsidP="0058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eastAsiaTheme="majorEastAsia" w:hAnsi="Tahoma" w:cs="Tahoma"/>
        <w:sz w:val="20"/>
      </w:rPr>
      <w:id w:val="930557127"/>
      <w:docPartObj>
        <w:docPartGallery w:val="Page Numbers (Bottom of Page)"/>
        <w:docPartUnique/>
      </w:docPartObj>
    </w:sdtPr>
    <w:sdtContent>
      <w:p w14:paraId="66EB0698" w14:textId="76F66542" w:rsidR="0058121E" w:rsidRPr="0058121E" w:rsidRDefault="000F0115" w:rsidP="0058121E">
        <w:pPr>
          <w:pStyle w:val="Stopka"/>
          <w:rPr>
            <w:rFonts w:ascii="Tahoma" w:eastAsiaTheme="majorEastAsia" w:hAnsi="Tahoma" w:cs="Tahoma"/>
            <w:sz w:val="20"/>
          </w:rPr>
        </w:pPr>
        <w:r>
          <w:rPr>
            <w:rFonts w:ascii="Tahoma" w:eastAsiaTheme="majorEastAsia" w:hAnsi="Tahoma" w:cs="Tahoma"/>
            <w:sz w:val="20"/>
          </w:rPr>
          <w:t>SKMMU.086.</w:t>
        </w:r>
        <w:r w:rsidR="00176585">
          <w:rPr>
            <w:rFonts w:ascii="Tahoma" w:eastAsiaTheme="majorEastAsia" w:hAnsi="Tahoma" w:cs="Tahoma"/>
            <w:sz w:val="20"/>
          </w:rPr>
          <w:t>47</w:t>
        </w:r>
        <w:r w:rsidR="009A2525">
          <w:rPr>
            <w:rFonts w:ascii="Tahoma" w:eastAsiaTheme="majorEastAsia" w:hAnsi="Tahoma" w:cs="Tahoma"/>
            <w:sz w:val="20"/>
          </w:rPr>
          <w:t>.22</w:t>
        </w:r>
      </w:p>
      <w:p w14:paraId="6168ECA7" w14:textId="77777777" w:rsidR="0058121E" w:rsidRPr="0058121E" w:rsidRDefault="0058121E" w:rsidP="0058121E">
        <w:pPr>
          <w:pStyle w:val="Stopka"/>
          <w:jc w:val="right"/>
          <w:rPr>
            <w:rFonts w:ascii="Tahoma" w:hAnsi="Tahoma" w:cs="Tahoma"/>
            <w:sz w:val="20"/>
          </w:rPr>
        </w:pPr>
        <w:r w:rsidRPr="0058121E">
          <w:rPr>
            <w:rFonts w:ascii="Tahoma" w:eastAsiaTheme="majorEastAsia" w:hAnsi="Tahoma" w:cs="Tahoma"/>
            <w:sz w:val="20"/>
          </w:rPr>
          <w:t xml:space="preserve">str. </w:t>
        </w:r>
        <w:r w:rsidRPr="0058121E">
          <w:rPr>
            <w:rFonts w:ascii="Tahoma" w:eastAsiaTheme="minorEastAsia" w:hAnsi="Tahoma" w:cs="Tahoma"/>
            <w:sz w:val="20"/>
          </w:rPr>
          <w:fldChar w:fldCharType="begin"/>
        </w:r>
        <w:r w:rsidRPr="0058121E">
          <w:rPr>
            <w:rFonts w:ascii="Tahoma" w:hAnsi="Tahoma" w:cs="Tahoma"/>
            <w:sz w:val="20"/>
          </w:rPr>
          <w:instrText>PAGE    \* MERGEFORMAT</w:instrText>
        </w:r>
        <w:r w:rsidRPr="0058121E">
          <w:rPr>
            <w:rFonts w:ascii="Tahoma" w:eastAsiaTheme="minorEastAsia" w:hAnsi="Tahoma" w:cs="Tahoma"/>
            <w:sz w:val="20"/>
          </w:rPr>
          <w:fldChar w:fldCharType="separate"/>
        </w:r>
        <w:r w:rsidR="00E7282E" w:rsidRPr="00E7282E">
          <w:rPr>
            <w:rFonts w:ascii="Tahoma" w:eastAsiaTheme="majorEastAsia" w:hAnsi="Tahoma" w:cs="Tahoma"/>
            <w:noProof/>
            <w:sz w:val="20"/>
          </w:rPr>
          <w:t>2</w:t>
        </w:r>
        <w:r w:rsidRPr="0058121E">
          <w:rPr>
            <w:rFonts w:ascii="Tahoma" w:eastAsiaTheme="majorEastAsia" w:hAnsi="Tahoma" w:cs="Tahoma"/>
            <w:sz w:val="20"/>
          </w:rPr>
          <w:fldChar w:fldCharType="end"/>
        </w:r>
      </w:p>
    </w:sdtContent>
  </w:sdt>
  <w:p w14:paraId="114BB10A" w14:textId="77777777" w:rsidR="0058121E" w:rsidRPr="0058121E" w:rsidRDefault="0058121E">
    <w:pPr>
      <w:pStyle w:val="Stopka"/>
      <w:rPr>
        <w:rFonts w:ascii="Tahoma" w:hAnsi="Tahoma" w:cs="Tahom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583F" w14:textId="77777777" w:rsidR="005A7D71" w:rsidRDefault="005A7D71" w:rsidP="0058121E">
      <w:r>
        <w:separator/>
      </w:r>
    </w:p>
  </w:footnote>
  <w:footnote w:type="continuationSeparator" w:id="0">
    <w:p w14:paraId="49CFA509" w14:textId="77777777" w:rsidR="005A7D71" w:rsidRDefault="005A7D71" w:rsidP="00581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FAE2" w14:textId="77777777" w:rsidR="0058121E" w:rsidRDefault="0058121E" w:rsidP="00944FA8">
    <w:pPr>
      <w:pStyle w:val="Nagwek"/>
      <w:rPr>
        <w:rFonts w:ascii="Tahoma" w:hAnsi="Tahoma" w:cs="Tahoma"/>
        <w:b/>
        <w:sz w:val="20"/>
      </w:rPr>
    </w:pPr>
  </w:p>
  <w:p w14:paraId="0A91B51A" w14:textId="20BD2FF1" w:rsidR="0058121E" w:rsidRPr="002C1CE7" w:rsidRDefault="00944FA8" w:rsidP="0058121E">
    <w:pPr>
      <w:pStyle w:val="Nagwek"/>
      <w:jc w:val="right"/>
      <w:rPr>
        <w:rFonts w:cs="Arial"/>
        <w:b/>
        <w:sz w:val="22"/>
        <w:szCs w:val="22"/>
      </w:rPr>
    </w:pPr>
    <w:r>
      <w:rPr>
        <w:rFonts w:cs="Arial"/>
        <w:b/>
        <w:sz w:val="22"/>
        <w:szCs w:val="22"/>
      </w:rPr>
      <w:t xml:space="preserve">Załącznik nr </w:t>
    </w:r>
    <w:r w:rsidR="003C675A">
      <w:rPr>
        <w:rFonts w:cs="Arial"/>
        <w:b/>
        <w:sz w:val="22"/>
        <w:szCs w:val="22"/>
      </w:rPr>
      <w:t>7</w:t>
    </w:r>
    <w:r w:rsidR="0058121E" w:rsidRPr="002C1CE7">
      <w:rPr>
        <w:rFonts w:cs="Arial"/>
        <w:b/>
        <w:sz w:val="22"/>
        <w:szCs w:val="22"/>
      </w:rPr>
      <w:t xml:space="preserve"> do SWZ</w:t>
    </w:r>
  </w:p>
  <w:p w14:paraId="12DD69CF" w14:textId="77777777" w:rsidR="0058121E" w:rsidRPr="0058121E" w:rsidRDefault="0058121E" w:rsidP="0058121E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FCA"/>
    <w:multiLevelType w:val="hybridMultilevel"/>
    <w:tmpl w:val="C53C05D2"/>
    <w:lvl w:ilvl="0" w:tplc="BC883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D502AB"/>
    <w:multiLevelType w:val="hybridMultilevel"/>
    <w:tmpl w:val="3104DFC0"/>
    <w:lvl w:ilvl="0" w:tplc="F976D5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DE028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5E40"/>
    <w:multiLevelType w:val="hybridMultilevel"/>
    <w:tmpl w:val="B9CAED9A"/>
    <w:lvl w:ilvl="0" w:tplc="7D1C1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745A1"/>
    <w:multiLevelType w:val="hybridMultilevel"/>
    <w:tmpl w:val="F7865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E2C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F83C87"/>
    <w:multiLevelType w:val="hybridMultilevel"/>
    <w:tmpl w:val="BA969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8635F"/>
    <w:multiLevelType w:val="hybridMultilevel"/>
    <w:tmpl w:val="7206B272"/>
    <w:lvl w:ilvl="0" w:tplc="23D0636A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B64AC2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BD4463"/>
    <w:multiLevelType w:val="hybridMultilevel"/>
    <w:tmpl w:val="FA6CC1DC"/>
    <w:lvl w:ilvl="0" w:tplc="794CDE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43311129">
    <w:abstractNumId w:val="5"/>
  </w:num>
  <w:num w:numId="2" w16cid:durableId="1244097812">
    <w:abstractNumId w:val="0"/>
  </w:num>
  <w:num w:numId="3" w16cid:durableId="595477188">
    <w:abstractNumId w:val="8"/>
  </w:num>
  <w:num w:numId="4" w16cid:durableId="994724644">
    <w:abstractNumId w:val="4"/>
  </w:num>
  <w:num w:numId="5" w16cid:durableId="1102185642">
    <w:abstractNumId w:val="7"/>
  </w:num>
  <w:num w:numId="6" w16cid:durableId="1470976012">
    <w:abstractNumId w:val="1"/>
  </w:num>
  <w:num w:numId="7" w16cid:durableId="443039323">
    <w:abstractNumId w:val="3"/>
  </w:num>
  <w:num w:numId="8" w16cid:durableId="145316530">
    <w:abstractNumId w:val="2"/>
  </w:num>
  <w:num w:numId="9" w16cid:durableId="163982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1E"/>
    <w:rsid w:val="00001C94"/>
    <w:rsid w:val="000801DA"/>
    <w:rsid w:val="000F0115"/>
    <w:rsid w:val="001343CB"/>
    <w:rsid w:val="00176585"/>
    <w:rsid w:val="001B09C6"/>
    <w:rsid w:val="001B383C"/>
    <w:rsid w:val="001C13A8"/>
    <w:rsid w:val="001C2E88"/>
    <w:rsid w:val="001F1DAC"/>
    <w:rsid w:val="00201B2E"/>
    <w:rsid w:val="002026C9"/>
    <w:rsid w:val="002C1CE7"/>
    <w:rsid w:val="002E67AF"/>
    <w:rsid w:val="003C675A"/>
    <w:rsid w:val="004470CA"/>
    <w:rsid w:val="00466867"/>
    <w:rsid w:val="00470094"/>
    <w:rsid w:val="004F2F4D"/>
    <w:rsid w:val="005263CE"/>
    <w:rsid w:val="005474F9"/>
    <w:rsid w:val="0056748B"/>
    <w:rsid w:val="0056758E"/>
    <w:rsid w:val="0058121E"/>
    <w:rsid w:val="005A7D71"/>
    <w:rsid w:val="005D0485"/>
    <w:rsid w:val="005D5578"/>
    <w:rsid w:val="00636D6B"/>
    <w:rsid w:val="0066716E"/>
    <w:rsid w:val="006A2F5B"/>
    <w:rsid w:val="006A5D9E"/>
    <w:rsid w:val="006B3F4C"/>
    <w:rsid w:val="006C426F"/>
    <w:rsid w:val="00757814"/>
    <w:rsid w:val="00785A1C"/>
    <w:rsid w:val="00874D20"/>
    <w:rsid w:val="00906439"/>
    <w:rsid w:val="009179B6"/>
    <w:rsid w:val="00944FA8"/>
    <w:rsid w:val="009A2525"/>
    <w:rsid w:val="009A7874"/>
    <w:rsid w:val="009C5B4B"/>
    <w:rsid w:val="009F3CED"/>
    <w:rsid w:val="00A3093D"/>
    <w:rsid w:val="00AF1C6E"/>
    <w:rsid w:val="00AF2844"/>
    <w:rsid w:val="00AF7126"/>
    <w:rsid w:val="00B1243C"/>
    <w:rsid w:val="00B20957"/>
    <w:rsid w:val="00B9091B"/>
    <w:rsid w:val="00BE3778"/>
    <w:rsid w:val="00C26280"/>
    <w:rsid w:val="00C67A33"/>
    <w:rsid w:val="00D10714"/>
    <w:rsid w:val="00D14E0E"/>
    <w:rsid w:val="00D3774A"/>
    <w:rsid w:val="00D8292D"/>
    <w:rsid w:val="00E40B11"/>
    <w:rsid w:val="00E7282E"/>
    <w:rsid w:val="00FC796F"/>
    <w:rsid w:val="00FC7B08"/>
    <w:rsid w:val="00F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5D6F0"/>
  <w15:docId w15:val="{8FA6F95F-FF0D-40D0-8ECB-49485A27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8121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21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odstawowy">
    <w:name w:val="Podstawowy"/>
    <w:basedOn w:val="Normalny"/>
    <w:rsid w:val="001B09C6"/>
    <w:pPr>
      <w:spacing w:before="120" w:after="120"/>
      <w:jc w:val="both"/>
    </w:pPr>
    <w:rPr>
      <w:rFonts w:ascii="Times New Roman" w:eastAsia="Calibri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82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82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82E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Wioleta Miszka</cp:lastModifiedBy>
  <cp:revision>2</cp:revision>
  <cp:lastPrinted>2017-03-07T13:19:00Z</cp:lastPrinted>
  <dcterms:created xsi:type="dcterms:W3CDTF">2022-07-25T07:58:00Z</dcterms:created>
  <dcterms:modified xsi:type="dcterms:W3CDTF">2022-07-25T07:58:00Z</dcterms:modified>
</cp:coreProperties>
</file>