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985E5" w14:textId="1DA24760" w:rsidR="00FA092B" w:rsidRDefault="00FA092B" w:rsidP="00AF20E2">
      <w:pPr>
        <w:rPr>
          <w:b/>
          <w:sz w:val="36"/>
          <w:szCs w:val="40"/>
        </w:rPr>
      </w:pPr>
    </w:p>
    <w:p w14:paraId="53B3899A" w14:textId="379AFA1A" w:rsidR="00FA092B" w:rsidRPr="00E66CC0" w:rsidRDefault="00FA092B" w:rsidP="00933557">
      <w:pPr>
        <w:ind w:right="453"/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>PKP  SZYBKA KOLEJ MIEJSKA</w:t>
      </w:r>
    </w:p>
    <w:p w14:paraId="29B2C704" w14:textId="77777777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 xml:space="preserve"> W TRÓJMIEŚCIE SP. Z O.O.</w:t>
      </w:r>
    </w:p>
    <w:p w14:paraId="4A89B7C6" w14:textId="77777777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>UL. MORSKA 350 A</w:t>
      </w:r>
    </w:p>
    <w:p w14:paraId="205C002C" w14:textId="77777777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>81-002 GDYNIA</w:t>
      </w:r>
    </w:p>
    <w:p w14:paraId="047F5847" w14:textId="77777777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>TEL. : (0-58) 721-29-29 wew. 4141</w:t>
      </w:r>
    </w:p>
    <w:p w14:paraId="246A496D" w14:textId="77777777" w:rsidR="00FA092B" w:rsidRPr="00FA092B" w:rsidRDefault="00FA092B" w:rsidP="00FA092B">
      <w:pPr>
        <w:rPr>
          <w:sz w:val="36"/>
          <w:szCs w:val="40"/>
        </w:rPr>
      </w:pPr>
    </w:p>
    <w:p w14:paraId="1C8FA5D4" w14:textId="0B470369" w:rsidR="00FA092B" w:rsidRPr="00FA092B" w:rsidRDefault="0055004D" w:rsidP="00FA092B">
      <w:pPr>
        <w:rPr>
          <w:sz w:val="36"/>
          <w:szCs w:val="40"/>
        </w:rPr>
      </w:pPr>
      <w:r>
        <w:rPr>
          <w:sz w:val="36"/>
          <w:szCs w:val="40"/>
        </w:rPr>
        <w:t xml:space="preserve">  </w:t>
      </w:r>
    </w:p>
    <w:p w14:paraId="4DD97794" w14:textId="5E48531B" w:rsidR="00FA092B" w:rsidRPr="00224AD1" w:rsidRDefault="00FA092B" w:rsidP="00FA092B">
      <w:pPr>
        <w:jc w:val="center"/>
        <w:rPr>
          <w:rFonts w:ascii="Arial" w:hAnsi="Arial" w:cs="Arial"/>
          <w:b/>
          <w:sz w:val="28"/>
          <w:szCs w:val="28"/>
        </w:rPr>
      </w:pPr>
      <w:r w:rsidRPr="00224AD1">
        <w:rPr>
          <w:rFonts w:ascii="Arial" w:hAnsi="Arial" w:cs="Arial"/>
          <w:b/>
          <w:sz w:val="28"/>
          <w:szCs w:val="28"/>
        </w:rPr>
        <w:t>ZNAK: SKMMU.086.</w:t>
      </w:r>
      <w:r w:rsidR="00224AD1" w:rsidRPr="00224AD1">
        <w:rPr>
          <w:rFonts w:ascii="Arial" w:hAnsi="Arial" w:cs="Arial"/>
          <w:b/>
          <w:sz w:val="28"/>
          <w:szCs w:val="28"/>
        </w:rPr>
        <w:t>21.22</w:t>
      </w:r>
      <w:r w:rsidRPr="00224AD1">
        <w:rPr>
          <w:rFonts w:ascii="Arial" w:hAnsi="Arial" w:cs="Arial"/>
          <w:b/>
          <w:sz w:val="28"/>
          <w:szCs w:val="28"/>
        </w:rPr>
        <w:t xml:space="preserve">              </w:t>
      </w:r>
      <w:r w:rsidR="00127EF3">
        <w:rPr>
          <w:rFonts w:ascii="Arial" w:hAnsi="Arial" w:cs="Arial"/>
          <w:b/>
          <w:sz w:val="28"/>
          <w:szCs w:val="28"/>
        </w:rPr>
        <w:t>CZERWIEC</w:t>
      </w:r>
      <w:r w:rsidRPr="00224AD1">
        <w:rPr>
          <w:rFonts w:ascii="Arial" w:hAnsi="Arial" w:cs="Arial"/>
          <w:b/>
          <w:sz w:val="28"/>
          <w:szCs w:val="28"/>
        </w:rPr>
        <w:t xml:space="preserve"> </w:t>
      </w:r>
      <w:r w:rsidR="00224AD1" w:rsidRPr="00224AD1">
        <w:rPr>
          <w:rFonts w:ascii="Arial" w:hAnsi="Arial" w:cs="Arial"/>
          <w:b/>
          <w:sz w:val="28"/>
          <w:szCs w:val="28"/>
        </w:rPr>
        <w:t>2022</w:t>
      </w:r>
      <w:r w:rsidRPr="00224AD1">
        <w:rPr>
          <w:rFonts w:ascii="Arial" w:hAnsi="Arial" w:cs="Arial"/>
          <w:b/>
          <w:sz w:val="28"/>
          <w:szCs w:val="28"/>
        </w:rPr>
        <w:t xml:space="preserve"> ROK</w:t>
      </w:r>
    </w:p>
    <w:p w14:paraId="1749AFDB" w14:textId="77777777" w:rsidR="00224AD1" w:rsidRPr="00224AD1" w:rsidRDefault="00224AD1" w:rsidP="00FA092B">
      <w:pPr>
        <w:jc w:val="center"/>
        <w:rPr>
          <w:rFonts w:ascii="Arial" w:hAnsi="Arial" w:cs="Arial"/>
          <w:b/>
          <w:sz w:val="32"/>
          <w:szCs w:val="32"/>
        </w:rPr>
      </w:pPr>
    </w:p>
    <w:p w14:paraId="2ACD4022" w14:textId="18069F28" w:rsidR="00FA092B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</w:p>
    <w:p w14:paraId="5114851E" w14:textId="77777777" w:rsidR="00AF20E2" w:rsidRPr="00E66CC0" w:rsidRDefault="00AF20E2" w:rsidP="00FA092B">
      <w:pPr>
        <w:jc w:val="center"/>
        <w:rPr>
          <w:rFonts w:ascii="Arial" w:hAnsi="Arial" w:cs="Arial"/>
          <w:b/>
          <w:sz w:val="36"/>
          <w:szCs w:val="40"/>
        </w:rPr>
      </w:pPr>
    </w:p>
    <w:p w14:paraId="1F222A40" w14:textId="573877BF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>SPECYFIKACJA WARUNKÓW ZAMÓWIENIA</w:t>
      </w:r>
    </w:p>
    <w:p w14:paraId="7CBBA12E" w14:textId="1B43A399" w:rsidR="00FA092B" w:rsidRDefault="00FA092B" w:rsidP="00FA092B">
      <w:pPr>
        <w:rPr>
          <w:rFonts w:ascii="Arial" w:hAnsi="Arial" w:cs="Arial"/>
          <w:sz w:val="36"/>
          <w:szCs w:val="40"/>
        </w:rPr>
      </w:pPr>
    </w:p>
    <w:p w14:paraId="0CE7D3F1" w14:textId="77777777" w:rsidR="00AF20E2" w:rsidRPr="00E66CC0" w:rsidRDefault="00AF20E2" w:rsidP="00FA092B">
      <w:pPr>
        <w:rPr>
          <w:rFonts w:ascii="Arial" w:hAnsi="Arial" w:cs="Arial"/>
          <w:sz w:val="36"/>
          <w:szCs w:val="40"/>
        </w:rPr>
      </w:pPr>
    </w:p>
    <w:p w14:paraId="452349F0" w14:textId="77777777" w:rsidR="00FA092B" w:rsidRPr="00E66CC0" w:rsidRDefault="00FA092B" w:rsidP="00FA092B">
      <w:pPr>
        <w:rPr>
          <w:rFonts w:ascii="Arial" w:hAnsi="Arial" w:cs="Arial"/>
          <w:sz w:val="36"/>
          <w:szCs w:val="40"/>
        </w:rPr>
      </w:pPr>
    </w:p>
    <w:p w14:paraId="75D84923" w14:textId="77777777" w:rsidR="00FA092B" w:rsidRPr="00224AD1" w:rsidRDefault="00FA092B" w:rsidP="00FA092B">
      <w:pPr>
        <w:jc w:val="center"/>
        <w:rPr>
          <w:rFonts w:ascii="Arial" w:hAnsi="Arial" w:cs="Arial"/>
          <w:b/>
        </w:rPr>
      </w:pPr>
      <w:r w:rsidRPr="00224AD1">
        <w:rPr>
          <w:rFonts w:ascii="Arial" w:hAnsi="Arial" w:cs="Arial"/>
          <w:b/>
        </w:rPr>
        <w:t xml:space="preserve">ZATWIERDZONA PRZEZ: Zarząd PKP Szybka Kolej Miejska w Trójmieście Sp. z o.o. </w:t>
      </w:r>
    </w:p>
    <w:p w14:paraId="057AB276" w14:textId="77777777" w:rsidR="00FA092B" w:rsidRPr="00E66CC0" w:rsidRDefault="00FA092B" w:rsidP="00FA092B">
      <w:pPr>
        <w:rPr>
          <w:rFonts w:ascii="Arial" w:hAnsi="Arial" w:cs="Arial"/>
          <w:sz w:val="36"/>
          <w:szCs w:val="40"/>
        </w:rPr>
      </w:pPr>
    </w:p>
    <w:p w14:paraId="4F1D1E53" w14:textId="77777777" w:rsidR="00FA092B" w:rsidRPr="00E66CC0" w:rsidRDefault="00FA092B" w:rsidP="00FA092B">
      <w:pPr>
        <w:rPr>
          <w:rFonts w:ascii="Arial" w:hAnsi="Arial" w:cs="Arial"/>
          <w:sz w:val="36"/>
          <w:szCs w:val="40"/>
        </w:rPr>
      </w:pPr>
    </w:p>
    <w:p w14:paraId="2B213E9B" w14:textId="081B1FE6" w:rsidR="00FA092B" w:rsidRPr="00224AD1" w:rsidRDefault="00FA092B" w:rsidP="00FA092B">
      <w:pPr>
        <w:jc w:val="center"/>
        <w:rPr>
          <w:rFonts w:ascii="Arial" w:hAnsi="Arial" w:cs="Arial"/>
          <w:b/>
        </w:rPr>
      </w:pPr>
      <w:r w:rsidRPr="00224AD1">
        <w:rPr>
          <w:rFonts w:ascii="Arial" w:hAnsi="Arial" w:cs="Arial"/>
          <w:b/>
        </w:rPr>
        <w:t xml:space="preserve">DNIA: </w:t>
      </w:r>
      <w:r w:rsidR="00B9188D">
        <w:rPr>
          <w:rFonts w:ascii="Arial" w:hAnsi="Arial" w:cs="Arial"/>
          <w:b/>
        </w:rPr>
        <w:t>29</w:t>
      </w:r>
      <w:r w:rsidR="00224AD1">
        <w:rPr>
          <w:rFonts w:ascii="Arial" w:hAnsi="Arial" w:cs="Arial"/>
          <w:b/>
        </w:rPr>
        <w:t xml:space="preserve"> </w:t>
      </w:r>
      <w:r w:rsidR="0055796E">
        <w:rPr>
          <w:rFonts w:ascii="Arial" w:hAnsi="Arial" w:cs="Arial"/>
          <w:b/>
        </w:rPr>
        <w:t xml:space="preserve">czerwca </w:t>
      </w:r>
      <w:r w:rsidR="00224AD1">
        <w:rPr>
          <w:rFonts w:ascii="Arial" w:hAnsi="Arial" w:cs="Arial"/>
          <w:b/>
        </w:rPr>
        <w:t>2022</w:t>
      </w:r>
      <w:r w:rsidRPr="00224AD1">
        <w:rPr>
          <w:rFonts w:ascii="Arial" w:hAnsi="Arial" w:cs="Arial"/>
          <w:b/>
        </w:rPr>
        <w:t xml:space="preserve"> r.</w:t>
      </w:r>
    </w:p>
    <w:p w14:paraId="356B7BBA" w14:textId="2815FB01" w:rsidR="00FA092B" w:rsidRDefault="00FA092B" w:rsidP="00FA092B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36"/>
          <w:szCs w:val="40"/>
        </w:rPr>
      </w:pPr>
    </w:p>
    <w:p w14:paraId="6E4B1D38" w14:textId="77777777" w:rsidR="00933557" w:rsidRPr="00E66CC0" w:rsidRDefault="00933557" w:rsidP="00FA092B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36"/>
          <w:szCs w:val="40"/>
        </w:rPr>
      </w:pPr>
    </w:p>
    <w:p w14:paraId="0BFFBC19" w14:textId="7C9FD5D4" w:rsidR="00FA092B" w:rsidRPr="00224AD1" w:rsidRDefault="00224AD1" w:rsidP="00933557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postępowanie: </w:t>
      </w:r>
      <w:bookmarkStart w:id="0" w:name="_Hlk103065359"/>
      <w:bookmarkStart w:id="1" w:name="_Hlk103068273"/>
      <w:r>
        <w:rPr>
          <w:rFonts w:ascii="Arial" w:hAnsi="Arial" w:cs="Arial"/>
          <w:b/>
          <w:iCs/>
        </w:rPr>
        <w:t>na</w:t>
      </w:r>
      <w:r w:rsidR="00FA092B" w:rsidRPr="00224AD1">
        <w:rPr>
          <w:rFonts w:ascii="Arial" w:hAnsi="Arial" w:cs="Arial"/>
          <w:b/>
          <w:iCs/>
        </w:rPr>
        <w:t xml:space="preserve"> </w:t>
      </w:r>
      <w:r w:rsidRPr="00224AD1">
        <w:rPr>
          <w:rFonts w:ascii="Arial" w:hAnsi="Arial" w:cs="Arial"/>
          <w:b/>
          <w:iCs/>
        </w:rPr>
        <w:t>zakup i sukcesywne dostawy naturalnej wody pitnej (źródlanej lub mineralnej – nisko lub średnio zmineralizowanej), w butelkach bezzwrotnych, plastikowych, o pojemności 0,5 l., 1,5 l. – gazowanej i niegazowanej)</w:t>
      </w:r>
      <w:bookmarkEnd w:id="0"/>
    </w:p>
    <w:bookmarkEnd w:id="1"/>
    <w:p w14:paraId="6CDFC1C7" w14:textId="77777777" w:rsidR="00FA092B" w:rsidRPr="00224AD1" w:rsidRDefault="00FA092B" w:rsidP="00933557">
      <w:pPr>
        <w:jc w:val="both"/>
        <w:rPr>
          <w:rFonts w:ascii="Arial" w:hAnsi="Arial" w:cs="Arial"/>
          <w:b/>
          <w:i/>
        </w:rPr>
      </w:pPr>
    </w:p>
    <w:p w14:paraId="316AB7C1" w14:textId="1367F518" w:rsidR="00933557" w:rsidRDefault="00933557" w:rsidP="00933557">
      <w:pPr>
        <w:jc w:val="both"/>
        <w:rPr>
          <w:rFonts w:ascii="Arial" w:hAnsi="Arial" w:cs="Arial"/>
          <w:b/>
          <w:iCs/>
          <w:sz w:val="28"/>
          <w:szCs w:val="40"/>
        </w:rPr>
      </w:pPr>
    </w:p>
    <w:p w14:paraId="7EB58785" w14:textId="77777777" w:rsidR="00FA092B" w:rsidRPr="00E66CC0" w:rsidRDefault="00FA092B" w:rsidP="00FA092B">
      <w:pPr>
        <w:jc w:val="both"/>
        <w:rPr>
          <w:rFonts w:ascii="Arial" w:hAnsi="Arial" w:cs="Arial"/>
          <w:b/>
          <w:i/>
          <w:sz w:val="28"/>
          <w:szCs w:val="40"/>
        </w:rPr>
      </w:pPr>
    </w:p>
    <w:p w14:paraId="151D04FC" w14:textId="2E11953F" w:rsidR="00FA092B" w:rsidRPr="00933557" w:rsidRDefault="00FA092B" w:rsidP="00FA092B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933557">
        <w:rPr>
          <w:rFonts w:ascii="Arial" w:hAnsi="Arial" w:cs="Arial"/>
          <w:b/>
          <w:iCs/>
          <w:sz w:val="22"/>
          <w:szCs w:val="22"/>
        </w:rPr>
        <w:t>UWAGA: Niniejsze postępowanie prowadzone jest w oparciu o przepisy</w:t>
      </w:r>
      <w:r w:rsidRPr="00933557">
        <w:rPr>
          <w:rFonts w:ascii="Arial" w:hAnsi="Arial" w:cs="Arial"/>
          <w:iCs/>
          <w:sz w:val="22"/>
          <w:szCs w:val="22"/>
        </w:rPr>
        <w:t xml:space="preserve"> </w:t>
      </w:r>
      <w:r w:rsidRPr="00933557">
        <w:rPr>
          <w:rFonts w:ascii="Arial" w:hAnsi="Arial" w:cs="Arial"/>
          <w:b/>
          <w:iCs/>
          <w:sz w:val="22"/>
          <w:szCs w:val="22"/>
        </w:rPr>
        <w:t xml:space="preserve">Regulaminu </w:t>
      </w:r>
      <w:bookmarkStart w:id="2" w:name="_Hlk39838246"/>
      <w:r w:rsidRPr="00933557">
        <w:rPr>
          <w:rFonts w:ascii="Arial" w:hAnsi="Arial" w:cs="Arial"/>
          <w:b/>
          <w:iCs/>
          <w:sz w:val="22"/>
          <w:szCs w:val="22"/>
        </w:rPr>
        <w:t xml:space="preserve">udzielania przez PKP Szybka Kolej Miejska w Trójmieście Sp. z o.o. zamówień sektorowych podprogowych na roboty budowlane, dostawy i usługi, o których mowa w art. </w:t>
      </w:r>
      <w:r w:rsidR="00224AD1" w:rsidRPr="00933557">
        <w:rPr>
          <w:rFonts w:ascii="Arial" w:hAnsi="Arial" w:cs="Arial"/>
          <w:b/>
          <w:iCs/>
          <w:sz w:val="22"/>
          <w:szCs w:val="22"/>
        </w:rPr>
        <w:t>5</w:t>
      </w:r>
      <w:r w:rsidRPr="00933557">
        <w:rPr>
          <w:rFonts w:ascii="Arial" w:hAnsi="Arial" w:cs="Arial"/>
          <w:b/>
          <w:iCs/>
          <w:sz w:val="22"/>
          <w:szCs w:val="22"/>
        </w:rPr>
        <w:t xml:space="preserve"> ustawy Prawo zamówień publicznych </w:t>
      </w:r>
      <w:bookmarkEnd w:id="2"/>
      <w:r w:rsidR="00933557" w:rsidRPr="00933557">
        <w:rPr>
          <w:rFonts w:ascii="Arial" w:hAnsi="Arial" w:cs="Arial"/>
          <w:b/>
          <w:iCs/>
          <w:sz w:val="22"/>
          <w:szCs w:val="22"/>
        </w:rPr>
        <w:t>(t.j. Dz.U. z 2021 r. poz. 1129 z późn. zm.)</w:t>
      </w:r>
      <w:r w:rsidRPr="00933557">
        <w:rPr>
          <w:rFonts w:ascii="Arial" w:hAnsi="Arial" w:cs="Arial"/>
          <w:b/>
          <w:bCs/>
          <w:iCs/>
          <w:sz w:val="22"/>
          <w:szCs w:val="22"/>
        </w:rPr>
        <w:t>*</w:t>
      </w:r>
      <w:r w:rsidRPr="00933557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71F6AF5F" w14:textId="1FB2BF15" w:rsidR="00933557" w:rsidRDefault="00933557" w:rsidP="00FA092B">
      <w:pPr>
        <w:jc w:val="both"/>
        <w:rPr>
          <w:b/>
          <w:i/>
          <w:sz w:val="28"/>
          <w:szCs w:val="40"/>
        </w:rPr>
      </w:pPr>
    </w:p>
    <w:p w14:paraId="58E67E46" w14:textId="77777777" w:rsidR="00933557" w:rsidRPr="00FA092B" w:rsidRDefault="00933557" w:rsidP="00FA092B">
      <w:pPr>
        <w:jc w:val="both"/>
        <w:rPr>
          <w:b/>
          <w:i/>
          <w:sz w:val="28"/>
          <w:szCs w:val="40"/>
        </w:rPr>
      </w:pPr>
    </w:p>
    <w:p w14:paraId="66A13ECF" w14:textId="77777777" w:rsidR="00FA092B" w:rsidRPr="00FA092B" w:rsidRDefault="00FA092B" w:rsidP="00FA092B">
      <w:pPr>
        <w:jc w:val="both"/>
        <w:rPr>
          <w:b/>
          <w:i/>
          <w:sz w:val="28"/>
          <w:szCs w:val="40"/>
        </w:rPr>
      </w:pPr>
    </w:p>
    <w:p w14:paraId="3B406B7B" w14:textId="14934994" w:rsidR="00933557" w:rsidRPr="00AF20E2" w:rsidRDefault="00FA092B" w:rsidP="00AF20E2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933557">
        <w:rPr>
          <w:rFonts w:ascii="Arial" w:hAnsi="Arial" w:cs="Arial"/>
          <w:b/>
          <w:iCs/>
          <w:sz w:val="22"/>
          <w:szCs w:val="22"/>
        </w:rPr>
        <w:t>*Przedmiotowy regulamin</w:t>
      </w:r>
      <w:r w:rsidR="00B34D9A">
        <w:rPr>
          <w:rFonts w:ascii="Arial" w:hAnsi="Arial" w:cs="Arial"/>
          <w:b/>
          <w:iCs/>
          <w:sz w:val="22"/>
          <w:szCs w:val="22"/>
        </w:rPr>
        <w:t>, zwany dalej także „Regulaminem”</w:t>
      </w:r>
      <w:r w:rsidRPr="00933557">
        <w:rPr>
          <w:rFonts w:ascii="Arial" w:hAnsi="Arial" w:cs="Arial"/>
          <w:b/>
          <w:iCs/>
          <w:sz w:val="22"/>
          <w:szCs w:val="22"/>
        </w:rPr>
        <w:t xml:space="preserve"> znajduje się na stronie: </w:t>
      </w:r>
      <w:hyperlink r:id="rId8" w:history="1">
        <w:r w:rsidRPr="00933557">
          <w:rPr>
            <w:rFonts w:ascii="Arial" w:hAnsi="Arial" w:cs="Arial"/>
            <w:b/>
            <w:iCs/>
            <w:color w:val="0000FF"/>
            <w:sz w:val="22"/>
            <w:szCs w:val="22"/>
            <w:u w:val="single"/>
          </w:rPr>
          <w:t>www.skm.pkp.pl</w:t>
        </w:r>
      </w:hyperlink>
    </w:p>
    <w:p w14:paraId="4A01B9AC" w14:textId="77777777" w:rsidR="00032E80" w:rsidRPr="00AF20E2" w:rsidRDefault="00032E80" w:rsidP="00AF20E2">
      <w:pPr>
        <w:pStyle w:val="Nagwek3"/>
        <w:numPr>
          <w:ilvl w:val="0"/>
          <w:numId w:val="1"/>
        </w:numPr>
        <w:spacing w:before="0" w:after="0" w:line="276" w:lineRule="auto"/>
        <w:ind w:left="283" w:hanging="283"/>
        <w:jc w:val="both"/>
        <w:rPr>
          <w:bCs w:val="0"/>
          <w:iCs/>
          <w:sz w:val="22"/>
          <w:szCs w:val="22"/>
        </w:rPr>
      </w:pPr>
      <w:bookmarkStart w:id="3" w:name="_Toc351981837"/>
      <w:bookmarkStart w:id="4" w:name="_Toc354138628"/>
      <w:bookmarkStart w:id="5" w:name="_Toc39834073"/>
      <w:r w:rsidRPr="00AF20E2">
        <w:rPr>
          <w:bCs w:val="0"/>
          <w:iCs/>
          <w:sz w:val="22"/>
          <w:szCs w:val="22"/>
        </w:rPr>
        <w:lastRenderedPageBreak/>
        <w:t>Nazwa oraz adres Zamawiającego</w:t>
      </w:r>
      <w:bookmarkEnd w:id="3"/>
      <w:bookmarkEnd w:id="4"/>
      <w:r w:rsidR="00645CD4" w:rsidRPr="00AF20E2">
        <w:rPr>
          <w:bCs w:val="0"/>
          <w:iCs/>
          <w:sz w:val="22"/>
          <w:szCs w:val="22"/>
        </w:rPr>
        <w:t>.</w:t>
      </w:r>
      <w:bookmarkEnd w:id="5"/>
    </w:p>
    <w:p w14:paraId="3F3CC92F" w14:textId="3ACCAEBD" w:rsidR="00E53003" w:rsidRPr="00AF20E2" w:rsidRDefault="00E53003" w:rsidP="00AF20E2">
      <w:pPr>
        <w:spacing w:line="276" w:lineRule="auto"/>
        <w:ind w:firstLine="283"/>
        <w:jc w:val="both"/>
        <w:rPr>
          <w:rFonts w:ascii="Arial" w:eastAsia="Calibri" w:hAnsi="Arial" w:cs="Arial"/>
          <w:sz w:val="22"/>
          <w:szCs w:val="22"/>
        </w:rPr>
      </w:pPr>
      <w:r w:rsidRPr="00AF20E2">
        <w:rPr>
          <w:rFonts w:ascii="Arial" w:eastAsia="Calibri" w:hAnsi="Arial" w:cs="Arial"/>
          <w:sz w:val="22"/>
          <w:szCs w:val="22"/>
        </w:rPr>
        <w:t>Grupa Zakupowa PKP, w skład której wchodzą:</w:t>
      </w:r>
    </w:p>
    <w:p w14:paraId="65744FC1" w14:textId="1A439447" w:rsidR="00E74179" w:rsidRPr="00AF20E2" w:rsidRDefault="00B36DE3" w:rsidP="00AF20E2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/>
          <w:sz w:val="22"/>
          <w:szCs w:val="22"/>
        </w:rPr>
        <w:t xml:space="preserve">PKP </w:t>
      </w:r>
      <w:r w:rsidR="006E70FA" w:rsidRPr="00AF20E2">
        <w:rPr>
          <w:rFonts w:ascii="Arial" w:hAnsi="Arial" w:cs="Arial"/>
          <w:b/>
          <w:sz w:val="22"/>
          <w:szCs w:val="22"/>
        </w:rPr>
        <w:t>Szybka Kolej Miejska w Trójmieście Sp. z o.o.</w:t>
      </w:r>
      <w:r w:rsidRPr="00AF20E2">
        <w:rPr>
          <w:rFonts w:ascii="Arial" w:hAnsi="Arial" w:cs="Arial"/>
          <w:sz w:val="22"/>
          <w:szCs w:val="22"/>
        </w:rPr>
        <w:t xml:space="preserve"> z siedzibą w </w:t>
      </w:r>
      <w:r w:rsidR="006E70FA" w:rsidRPr="00AF20E2">
        <w:rPr>
          <w:rFonts w:ascii="Arial" w:hAnsi="Arial" w:cs="Arial"/>
          <w:sz w:val="22"/>
          <w:szCs w:val="22"/>
        </w:rPr>
        <w:t>Gdyni,</w:t>
      </w:r>
      <w:r w:rsidRPr="00AF20E2">
        <w:rPr>
          <w:rFonts w:ascii="Arial" w:hAnsi="Arial" w:cs="Arial"/>
          <w:sz w:val="22"/>
          <w:szCs w:val="22"/>
        </w:rPr>
        <w:t xml:space="preserve"> </w:t>
      </w:r>
      <w:r w:rsidR="006E70FA" w:rsidRPr="00AF20E2">
        <w:rPr>
          <w:rFonts w:ascii="Arial" w:hAnsi="Arial" w:cs="Arial"/>
          <w:sz w:val="22"/>
          <w:szCs w:val="22"/>
        </w:rPr>
        <w:t>81-002</w:t>
      </w:r>
      <w:r w:rsidRPr="00AF20E2">
        <w:rPr>
          <w:rFonts w:ascii="Arial" w:hAnsi="Arial" w:cs="Arial"/>
          <w:sz w:val="22"/>
          <w:szCs w:val="22"/>
        </w:rPr>
        <w:t xml:space="preserve"> ul. </w:t>
      </w:r>
      <w:r w:rsidR="006E70FA" w:rsidRPr="00AF20E2">
        <w:rPr>
          <w:rFonts w:ascii="Arial" w:hAnsi="Arial" w:cs="Arial"/>
          <w:sz w:val="22"/>
          <w:szCs w:val="22"/>
        </w:rPr>
        <w:t>Morska 350A</w:t>
      </w:r>
      <w:r w:rsidRPr="00AF20E2">
        <w:rPr>
          <w:rFonts w:ascii="Arial" w:hAnsi="Arial" w:cs="Arial"/>
          <w:sz w:val="22"/>
          <w:szCs w:val="22"/>
        </w:rPr>
        <w:t xml:space="preserve">, wpisana do rejestru przedsiębiorców prowadzonego przez Sąd Rejonowy </w:t>
      </w:r>
      <w:r w:rsidR="006E70FA" w:rsidRPr="00AF20E2">
        <w:rPr>
          <w:rFonts w:ascii="Arial" w:hAnsi="Arial" w:cs="Arial"/>
          <w:sz w:val="22"/>
          <w:szCs w:val="22"/>
        </w:rPr>
        <w:t>Gdańsk-Północ w Gdańsku</w:t>
      </w:r>
      <w:r w:rsidRPr="00AF20E2">
        <w:rPr>
          <w:rFonts w:ascii="Arial" w:hAnsi="Arial" w:cs="Arial"/>
          <w:sz w:val="22"/>
          <w:szCs w:val="22"/>
        </w:rPr>
        <w:t xml:space="preserve">, </w:t>
      </w:r>
      <w:r w:rsidR="006E70FA" w:rsidRPr="00AF20E2">
        <w:rPr>
          <w:rFonts w:ascii="Arial" w:hAnsi="Arial" w:cs="Arial"/>
          <w:sz w:val="22"/>
          <w:szCs w:val="22"/>
        </w:rPr>
        <w:t>VI</w:t>
      </w:r>
      <w:r w:rsidRPr="00AF20E2">
        <w:rPr>
          <w:rFonts w:ascii="Arial" w:hAnsi="Arial" w:cs="Arial"/>
          <w:sz w:val="22"/>
          <w:szCs w:val="22"/>
        </w:rPr>
        <w:t>II Wydział Gospodarczy Krajowego Rejestru Sądowego pod numerem KRS</w:t>
      </w:r>
      <w:r w:rsidR="006E70FA" w:rsidRPr="00AF20E2">
        <w:rPr>
          <w:rFonts w:ascii="Arial" w:hAnsi="Arial" w:cs="Arial"/>
          <w:sz w:val="22"/>
          <w:szCs w:val="22"/>
        </w:rPr>
        <w:t xml:space="preserve">0000076705, </w:t>
      </w:r>
      <w:r w:rsidRPr="00AF20E2">
        <w:rPr>
          <w:rFonts w:ascii="Arial" w:hAnsi="Arial" w:cs="Arial"/>
          <w:sz w:val="22"/>
          <w:szCs w:val="22"/>
        </w:rPr>
        <w:t>NIP:</w:t>
      </w:r>
      <w:r w:rsidR="006E70FA" w:rsidRPr="00AF20E2">
        <w:rPr>
          <w:rFonts w:ascii="Arial" w:hAnsi="Arial" w:cs="Arial"/>
          <w:sz w:val="22"/>
          <w:szCs w:val="22"/>
        </w:rPr>
        <w:t xml:space="preserve"> </w:t>
      </w:r>
      <w:r w:rsidR="00FD68A5" w:rsidRPr="00AF20E2">
        <w:rPr>
          <w:rFonts w:ascii="Arial" w:hAnsi="Arial" w:cs="Arial"/>
          <w:sz w:val="22"/>
          <w:szCs w:val="22"/>
        </w:rPr>
        <w:t>958-13-70-512</w:t>
      </w:r>
      <w:r w:rsidRPr="00AF20E2">
        <w:rPr>
          <w:rFonts w:ascii="Arial" w:hAnsi="Arial" w:cs="Arial"/>
          <w:sz w:val="22"/>
          <w:szCs w:val="22"/>
        </w:rPr>
        <w:t>, REGON</w:t>
      </w:r>
      <w:r w:rsidR="00FD68A5" w:rsidRPr="00AF20E2">
        <w:rPr>
          <w:rFonts w:ascii="Arial" w:hAnsi="Arial" w:cs="Arial"/>
          <w:sz w:val="22"/>
          <w:szCs w:val="22"/>
        </w:rPr>
        <w:t>: 192488478, nr rej. BDO 000124414,</w:t>
      </w:r>
      <w:r w:rsidRPr="00AF20E2">
        <w:rPr>
          <w:rFonts w:ascii="Arial" w:hAnsi="Arial" w:cs="Arial"/>
          <w:sz w:val="22"/>
          <w:szCs w:val="22"/>
        </w:rPr>
        <w:t xml:space="preserve"> kapit</w:t>
      </w:r>
      <w:r w:rsidR="00FD68A5" w:rsidRPr="00AF20E2">
        <w:rPr>
          <w:rFonts w:ascii="Arial" w:hAnsi="Arial" w:cs="Arial"/>
          <w:sz w:val="22"/>
          <w:szCs w:val="22"/>
        </w:rPr>
        <w:t>ał</w:t>
      </w:r>
      <w:r w:rsidRPr="00AF20E2">
        <w:rPr>
          <w:rFonts w:ascii="Arial" w:hAnsi="Arial" w:cs="Arial"/>
          <w:sz w:val="22"/>
          <w:szCs w:val="22"/>
        </w:rPr>
        <w:t xml:space="preserve"> zakładowy w wysokości</w:t>
      </w:r>
      <w:r w:rsidR="005B004F" w:rsidRPr="00AF20E2">
        <w:rPr>
          <w:rFonts w:ascii="Arial" w:hAnsi="Arial" w:cs="Arial"/>
          <w:sz w:val="22"/>
          <w:szCs w:val="22"/>
        </w:rPr>
        <w:t>: 168</w:t>
      </w:r>
      <w:r w:rsidR="00933557" w:rsidRPr="00AF20E2">
        <w:rPr>
          <w:rFonts w:ascii="Arial" w:hAnsi="Arial" w:cs="Arial"/>
          <w:sz w:val="22"/>
          <w:szCs w:val="22"/>
        </w:rPr>
        <w:t>.38</w:t>
      </w:r>
      <w:r w:rsidR="005B004F" w:rsidRPr="00AF20E2">
        <w:rPr>
          <w:rFonts w:ascii="Arial" w:hAnsi="Arial" w:cs="Arial"/>
          <w:sz w:val="22"/>
          <w:szCs w:val="22"/>
        </w:rPr>
        <w:t>9</w:t>
      </w:r>
      <w:r w:rsidR="00933557" w:rsidRPr="00AF20E2">
        <w:rPr>
          <w:rFonts w:ascii="Arial" w:hAnsi="Arial" w:cs="Arial"/>
          <w:sz w:val="22"/>
          <w:szCs w:val="22"/>
        </w:rPr>
        <w:t>.</w:t>
      </w:r>
      <w:r w:rsidR="005B004F" w:rsidRPr="00AF20E2">
        <w:rPr>
          <w:rFonts w:ascii="Arial" w:hAnsi="Arial" w:cs="Arial"/>
          <w:sz w:val="22"/>
          <w:szCs w:val="22"/>
        </w:rPr>
        <w:t>000,00</w:t>
      </w:r>
      <w:r w:rsidRPr="00AF20E2">
        <w:rPr>
          <w:rFonts w:ascii="Arial" w:hAnsi="Arial" w:cs="Arial"/>
          <w:sz w:val="22"/>
          <w:szCs w:val="22"/>
        </w:rPr>
        <w:t xml:space="preserve"> zł</w:t>
      </w:r>
      <w:r w:rsidR="005B004F" w:rsidRPr="00AF20E2">
        <w:rPr>
          <w:rFonts w:ascii="Arial" w:hAnsi="Arial" w:cs="Arial"/>
          <w:sz w:val="22"/>
          <w:szCs w:val="22"/>
        </w:rPr>
        <w:t>,</w:t>
      </w:r>
      <w:r w:rsidR="00224A48" w:rsidRPr="00AF20E2">
        <w:rPr>
          <w:rFonts w:ascii="Arial" w:hAnsi="Arial" w:cs="Arial"/>
          <w:sz w:val="22"/>
          <w:szCs w:val="22"/>
        </w:rPr>
        <w:t xml:space="preserve"> nr rejestru BDO: 000124414;</w:t>
      </w:r>
    </w:p>
    <w:p w14:paraId="515D0615" w14:textId="460FB111" w:rsidR="00C5573D" w:rsidRPr="00AF20E2" w:rsidRDefault="00C5573D" w:rsidP="00AF20E2">
      <w:pPr>
        <w:pStyle w:val="Akapitzlist"/>
        <w:spacing w:line="276" w:lineRule="auto"/>
        <w:ind w:left="0" w:right="96" w:firstLine="284"/>
        <w:jc w:val="both"/>
        <w:rPr>
          <w:rFonts w:ascii="Arial" w:hAnsi="Arial" w:cs="Arial"/>
          <w:b/>
          <w:sz w:val="22"/>
          <w:szCs w:val="22"/>
        </w:rPr>
      </w:pPr>
      <w:r w:rsidRPr="00AF20E2">
        <w:rPr>
          <w:rFonts w:ascii="Arial" w:hAnsi="Arial" w:cs="Arial"/>
          <w:b/>
          <w:sz w:val="22"/>
          <w:szCs w:val="22"/>
        </w:rPr>
        <w:t xml:space="preserve">oraz </w:t>
      </w:r>
      <w:r w:rsidR="003A3FDF" w:rsidRPr="00AF20E2">
        <w:rPr>
          <w:rFonts w:ascii="Arial" w:hAnsi="Arial" w:cs="Arial"/>
          <w:b/>
          <w:sz w:val="22"/>
          <w:szCs w:val="22"/>
        </w:rPr>
        <w:t>Spółk</w:t>
      </w:r>
      <w:r w:rsidR="005B004F" w:rsidRPr="00AF20E2">
        <w:rPr>
          <w:rFonts w:ascii="Arial" w:hAnsi="Arial" w:cs="Arial"/>
          <w:b/>
          <w:sz w:val="22"/>
          <w:szCs w:val="22"/>
        </w:rPr>
        <w:t>i</w:t>
      </w:r>
      <w:r w:rsidR="00FA5F38" w:rsidRPr="00AF20E2">
        <w:rPr>
          <w:rFonts w:ascii="Arial" w:hAnsi="Arial" w:cs="Arial"/>
          <w:b/>
          <w:sz w:val="22"/>
          <w:szCs w:val="22"/>
        </w:rPr>
        <w:t xml:space="preserve"> Grupy Zakupowej</w:t>
      </w:r>
      <w:r w:rsidRPr="00AF20E2">
        <w:rPr>
          <w:rFonts w:ascii="Arial" w:hAnsi="Arial" w:cs="Arial"/>
          <w:b/>
          <w:sz w:val="22"/>
          <w:szCs w:val="22"/>
        </w:rPr>
        <w:t>:</w:t>
      </w:r>
    </w:p>
    <w:p w14:paraId="5A42F1A1" w14:textId="0F607CC7" w:rsidR="00C5573D" w:rsidRPr="00AF20E2" w:rsidRDefault="00C5573D" w:rsidP="00AF20E2">
      <w:pPr>
        <w:pStyle w:val="Akapitzlist"/>
        <w:numPr>
          <w:ilvl w:val="0"/>
          <w:numId w:val="7"/>
        </w:numPr>
        <w:spacing w:line="276" w:lineRule="auto"/>
        <w:ind w:left="284" w:right="96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/>
          <w:sz w:val="22"/>
          <w:szCs w:val="22"/>
        </w:rPr>
        <w:t>Polskie Koleje Państwowe S.A. (PKP S.A.)</w:t>
      </w:r>
      <w:r w:rsidRPr="00AF20E2">
        <w:rPr>
          <w:rFonts w:ascii="Arial" w:hAnsi="Arial" w:cs="Arial"/>
          <w:sz w:val="22"/>
          <w:szCs w:val="22"/>
        </w:rPr>
        <w:t xml:space="preserve"> </w:t>
      </w:r>
      <w:bookmarkStart w:id="6" w:name="_Hlk39059011"/>
      <w:r w:rsidRPr="00AF20E2">
        <w:rPr>
          <w:rFonts w:ascii="Arial" w:hAnsi="Arial" w:cs="Arial"/>
          <w:sz w:val="22"/>
          <w:szCs w:val="22"/>
        </w:rPr>
        <w:t xml:space="preserve">z siedzibą w Warszawie, przy </w:t>
      </w:r>
      <w:r w:rsidR="00B973B3" w:rsidRPr="00AF20E2">
        <w:rPr>
          <w:rFonts w:ascii="Arial" w:hAnsi="Arial" w:cs="Arial"/>
          <w:sz w:val="22"/>
          <w:szCs w:val="22"/>
        </w:rPr>
        <w:t>Al. Jerozolimskie 142A,</w:t>
      </w:r>
      <w:r w:rsidR="00D01BB5" w:rsidRPr="00AF20E2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 xml:space="preserve">Warszawa </w:t>
      </w:r>
      <w:r w:rsidR="00B973B3" w:rsidRPr="00AF20E2">
        <w:rPr>
          <w:rFonts w:ascii="Arial" w:hAnsi="Arial" w:cs="Arial"/>
          <w:sz w:val="22"/>
          <w:szCs w:val="22"/>
        </w:rPr>
        <w:t>02-305</w:t>
      </w:r>
      <w:r w:rsidRPr="00AF20E2">
        <w:rPr>
          <w:rFonts w:ascii="Arial" w:hAnsi="Arial" w:cs="Arial"/>
          <w:sz w:val="22"/>
          <w:szCs w:val="22"/>
        </w:rPr>
        <w:t>, wpisana do rejestru przedsiębiorców prowadzonego przez Sąd Rejonowy dla m. st. Warszawy w Warszawie, XII Wydział Gospodarczy Krajowego Rejestru Sądowego pod numerem KRS 0000019193, NIP 525-00-00-251, REGON 000126801, kapit</w:t>
      </w:r>
      <w:r w:rsidR="005B004F" w:rsidRPr="00AF20E2">
        <w:rPr>
          <w:rFonts w:ascii="Arial" w:hAnsi="Arial" w:cs="Arial"/>
          <w:sz w:val="22"/>
          <w:szCs w:val="22"/>
        </w:rPr>
        <w:t>ał</w:t>
      </w:r>
      <w:r w:rsidRPr="00AF20E2">
        <w:rPr>
          <w:rFonts w:ascii="Arial" w:hAnsi="Arial" w:cs="Arial"/>
          <w:sz w:val="22"/>
          <w:szCs w:val="22"/>
        </w:rPr>
        <w:t xml:space="preserve"> zakładowy w kwocie 10</w:t>
      </w:r>
      <w:r w:rsidR="000B51DE" w:rsidRPr="00AF20E2">
        <w:rPr>
          <w:rFonts w:ascii="Arial" w:hAnsi="Arial" w:cs="Arial"/>
          <w:sz w:val="22"/>
          <w:szCs w:val="22"/>
        </w:rPr>
        <w:t>.</w:t>
      </w:r>
      <w:r w:rsidRPr="00AF20E2">
        <w:rPr>
          <w:rFonts w:ascii="Arial" w:hAnsi="Arial" w:cs="Arial"/>
          <w:sz w:val="22"/>
          <w:szCs w:val="22"/>
        </w:rPr>
        <w:t>150</w:t>
      </w:r>
      <w:r w:rsidR="000B51DE" w:rsidRPr="00AF20E2">
        <w:rPr>
          <w:rFonts w:ascii="Arial" w:hAnsi="Arial" w:cs="Arial"/>
          <w:sz w:val="22"/>
          <w:szCs w:val="22"/>
        </w:rPr>
        <w:t>.</w:t>
      </w:r>
      <w:r w:rsidRPr="00AF20E2">
        <w:rPr>
          <w:rFonts w:ascii="Arial" w:hAnsi="Arial" w:cs="Arial"/>
          <w:sz w:val="22"/>
          <w:szCs w:val="22"/>
        </w:rPr>
        <w:t>715</w:t>
      </w:r>
      <w:r w:rsidR="000B51DE" w:rsidRPr="00AF20E2">
        <w:rPr>
          <w:rFonts w:ascii="Arial" w:hAnsi="Arial" w:cs="Arial"/>
          <w:sz w:val="22"/>
          <w:szCs w:val="22"/>
        </w:rPr>
        <w:t>.</w:t>
      </w:r>
      <w:r w:rsidRPr="00AF20E2">
        <w:rPr>
          <w:rFonts w:ascii="Arial" w:hAnsi="Arial" w:cs="Arial"/>
          <w:sz w:val="22"/>
          <w:szCs w:val="22"/>
        </w:rPr>
        <w:t>600,00 zł opłacony w całości;</w:t>
      </w:r>
      <w:r w:rsidR="00AE446B" w:rsidRPr="00AF20E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bookmarkEnd w:id="6"/>
    </w:p>
    <w:p w14:paraId="11CC724C" w14:textId="52F21BCE" w:rsidR="00F31187" w:rsidRPr="00AF20E2" w:rsidRDefault="00F31187" w:rsidP="00AF20E2">
      <w:pPr>
        <w:pStyle w:val="Akapitzlist"/>
        <w:numPr>
          <w:ilvl w:val="0"/>
          <w:numId w:val="7"/>
        </w:numPr>
        <w:spacing w:line="276" w:lineRule="auto"/>
        <w:ind w:left="284" w:right="96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/>
          <w:sz w:val="22"/>
          <w:szCs w:val="22"/>
        </w:rPr>
        <w:t>PKP T</w:t>
      </w:r>
      <w:r w:rsidR="002515BD">
        <w:rPr>
          <w:rFonts w:ascii="Arial" w:hAnsi="Arial" w:cs="Arial"/>
          <w:b/>
          <w:sz w:val="22"/>
          <w:szCs w:val="22"/>
        </w:rPr>
        <w:t>ELKOL</w:t>
      </w:r>
      <w:r w:rsidRPr="00AF20E2">
        <w:rPr>
          <w:rFonts w:ascii="Arial" w:hAnsi="Arial" w:cs="Arial"/>
          <w:b/>
          <w:sz w:val="22"/>
          <w:szCs w:val="22"/>
        </w:rPr>
        <w:t xml:space="preserve"> Sp. z o.o. </w:t>
      </w:r>
      <w:r w:rsidRPr="00AF20E2">
        <w:rPr>
          <w:rFonts w:ascii="Arial" w:hAnsi="Arial" w:cs="Arial"/>
          <w:sz w:val="22"/>
          <w:szCs w:val="22"/>
        </w:rPr>
        <w:t xml:space="preserve">z siedzibą w Warszawie, przy </w:t>
      </w:r>
      <w:r w:rsidR="00F62CCB">
        <w:rPr>
          <w:rFonts w:ascii="Arial" w:hAnsi="Arial" w:cs="Arial"/>
          <w:sz w:val="22"/>
          <w:szCs w:val="22"/>
        </w:rPr>
        <w:t xml:space="preserve"> ul. </w:t>
      </w:r>
      <w:proofErr w:type="spellStart"/>
      <w:r w:rsidR="00F62CCB">
        <w:rPr>
          <w:rFonts w:ascii="Arial" w:hAnsi="Arial" w:cs="Arial"/>
          <w:sz w:val="22"/>
          <w:szCs w:val="22"/>
        </w:rPr>
        <w:t>Szczęśliwickiej</w:t>
      </w:r>
      <w:proofErr w:type="spellEnd"/>
      <w:r w:rsidR="00F62CCB">
        <w:rPr>
          <w:rFonts w:ascii="Arial" w:hAnsi="Arial" w:cs="Arial"/>
          <w:sz w:val="22"/>
          <w:szCs w:val="22"/>
        </w:rPr>
        <w:t xml:space="preserve"> 62</w:t>
      </w:r>
      <w:r w:rsidRPr="00AF20E2">
        <w:rPr>
          <w:rFonts w:ascii="Arial" w:hAnsi="Arial" w:cs="Arial"/>
          <w:sz w:val="22"/>
          <w:szCs w:val="22"/>
        </w:rPr>
        <w:t>, Warszawa 02-35</w:t>
      </w:r>
      <w:r w:rsidR="00F62CCB">
        <w:rPr>
          <w:rFonts w:ascii="Arial" w:hAnsi="Arial" w:cs="Arial"/>
          <w:sz w:val="22"/>
          <w:szCs w:val="22"/>
        </w:rPr>
        <w:t>3</w:t>
      </w:r>
      <w:r w:rsidRPr="00AF20E2">
        <w:rPr>
          <w:rFonts w:ascii="Arial" w:hAnsi="Arial" w:cs="Arial"/>
          <w:sz w:val="22"/>
          <w:szCs w:val="22"/>
        </w:rPr>
        <w:t>, wpisana do rejestru przedsiębiorców prowadzonego przez Sąd Rejonowy dla m. st. Warszawy w Warszawie, XII Wydział Gospodarczy Krajowego Rejestru Sądowego pod numerem KRS 0000</w:t>
      </w:r>
      <w:r w:rsidR="00FD1A02" w:rsidRPr="00AF20E2">
        <w:rPr>
          <w:rFonts w:ascii="Arial" w:hAnsi="Arial" w:cs="Arial"/>
          <w:sz w:val="22"/>
          <w:szCs w:val="22"/>
        </w:rPr>
        <w:t>504917</w:t>
      </w:r>
      <w:r w:rsidRPr="00AF20E2">
        <w:rPr>
          <w:rFonts w:ascii="Arial" w:hAnsi="Arial" w:cs="Arial"/>
          <w:sz w:val="22"/>
          <w:szCs w:val="22"/>
        </w:rPr>
        <w:t xml:space="preserve">, NIP </w:t>
      </w:r>
      <w:r w:rsidR="00FD1A02" w:rsidRPr="00AF20E2">
        <w:rPr>
          <w:rFonts w:ascii="Arial" w:hAnsi="Arial" w:cs="Arial"/>
          <w:sz w:val="22"/>
          <w:szCs w:val="22"/>
        </w:rPr>
        <w:t>1132875351</w:t>
      </w:r>
      <w:r w:rsidRPr="00AF20E2">
        <w:rPr>
          <w:rFonts w:ascii="Arial" w:hAnsi="Arial" w:cs="Arial"/>
          <w:sz w:val="22"/>
          <w:szCs w:val="22"/>
        </w:rPr>
        <w:t xml:space="preserve">, REGON </w:t>
      </w:r>
      <w:r w:rsidR="00FD1A02" w:rsidRPr="00AF20E2">
        <w:rPr>
          <w:rFonts w:ascii="Arial" w:hAnsi="Arial" w:cs="Arial"/>
          <w:sz w:val="22"/>
          <w:szCs w:val="22"/>
        </w:rPr>
        <w:t>147190587</w:t>
      </w:r>
      <w:r w:rsidRPr="00AF20E2">
        <w:rPr>
          <w:rFonts w:ascii="Arial" w:hAnsi="Arial" w:cs="Arial"/>
          <w:sz w:val="22"/>
          <w:szCs w:val="22"/>
        </w:rPr>
        <w:t xml:space="preserve">, kapitał zakładowy w kwocie </w:t>
      </w:r>
      <w:r w:rsidR="00FD1A02" w:rsidRPr="00AF20E2">
        <w:rPr>
          <w:rFonts w:ascii="Arial" w:hAnsi="Arial" w:cs="Arial"/>
          <w:sz w:val="22"/>
          <w:szCs w:val="22"/>
        </w:rPr>
        <w:t>90 769 500,00</w:t>
      </w:r>
      <w:r w:rsidRPr="00AF20E2">
        <w:rPr>
          <w:rFonts w:ascii="Arial" w:hAnsi="Arial" w:cs="Arial"/>
          <w:sz w:val="22"/>
          <w:szCs w:val="22"/>
        </w:rPr>
        <w:t xml:space="preserve"> zł;</w:t>
      </w:r>
    </w:p>
    <w:p w14:paraId="7F43A6B0" w14:textId="3E7EC6E2" w:rsidR="00B92753" w:rsidRPr="00AF20E2" w:rsidRDefault="00C5573D" w:rsidP="00AF20E2">
      <w:pPr>
        <w:spacing w:line="276" w:lineRule="auto"/>
        <w:ind w:left="284" w:right="96"/>
        <w:contextualSpacing/>
        <w:jc w:val="both"/>
        <w:rPr>
          <w:rFonts w:ascii="Arial" w:hAnsi="Arial" w:cs="Arial"/>
          <w:b/>
          <w:iCs/>
          <w:sz w:val="22"/>
          <w:szCs w:val="22"/>
        </w:rPr>
      </w:pPr>
      <w:r w:rsidRPr="00AF20E2">
        <w:rPr>
          <w:rFonts w:ascii="Arial" w:hAnsi="Arial" w:cs="Arial"/>
          <w:b/>
          <w:sz w:val="22"/>
          <w:szCs w:val="22"/>
        </w:rPr>
        <w:t xml:space="preserve">zwani dalej łącznie Zamawiającym, w imieniu i na rzecz których działa, na podstawie udzielonych pełnomocnictw PKP </w:t>
      </w:r>
      <w:r w:rsidR="00FD1A02" w:rsidRPr="00AF20E2">
        <w:rPr>
          <w:rFonts w:ascii="Arial" w:hAnsi="Arial" w:cs="Arial"/>
          <w:b/>
          <w:sz w:val="22"/>
          <w:szCs w:val="22"/>
        </w:rPr>
        <w:t>Szybka Kolej Miejska w Trójmieście Sp. z o.o.</w:t>
      </w:r>
      <w:r w:rsidR="00B92753" w:rsidRPr="00AF20E2">
        <w:rPr>
          <w:rFonts w:ascii="Arial" w:hAnsi="Arial" w:cs="Arial"/>
          <w:b/>
          <w:iCs/>
          <w:sz w:val="22"/>
          <w:szCs w:val="22"/>
        </w:rPr>
        <w:t xml:space="preserve"> – Lider Postępowania.</w:t>
      </w:r>
    </w:p>
    <w:p w14:paraId="2732A7BE" w14:textId="77777777" w:rsidR="005512CF" w:rsidRPr="00AF20E2" w:rsidRDefault="005512CF" w:rsidP="00AF20E2">
      <w:pPr>
        <w:pStyle w:val="Bezodstpw"/>
        <w:spacing w:line="276" w:lineRule="auto"/>
        <w:ind w:left="284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AF20E2">
        <w:rPr>
          <w:rFonts w:ascii="Arial" w:eastAsia="Times New Roman" w:hAnsi="Arial" w:cs="Arial"/>
          <w:iCs/>
          <w:lang w:eastAsia="pl-PL"/>
        </w:rPr>
        <w:t>Osob</w:t>
      </w:r>
      <w:r w:rsidR="008D2B5C" w:rsidRPr="00AF20E2">
        <w:rPr>
          <w:rFonts w:ascii="Arial" w:eastAsia="Times New Roman" w:hAnsi="Arial" w:cs="Arial"/>
          <w:iCs/>
          <w:lang w:eastAsia="pl-PL"/>
        </w:rPr>
        <w:t>ą</w:t>
      </w:r>
      <w:r w:rsidRPr="00AF20E2">
        <w:rPr>
          <w:rFonts w:ascii="Arial" w:eastAsia="Times New Roman" w:hAnsi="Arial" w:cs="Arial"/>
          <w:iCs/>
          <w:lang w:eastAsia="pl-PL"/>
        </w:rPr>
        <w:t xml:space="preserve"> uprawnion</w:t>
      </w:r>
      <w:r w:rsidR="008D2B5C" w:rsidRPr="00AF20E2">
        <w:rPr>
          <w:rFonts w:ascii="Arial" w:eastAsia="Times New Roman" w:hAnsi="Arial" w:cs="Arial"/>
          <w:iCs/>
          <w:lang w:eastAsia="pl-PL"/>
        </w:rPr>
        <w:t>ą</w:t>
      </w:r>
      <w:r w:rsidRPr="00AF20E2">
        <w:rPr>
          <w:rFonts w:ascii="Arial" w:eastAsia="Times New Roman" w:hAnsi="Arial" w:cs="Arial"/>
          <w:iCs/>
          <w:lang w:eastAsia="pl-PL"/>
        </w:rPr>
        <w:t xml:space="preserve"> przez Zamawiającego do kontaktowania się z Wykonawcami w sprawie niniejszego postępowania</w:t>
      </w:r>
      <w:r w:rsidR="008D2B5C" w:rsidRPr="00AF20E2">
        <w:rPr>
          <w:rFonts w:ascii="Arial" w:eastAsia="Times New Roman" w:hAnsi="Arial" w:cs="Arial"/>
          <w:iCs/>
          <w:lang w:eastAsia="pl-PL"/>
        </w:rPr>
        <w:t xml:space="preserve"> w zakresie procedury udzielenia zamówienia jest</w:t>
      </w:r>
      <w:r w:rsidRPr="00AF20E2">
        <w:rPr>
          <w:rFonts w:ascii="Arial" w:eastAsia="Times New Roman" w:hAnsi="Arial" w:cs="Arial"/>
          <w:iCs/>
          <w:lang w:eastAsia="pl-PL"/>
        </w:rPr>
        <w:t>:</w:t>
      </w:r>
    </w:p>
    <w:p w14:paraId="5D59E97B" w14:textId="7A489782" w:rsidR="005512CF" w:rsidRDefault="00052190" w:rsidP="00AF20E2">
      <w:pPr>
        <w:spacing w:line="276" w:lineRule="auto"/>
        <w:ind w:left="284" w:right="96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p</w:t>
      </w:r>
      <w:r w:rsidR="00C5573D" w:rsidRPr="00AF20E2">
        <w:rPr>
          <w:rFonts w:ascii="Arial" w:hAnsi="Arial" w:cs="Arial"/>
          <w:sz w:val="22"/>
          <w:szCs w:val="22"/>
        </w:rPr>
        <w:t xml:space="preserve">. </w:t>
      </w:r>
      <w:r w:rsidR="00224A48" w:rsidRPr="00AF20E2">
        <w:rPr>
          <w:rFonts w:ascii="Arial" w:hAnsi="Arial" w:cs="Arial"/>
          <w:sz w:val="22"/>
          <w:szCs w:val="22"/>
        </w:rPr>
        <w:t>Wioleta Miszka</w:t>
      </w:r>
      <w:r w:rsidR="00FD1A02" w:rsidRPr="00AF20E2">
        <w:rPr>
          <w:rFonts w:ascii="Arial" w:hAnsi="Arial" w:cs="Arial"/>
          <w:sz w:val="22"/>
          <w:szCs w:val="22"/>
        </w:rPr>
        <w:t>,</w:t>
      </w:r>
      <w:r w:rsidR="005512CF" w:rsidRPr="00AF20E2">
        <w:rPr>
          <w:rFonts w:ascii="Arial" w:hAnsi="Arial" w:cs="Arial"/>
          <w:sz w:val="22"/>
          <w:szCs w:val="22"/>
        </w:rPr>
        <w:t xml:space="preserve"> tel. </w:t>
      </w:r>
      <w:r w:rsidR="00C5573D" w:rsidRPr="00AF20E2">
        <w:rPr>
          <w:rFonts w:ascii="Arial" w:hAnsi="Arial" w:cs="Arial"/>
          <w:sz w:val="22"/>
          <w:szCs w:val="22"/>
        </w:rPr>
        <w:t xml:space="preserve">nr </w:t>
      </w:r>
      <w:r w:rsidR="00FD1A02" w:rsidRPr="00AF20E2">
        <w:rPr>
          <w:rFonts w:ascii="Arial" w:hAnsi="Arial" w:cs="Arial"/>
          <w:sz w:val="22"/>
          <w:szCs w:val="22"/>
        </w:rPr>
        <w:t>58 721 29 29 wew. 4141</w:t>
      </w:r>
      <w:r w:rsidR="00AC41D2" w:rsidRPr="00AF20E2">
        <w:rPr>
          <w:rFonts w:ascii="Arial" w:hAnsi="Arial" w:cs="Arial"/>
          <w:sz w:val="22"/>
          <w:szCs w:val="22"/>
        </w:rPr>
        <w:t xml:space="preserve">, adres </w:t>
      </w:r>
      <w:r w:rsidR="005512CF" w:rsidRPr="00AF20E2">
        <w:rPr>
          <w:rFonts w:ascii="Arial" w:hAnsi="Arial" w:cs="Arial"/>
          <w:sz w:val="22"/>
          <w:szCs w:val="22"/>
        </w:rPr>
        <w:t>e-mail:</w:t>
      </w:r>
      <w:r w:rsidR="00FD1A02" w:rsidRPr="00AF20E2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901F7" w:rsidRPr="00C75741">
          <w:rPr>
            <w:rStyle w:val="Hipercze"/>
            <w:noProof w:val="0"/>
            <w:sz w:val="22"/>
            <w:szCs w:val="22"/>
          </w:rPr>
          <w:t>wmiszkaq@skm.pkp.pl</w:t>
        </w:r>
      </w:hyperlink>
      <w:r w:rsidR="00940E07" w:rsidRPr="00AF20E2">
        <w:rPr>
          <w:rFonts w:ascii="Arial" w:hAnsi="Arial" w:cs="Arial"/>
          <w:sz w:val="22"/>
          <w:szCs w:val="22"/>
        </w:rPr>
        <w:t>.</w:t>
      </w:r>
    </w:p>
    <w:p w14:paraId="3F27DFF9" w14:textId="77777777" w:rsidR="002901F7" w:rsidRPr="00AF20E2" w:rsidRDefault="002901F7" w:rsidP="00AF20E2">
      <w:pPr>
        <w:spacing w:line="276" w:lineRule="auto"/>
        <w:ind w:left="284" w:right="96"/>
        <w:contextualSpacing/>
        <w:jc w:val="both"/>
        <w:rPr>
          <w:rFonts w:ascii="Arial" w:hAnsi="Arial" w:cs="Arial"/>
          <w:sz w:val="22"/>
          <w:szCs w:val="22"/>
        </w:rPr>
      </w:pPr>
    </w:p>
    <w:p w14:paraId="5D5EFC22" w14:textId="77777777" w:rsidR="00032E80" w:rsidRPr="00AF20E2" w:rsidRDefault="00032E80" w:rsidP="00AF20E2">
      <w:pPr>
        <w:pStyle w:val="Nagwek3"/>
        <w:numPr>
          <w:ilvl w:val="0"/>
          <w:numId w:val="1"/>
        </w:numPr>
        <w:spacing w:before="0" w:after="0" w:line="276" w:lineRule="auto"/>
        <w:ind w:left="283" w:hanging="425"/>
        <w:contextualSpacing/>
        <w:jc w:val="both"/>
        <w:rPr>
          <w:sz w:val="22"/>
          <w:szCs w:val="22"/>
        </w:rPr>
      </w:pPr>
      <w:bookmarkStart w:id="7" w:name="_Toc351981838"/>
      <w:bookmarkStart w:id="8" w:name="_Toc354138629"/>
      <w:bookmarkStart w:id="9" w:name="_Toc39834074"/>
      <w:r w:rsidRPr="00AF20E2">
        <w:rPr>
          <w:sz w:val="22"/>
          <w:szCs w:val="22"/>
        </w:rPr>
        <w:t>Określenie tryb</w:t>
      </w:r>
      <w:r w:rsidR="007C40BC" w:rsidRPr="00AF20E2">
        <w:rPr>
          <w:sz w:val="22"/>
          <w:szCs w:val="22"/>
        </w:rPr>
        <w:t>u</w:t>
      </w:r>
      <w:r w:rsidRPr="00AF20E2">
        <w:rPr>
          <w:sz w:val="22"/>
          <w:szCs w:val="22"/>
        </w:rPr>
        <w:t xml:space="preserve"> </w:t>
      </w:r>
      <w:bookmarkEnd w:id="7"/>
      <w:bookmarkEnd w:id="8"/>
      <w:r w:rsidR="00F615BC" w:rsidRPr="00AF20E2">
        <w:rPr>
          <w:sz w:val="22"/>
          <w:szCs w:val="22"/>
        </w:rPr>
        <w:t>oraz etapów postępowania</w:t>
      </w:r>
      <w:r w:rsidR="00645CD4" w:rsidRPr="00AF20E2">
        <w:rPr>
          <w:sz w:val="22"/>
          <w:szCs w:val="22"/>
        </w:rPr>
        <w:t>.</w:t>
      </w:r>
      <w:bookmarkEnd w:id="9"/>
    </w:p>
    <w:p w14:paraId="1FFB8623" w14:textId="18C89D93" w:rsidR="0072097C" w:rsidRPr="00AF20E2" w:rsidRDefault="00032E80" w:rsidP="00AF20E2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Niniejsze postępowanie prowadzone jest</w:t>
      </w:r>
      <w:r w:rsidR="00C41AAD" w:rsidRPr="00AF20E2">
        <w:rPr>
          <w:rFonts w:ascii="Arial" w:hAnsi="Arial" w:cs="Arial"/>
          <w:sz w:val="22"/>
          <w:szCs w:val="22"/>
        </w:rPr>
        <w:t>:</w:t>
      </w:r>
      <w:r w:rsidRPr="00AF20E2">
        <w:rPr>
          <w:rFonts w:ascii="Arial" w:hAnsi="Arial" w:cs="Arial"/>
          <w:sz w:val="22"/>
          <w:szCs w:val="22"/>
        </w:rPr>
        <w:t xml:space="preserve"> </w:t>
      </w:r>
      <w:r w:rsidR="006B7609" w:rsidRPr="00AF20E2">
        <w:rPr>
          <w:rFonts w:ascii="Arial" w:hAnsi="Arial" w:cs="Arial"/>
          <w:sz w:val="22"/>
          <w:szCs w:val="22"/>
        </w:rPr>
        <w:t xml:space="preserve">jednoetapowo </w:t>
      </w:r>
      <w:r w:rsidR="00F615BC" w:rsidRPr="00AF20E2">
        <w:rPr>
          <w:rFonts w:ascii="Arial" w:hAnsi="Arial" w:cs="Arial"/>
          <w:sz w:val="22"/>
          <w:szCs w:val="22"/>
        </w:rPr>
        <w:t xml:space="preserve">w trybie </w:t>
      </w:r>
      <w:sdt>
        <w:sdtPr>
          <w:rPr>
            <w:rFonts w:ascii="Arial" w:hAnsi="Arial" w:cs="Arial"/>
            <w:sz w:val="22"/>
            <w:szCs w:val="22"/>
          </w:rPr>
          <w:id w:val="-835458838"/>
          <w:dropDownList>
            <w:listItem w:displayText="Wybierz tryb." w:value="Wybierz tryb."/>
            <w:listItem w:displayText="przetargu nieograniczonego" w:value="przetargu nieograniczonego"/>
            <w:listItem w:displayText="przetargu ograniczonego" w:value="przetargu ograniczonego"/>
            <w:listItem w:displayText="licytacji elektronicznej" w:value="licytacji elektronicznej"/>
            <w:listItem w:displayText="negocjacji bez ogłoszenia" w:value="negocjacji bez ogłoszenia"/>
            <w:listItem w:displayText="zapytania o ofertę" w:value="zapytania o ofertę"/>
          </w:dropDownList>
        </w:sdtPr>
        <w:sdtEndPr/>
        <w:sdtContent>
          <w:r w:rsidR="004475E4" w:rsidRPr="00AF20E2">
            <w:rPr>
              <w:rFonts w:ascii="Arial" w:hAnsi="Arial" w:cs="Arial"/>
              <w:sz w:val="22"/>
              <w:szCs w:val="22"/>
            </w:rPr>
            <w:t>przetargu nieograniczonego</w:t>
          </w:r>
        </w:sdtContent>
      </w:sdt>
      <w:r w:rsidR="001929CF">
        <w:rPr>
          <w:rFonts w:ascii="Arial" w:hAnsi="Arial" w:cs="Arial"/>
          <w:sz w:val="22"/>
          <w:szCs w:val="22"/>
        </w:rPr>
        <w:t>.</w:t>
      </w:r>
    </w:p>
    <w:p w14:paraId="0F55A1C4" w14:textId="64D1ED27" w:rsidR="0072097C" w:rsidRPr="00AF20E2" w:rsidRDefault="008E127C" w:rsidP="00AF20E2">
      <w:pPr>
        <w:pStyle w:val="Akapitzlist"/>
        <w:tabs>
          <w:tab w:val="left" w:pos="0"/>
        </w:tabs>
        <w:spacing w:line="276" w:lineRule="auto"/>
        <w:ind w:left="0"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  <w:u w:val="single"/>
        </w:rPr>
        <w:t>Sposób przeprowadzenia postępowania</w:t>
      </w:r>
      <w:r w:rsidR="00695988" w:rsidRPr="00AF20E2">
        <w:rPr>
          <w:rFonts w:ascii="Arial" w:hAnsi="Arial" w:cs="Arial"/>
          <w:sz w:val="22"/>
          <w:szCs w:val="22"/>
        </w:rPr>
        <w:t>:</w:t>
      </w:r>
      <w:r w:rsidR="0072097C" w:rsidRPr="00AF20E2">
        <w:rPr>
          <w:rFonts w:ascii="Arial" w:hAnsi="Arial" w:cs="Arial"/>
          <w:sz w:val="22"/>
          <w:szCs w:val="22"/>
        </w:rPr>
        <w:t xml:space="preserve"> </w:t>
      </w:r>
    </w:p>
    <w:p w14:paraId="02FBA81A" w14:textId="7820107F" w:rsidR="003018D0" w:rsidRPr="00AF20E2" w:rsidRDefault="001929CF" w:rsidP="00AF20E2">
      <w:pPr>
        <w:pStyle w:val="Akapitzlist"/>
        <w:numPr>
          <w:ilvl w:val="0"/>
          <w:numId w:val="8"/>
        </w:numPr>
        <w:tabs>
          <w:tab w:val="left" w:pos="567"/>
        </w:tabs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018D0" w:rsidRPr="00AF20E2">
        <w:rPr>
          <w:rFonts w:ascii="Arial" w:hAnsi="Arial" w:cs="Arial"/>
          <w:sz w:val="22"/>
          <w:szCs w:val="22"/>
        </w:rPr>
        <w:t>fertę należy przedstawić zgodnie z wymaganiami określonymi w Specyfikacji</w:t>
      </w:r>
      <w:r w:rsidR="00AF20E2">
        <w:rPr>
          <w:rFonts w:ascii="Arial" w:hAnsi="Arial" w:cs="Arial"/>
          <w:sz w:val="22"/>
          <w:szCs w:val="22"/>
        </w:rPr>
        <w:t xml:space="preserve"> </w:t>
      </w:r>
      <w:r w:rsidR="003018D0" w:rsidRPr="00AF20E2">
        <w:rPr>
          <w:rFonts w:ascii="Arial" w:hAnsi="Arial" w:cs="Arial"/>
          <w:sz w:val="22"/>
          <w:szCs w:val="22"/>
        </w:rPr>
        <w:t>Warunków Zamówienia (zwanej dalej: SWZ)</w:t>
      </w:r>
      <w:r>
        <w:rPr>
          <w:rFonts w:ascii="Arial" w:hAnsi="Arial" w:cs="Arial"/>
          <w:sz w:val="22"/>
          <w:szCs w:val="22"/>
        </w:rPr>
        <w:t>,</w:t>
      </w:r>
    </w:p>
    <w:p w14:paraId="7C1030B7" w14:textId="23E6738F" w:rsidR="00536547" w:rsidRPr="00AF20E2" w:rsidRDefault="001929CF" w:rsidP="00AF20E2">
      <w:pPr>
        <w:pStyle w:val="Akapitzlist"/>
        <w:numPr>
          <w:ilvl w:val="0"/>
          <w:numId w:val="8"/>
        </w:numPr>
        <w:tabs>
          <w:tab w:val="left" w:pos="567"/>
        </w:tabs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018D0" w:rsidRPr="00AF20E2">
        <w:rPr>
          <w:rFonts w:ascii="Arial" w:hAnsi="Arial" w:cs="Arial"/>
          <w:sz w:val="22"/>
          <w:szCs w:val="22"/>
        </w:rPr>
        <w:t>szelkie koszty związane z przygotowaniem i złożeniem oferty ponoszą Wykonawcy</w:t>
      </w:r>
      <w:r>
        <w:rPr>
          <w:rFonts w:ascii="Arial" w:hAnsi="Arial" w:cs="Arial"/>
          <w:sz w:val="22"/>
          <w:szCs w:val="22"/>
        </w:rPr>
        <w:t>,</w:t>
      </w:r>
    </w:p>
    <w:p w14:paraId="51C18D8E" w14:textId="3E7C7B88" w:rsidR="00536547" w:rsidRPr="00AF20E2" w:rsidRDefault="001929CF" w:rsidP="00AF20E2">
      <w:pPr>
        <w:pStyle w:val="Akapitzlist"/>
        <w:numPr>
          <w:ilvl w:val="0"/>
          <w:numId w:val="8"/>
        </w:numPr>
        <w:tabs>
          <w:tab w:val="left" w:pos="567"/>
        </w:tabs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018D0" w:rsidRPr="00AF20E2">
        <w:rPr>
          <w:rFonts w:ascii="Arial" w:hAnsi="Arial" w:cs="Arial"/>
          <w:sz w:val="22"/>
          <w:szCs w:val="22"/>
        </w:rPr>
        <w:t>ferta musi być sporządzona w języku polskim, z zachowaniem formy pisemnej pod rygorem nieważności oraz podpisana przez osobę upoważnioną do reprezentowania Wykonawcy na zewnątrz</w:t>
      </w:r>
      <w:r>
        <w:rPr>
          <w:rFonts w:ascii="Arial" w:hAnsi="Arial" w:cs="Arial"/>
          <w:sz w:val="22"/>
          <w:szCs w:val="22"/>
        </w:rPr>
        <w:t>,</w:t>
      </w:r>
    </w:p>
    <w:p w14:paraId="6F94CF63" w14:textId="67DD82DD" w:rsidR="003018D0" w:rsidRPr="00AF20E2" w:rsidRDefault="001929CF" w:rsidP="00AF20E2">
      <w:pPr>
        <w:pStyle w:val="Akapitzlist"/>
        <w:numPr>
          <w:ilvl w:val="0"/>
          <w:numId w:val="8"/>
        </w:numPr>
        <w:tabs>
          <w:tab w:val="left" w:pos="567"/>
        </w:tabs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018D0" w:rsidRPr="00AF20E2">
        <w:rPr>
          <w:rFonts w:ascii="Arial" w:hAnsi="Arial" w:cs="Arial"/>
          <w:sz w:val="22"/>
          <w:szCs w:val="22"/>
        </w:rPr>
        <w:t>fertę - wraz ze wszystkimi załącznikami - należy umieścić w zamkniętej kopercie, opatrzonej następującymi napisami: „Oferta - przetarg nieograniczony – Zakup i dostawa wody pitnej butelkowanej - znak: SKMMU.086.</w:t>
      </w:r>
      <w:r>
        <w:rPr>
          <w:rFonts w:ascii="Arial" w:hAnsi="Arial" w:cs="Arial"/>
          <w:sz w:val="22"/>
          <w:szCs w:val="22"/>
        </w:rPr>
        <w:t>21.22</w:t>
      </w:r>
      <w:r w:rsidR="003018D0" w:rsidRPr="00AF20E2">
        <w:rPr>
          <w:rFonts w:ascii="Arial" w:hAnsi="Arial" w:cs="Arial"/>
          <w:sz w:val="22"/>
          <w:szCs w:val="22"/>
        </w:rPr>
        <w:t xml:space="preserve">” dane </w:t>
      </w:r>
      <w:r>
        <w:rPr>
          <w:rFonts w:ascii="Arial" w:hAnsi="Arial" w:cs="Arial"/>
          <w:sz w:val="22"/>
          <w:szCs w:val="22"/>
        </w:rPr>
        <w:t>W</w:t>
      </w:r>
      <w:r w:rsidR="003018D0" w:rsidRPr="00AF20E2">
        <w:rPr>
          <w:rFonts w:ascii="Arial" w:hAnsi="Arial" w:cs="Arial"/>
          <w:sz w:val="22"/>
          <w:szCs w:val="22"/>
        </w:rPr>
        <w:t>ykonawcy (nazwa i siedziba)</w:t>
      </w:r>
    </w:p>
    <w:p w14:paraId="7D19B0DF" w14:textId="67A208AD" w:rsidR="003018D0" w:rsidRPr="00AF20E2" w:rsidRDefault="003018D0" w:rsidP="00AF20E2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ab/>
      </w:r>
      <w:r w:rsidRPr="001929CF">
        <w:rPr>
          <w:rFonts w:ascii="Arial" w:hAnsi="Arial" w:cs="Arial"/>
          <w:b/>
          <w:bCs/>
          <w:sz w:val="22"/>
          <w:szCs w:val="22"/>
        </w:rPr>
        <w:t xml:space="preserve">NIE OTWIERAĆ PRZED: </w:t>
      </w:r>
      <w:r w:rsidR="00D2754C">
        <w:rPr>
          <w:rFonts w:ascii="Arial" w:hAnsi="Arial" w:cs="Arial"/>
          <w:b/>
          <w:bCs/>
          <w:sz w:val="22"/>
          <w:szCs w:val="22"/>
        </w:rPr>
        <w:t>07 lipca</w:t>
      </w:r>
      <w:r w:rsidR="001929CF" w:rsidRPr="001929CF">
        <w:rPr>
          <w:rFonts w:ascii="Arial" w:hAnsi="Arial" w:cs="Arial"/>
          <w:b/>
          <w:bCs/>
          <w:sz w:val="22"/>
          <w:szCs w:val="22"/>
        </w:rPr>
        <w:t xml:space="preserve"> 2022</w:t>
      </w:r>
      <w:r w:rsidRPr="001929CF">
        <w:rPr>
          <w:rFonts w:ascii="Arial" w:hAnsi="Arial" w:cs="Arial"/>
          <w:b/>
          <w:bCs/>
          <w:sz w:val="22"/>
          <w:szCs w:val="22"/>
        </w:rPr>
        <w:t xml:space="preserve"> r. GODZ. 11:00</w:t>
      </w:r>
      <w:r w:rsidR="002525FE">
        <w:rPr>
          <w:rFonts w:ascii="Arial" w:hAnsi="Arial" w:cs="Arial"/>
          <w:b/>
          <w:bCs/>
          <w:sz w:val="22"/>
          <w:szCs w:val="22"/>
        </w:rPr>
        <w:t>,</w:t>
      </w:r>
    </w:p>
    <w:p w14:paraId="167AA3A8" w14:textId="6C1C85E5" w:rsidR="00536547" w:rsidRPr="00AF20E2" w:rsidRDefault="002525FE" w:rsidP="00AF20E2">
      <w:pPr>
        <w:pStyle w:val="Akapitzlist"/>
        <w:numPr>
          <w:ilvl w:val="0"/>
          <w:numId w:val="8"/>
        </w:numPr>
        <w:tabs>
          <w:tab w:val="left" w:pos="567"/>
        </w:tabs>
        <w:spacing w:line="276" w:lineRule="auto"/>
        <w:ind w:hanging="79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3018D0" w:rsidRPr="00AF20E2">
        <w:rPr>
          <w:rFonts w:ascii="Arial" w:hAnsi="Arial" w:cs="Arial"/>
          <w:sz w:val="22"/>
          <w:szCs w:val="22"/>
        </w:rPr>
        <w:t>amknięcie koperty powinno wykluczać możliwość przypadkowego jej otwarcia</w:t>
      </w:r>
      <w:r>
        <w:rPr>
          <w:rFonts w:ascii="Arial" w:hAnsi="Arial" w:cs="Arial"/>
          <w:sz w:val="22"/>
          <w:szCs w:val="22"/>
        </w:rPr>
        <w:t>,</w:t>
      </w:r>
      <w:r w:rsidR="00573588" w:rsidRPr="00AF20E2">
        <w:rPr>
          <w:rFonts w:ascii="Arial" w:hAnsi="Arial" w:cs="Arial"/>
          <w:sz w:val="22"/>
          <w:szCs w:val="22"/>
        </w:rPr>
        <w:t xml:space="preserve"> </w:t>
      </w:r>
    </w:p>
    <w:p w14:paraId="73792E88" w14:textId="5D7DF2BE" w:rsidR="00156C97" w:rsidRPr="0091562E" w:rsidRDefault="003018D0" w:rsidP="00AF20E2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color w:val="000000"/>
          <w:sz w:val="22"/>
          <w:szCs w:val="22"/>
        </w:rPr>
        <w:t>Wykonawca może zł</w:t>
      </w:r>
      <w:r w:rsidR="00865588" w:rsidRPr="00AF20E2">
        <w:rPr>
          <w:rFonts w:ascii="Arial" w:hAnsi="Arial" w:cs="Arial"/>
          <w:color w:val="000000"/>
          <w:sz w:val="22"/>
          <w:szCs w:val="22"/>
        </w:rPr>
        <w:t>o</w:t>
      </w:r>
      <w:r w:rsidRPr="00AF20E2">
        <w:rPr>
          <w:rFonts w:ascii="Arial" w:hAnsi="Arial" w:cs="Arial"/>
          <w:color w:val="000000"/>
          <w:sz w:val="22"/>
          <w:szCs w:val="22"/>
        </w:rPr>
        <w:t>żyć tylko jedn</w:t>
      </w:r>
      <w:r w:rsidR="00865588" w:rsidRPr="00AF20E2">
        <w:rPr>
          <w:rFonts w:ascii="Arial" w:hAnsi="Arial" w:cs="Arial"/>
          <w:color w:val="000000"/>
          <w:sz w:val="22"/>
          <w:szCs w:val="22"/>
        </w:rPr>
        <w:t>ą</w:t>
      </w:r>
      <w:r w:rsidRPr="00AF20E2">
        <w:rPr>
          <w:rFonts w:ascii="Arial" w:hAnsi="Arial" w:cs="Arial"/>
          <w:color w:val="000000"/>
          <w:sz w:val="22"/>
          <w:szCs w:val="22"/>
        </w:rPr>
        <w:t xml:space="preserve"> ofertę</w:t>
      </w:r>
      <w:r w:rsidR="00A53C90" w:rsidRPr="00AF20E2">
        <w:rPr>
          <w:rFonts w:ascii="Arial" w:hAnsi="Arial" w:cs="Arial"/>
          <w:color w:val="000000"/>
          <w:sz w:val="22"/>
          <w:szCs w:val="22"/>
        </w:rPr>
        <w:t>.</w:t>
      </w:r>
    </w:p>
    <w:p w14:paraId="43D6513E" w14:textId="07FC3979" w:rsidR="0091562E" w:rsidRPr="00AF20E2" w:rsidRDefault="0091562E" w:rsidP="00AF20E2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</w:rPr>
      </w:pPr>
      <w:r w:rsidRPr="0091562E">
        <w:rPr>
          <w:rFonts w:ascii="Arial" w:hAnsi="Arial" w:cs="Arial"/>
          <w:b/>
          <w:bCs/>
          <w:sz w:val="22"/>
          <w:szCs w:val="22"/>
        </w:rPr>
        <w:t>Termin realizacji przedmiotu zamówienia: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1562E">
        <w:rPr>
          <w:rFonts w:ascii="Arial" w:hAnsi="Arial" w:cs="Arial"/>
          <w:sz w:val="22"/>
          <w:szCs w:val="22"/>
        </w:rPr>
        <w:t>24 miesiące</w:t>
      </w:r>
      <w:r>
        <w:rPr>
          <w:rFonts w:ascii="Arial" w:hAnsi="Arial" w:cs="Arial"/>
          <w:sz w:val="22"/>
          <w:szCs w:val="22"/>
        </w:rPr>
        <w:t>.</w:t>
      </w:r>
    </w:p>
    <w:p w14:paraId="1B804047" w14:textId="478CCAE2" w:rsidR="00DE0327" w:rsidRPr="00AF20E2" w:rsidRDefault="00DE0327" w:rsidP="00AF20E2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Zamawiający </w:t>
      </w:r>
      <w:sdt>
        <w:sdtPr>
          <w:rPr>
            <w:rFonts w:ascii="Arial" w:hAnsi="Arial" w:cs="Arial"/>
            <w:sz w:val="22"/>
            <w:szCs w:val="22"/>
          </w:rPr>
          <w:id w:val="910884086"/>
          <w:dropDownList>
            <w:listItem w:value="Wybierz element."/>
            <w:listItem w:displayText="dopuszcza" w:value="dopuszcza"/>
            <w:listItem w:displayText="nie dopuszcza" w:value="nie dopuszcza"/>
          </w:dropDownList>
        </w:sdtPr>
        <w:sdtEndPr/>
        <w:sdtContent>
          <w:r w:rsidR="004475E4" w:rsidRPr="00AF20E2">
            <w:rPr>
              <w:rFonts w:ascii="Arial" w:hAnsi="Arial" w:cs="Arial"/>
              <w:sz w:val="22"/>
              <w:szCs w:val="22"/>
            </w:rPr>
            <w:t>nie dopuszcza</w:t>
          </w:r>
        </w:sdtContent>
      </w:sdt>
      <w:r w:rsidRPr="00AF20E2">
        <w:rPr>
          <w:rFonts w:ascii="Arial" w:hAnsi="Arial" w:cs="Arial"/>
          <w:sz w:val="22"/>
          <w:szCs w:val="22"/>
        </w:rPr>
        <w:t xml:space="preserve"> składani</w:t>
      </w:r>
      <w:r w:rsidR="00865588" w:rsidRPr="00AF20E2">
        <w:rPr>
          <w:rFonts w:ascii="Arial" w:hAnsi="Arial" w:cs="Arial"/>
          <w:sz w:val="22"/>
          <w:szCs w:val="22"/>
        </w:rPr>
        <w:t>a</w:t>
      </w:r>
      <w:r w:rsidRPr="00AF20E2">
        <w:rPr>
          <w:rFonts w:ascii="Arial" w:hAnsi="Arial" w:cs="Arial"/>
          <w:sz w:val="22"/>
          <w:szCs w:val="22"/>
        </w:rPr>
        <w:t xml:space="preserve"> ofert częściowych w postępowaniu</w:t>
      </w:r>
      <w:r w:rsidR="00865588" w:rsidRPr="00AF20E2">
        <w:rPr>
          <w:rFonts w:ascii="Arial" w:hAnsi="Arial" w:cs="Arial"/>
          <w:sz w:val="22"/>
          <w:szCs w:val="22"/>
        </w:rPr>
        <w:t>.</w:t>
      </w:r>
    </w:p>
    <w:p w14:paraId="71B5B4FE" w14:textId="4C9892F4" w:rsidR="0072097C" w:rsidRPr="00AF20E2" w:rsidRDefault="00DE0327" w:rsidP="00AF20E2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lastRenderedPageBreak/>
        <w:t xml:space="preserve">Zamawiający </w:t>
      </w:r>
      <w:sdt>
        <w:sdtPr>
          <w:rPr>
            <w:rFonts w:ascii="Arial" w:hAnsi="Arial" w:cs="Arial"/>
            <w:sz w:val="22"/>
            <w:szCs w:val="22"/>
          </w:rPr>
          <w:id w:val="-1737465291"/>
          <w:dropDownList>
            <w:listItem w:value="Wybierz element."/>
            <w:listItem w:displayText="dopuszcza" w:value="dopuszcza"/>
            <w:listItem w:displayText="nie dopuszcza" w:value="nie dopuszcza"/>
          </w:dropDownList>
        </w:sdtPr>
        <w:sdtEndPr/>
        <w:sdtContent>
          <w:r w:rsidR="004475E4" w:rsidRPr="00AF20E2">
            <w:rPr>
              <w:rFonts w:ascii="Arial" w:hAnsi="Arial" w:cs="Arial"/>
              <w:sz w:val="22"/>
              <w:szCs w:val="22"/>
            </w:rPr>
            <w:t>nie dopuszcza</w:t>
          </w:r>
        </w:sdtContent>
      </w:sdt>
      <w:r w:rsidRPr="00AF20E2">
        <w:rPr>
          <w:rFonts w:ascii="Arial" w:hAnsi="Arial" w:cs="Arial"/>
          <w:sz w:val="22"/>
          <w:szCs w:val="22"/>
        </w:rPr>
        <w:t xml:space="preserve"> składani</w:t>
      </w:r>
      <w:r w:rsidR="0072097C" w:rsidRPr="00AF20E2">
        <w:rPr>
          <w:rFonts w:ascii="Arial" w:hAnsi="Arial" w:cs="Arial"/>
          <w:sz w:val="22"/>
          <w:szCs w:val="22"/>
        </w:rPr>
        <w:t>a</w:t>
      </w:r>
      <w:r w:rsidRPr="00AF20E2">
        <w:rPr>
          <w:rFonts w:ascii="Arial" w:hAnsi="Arial" w:cs="Arial"/>
          <w:sz w:val="22"/>
          <w:szCs w:val="22"/>
        </w:rPr>
        <w:t xml:space="preserve"> w postępowaniu ofert wariantowych.</w:t>
      </w:r>
    </w:p>
    <w:p w14:paraId="144A759B" w14:textId="069F2D21" w:rsidR="00864433" w:rsidRDefault="00864433" w:rsidP="00AF20E2">
      <w:pPr>
        <w:pStyle w:val="Akapitzlist"/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Szczegółowy opis przedmiotu zamówienia (OPZ) z podziałem na ilości zamówień jest zawarty w Załączniku nr </w:t>
      </w:r>
      <w:r w:rsidR="00DC4847" w:rsidRPr="00AF20E2">
        <w:rPr>
          <w:rFonts w:ascii="Arial" w:hAnsi="Arial" w:cs="Arial"/>
          <w:sz w:val="22"/>
          <w:szCs w:val="22"/>
        </w:rPr>
        <w:t>3</w:t>
      </w:r>
      <w:r w:rsidRPr="00AF20E2">
        <w:rPr>
          <w:rFonts w:ascii="Arial" w:hAnsi="Arial" w:cs="Arial"/>
          <w:sz w:val="22"/>
          <w:szCs w:val="22"/>
        </w:rPr>
        <w:t xml:space="preserve"> do SWZ. </w:t>
      </w:r>
    </w:p>
    <w:p w14:paraId="2392F4F3" w14:textId="77777777" w:rsidR="002901F7" w:rsidRPr="002901F7" w:rsidRDefault="002901F7" w:rsidP="002901F7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91ECF23" w14:textId="77777777" w:rsidR="00DA4070" w:rsidRPr="00AF20E2" w:rsidRDefault="00DA4070" w:rsidP="00AF20E2">
      <w:pPr>
        <w:numPr>
          <w:ilvl w:val="0"/>
          <w:numId w:val="1"/>
        </w:numPr>
        <w:spacing w:line="276" w:lineRule="auto"/>
        <w:ind w:left="283" w:hanging="425"/>
        <w:jc w:val="both"/>
        <w:rPr>
          <w:rFonts w:ascii="Arial" w:hAnsi="Arial" w:cs="Arial"/>
          <w:sz w:val="22"/>
          <w:szCs w:val="22"/>
        </w:rPr>
      </w:pPr>
      <w:bookmarkStart w:id="10" w:name="_Hlk39833822"/>
      <w:r w:rsidRPr="00AF20E2">
        <w:rPr>
          <w:rFonts w:ascii="Arial" w:hAnsi="Arial" w:cs="Arial"/>
          <w:b/>
          <w:sz w:val="22"/>
          <w:szCs w:val="22"/>
        </w:rPr>
        <w:t>Informacja o sposobie porozumiewania się Stron w postępowaniu, w tym przekazywania  oświadczeń, wniosków, zawiadomień i innych informacji.</w:t>
      </w:r>
      <w:bookmarkEnd w:id="10"/>
    </w:p>
    <w:p w14:paraId="3DFD58F7" w14:textId="09AFD2E9" w:rsidR="007A0F97" w:rsidRPr="00AF20E2" w:rsidRDefault="007A0F97" w:rsidP="002525FE">
      <w:pPr>
        <w:pStyle w:val="Akapitzlist"/>
        <w:numPr>
          <w:ilvl w:val="0"/>
          <w:numId w:val="9"/>
        </w:numPr>
        <w:spacing w:line="276" w:lineRule="auto"/>
        <w:ind w:left="283" w:hanging="283"/>
        <w:contextualSpacing/>
        <w:jc w:val="both"/>
        <w:rPr>
          <w:rFonts w:ascii="Arial" w:hAnsi="Arial" w:cs="Arial"/>
          <w:i/>
          <w:iCs/>
          <w:color w:val="4F81BD" w:themeColor="accent1"/>
          <w:sz w:val="22"/>
          <w:szCs w:val="22"/>
        </w:rPr>
      </w:pPr>
      <w:r w:rsidRPr="00AF20E2">
        <w:rPr>
          <w:rFonts w:ascii="Arial" w:hAnsi="Arial" w:cs="Arial"/>
          <w:iCs/>
          <w:sz w:val="22"/>
          <w:szCs w:val="22"/>
        </w:rPr>
        <w:t xml:space="preserve">Wnioski o wyjaśnienie/modyfikację treści SWZ należy składać </w:t>
      </w:r>
      <w:r w:rsidR="00865588" w:rsidRPr="00AF20E2">
        <w:rPr>
          <w:rFonts w:ascii="Arial" w:hAnsi="Arial" w:cs="Arial"/>
          <w:iCs/>
          <w:sz w:val="22"/>
          <w:szCs w:val="22"/>
        </w:rPr>
        <w:t xml:space="preserve">mailowo na adres e-mail: </w:t>
      </w:r>
      <w:hyperlink r:id="rId10" w:history="1">
        <w:r w:rsidR="00147CB9" w:rsidRPr="00AF20E2">
          <w:rPr>
            <w:rStyle w:val="Hipercze"/>
            <w:iCs/>
            <w:noProof w:val="0"/>
            <w:sz w:val="22"/>
            <w:szCs w:val="22"/>
          </w:rPr>
          <w:t>przetargi@skm.pkp.pl</w:t>
        </w:r>
      </w:hyperlink>
      <w:r w:rsidRPr="00AF20E2">
        <w:rPr>
          <w:rFonts w:ascii="Arial" w:hAnsi="Arial" w:cs="Arial"/>
          <w:iCs/>
          <w:sz w:val="22"/>
          <w:szCs w:val="22"/>
        </w:rPr>
        <w:t>.</w:t>
      </w:r>
      <w:r w:rsidR="00147CB9" w:rsidRPr="00AF20E2">
        <w:rPr>
          <w:rFonts w:ascii="Arial" w:hAnsi="Arial" w:cs="Arial"/>
          <w:iCs/>
          <w:sz w:val="22"/>
          <w:szCs w:val="22"/>
        </w:rPr>
        <w:t xml:space="preserve"> lub pisemnie.</w:t>
      </w:r>
      <w:r w:rsidRPr="00AF20E2">
        <w:rPr>
          <w:rFonts w:ascii="Arial" w:hAnsi="Arial" w:cs="Arial"/>
          <w:iCs/>
          <w:sz w:val="22"/>
          <w:szCs w:val="22"/>
        </w:rPr>
        <w:t xml:space="preserve"> Oświadczenia,</w:t>
      </w:r>
      <w:r w:rsidR="00935F66" w:rsidRPr="00AF20E2">
        <w:rPr>
          <w:rFonts w:ascii="Arial" w:hAnsi="Arial" w:cs="Arial"/>
          <w:iCs/>
          <w:sz w:val="22"/>
          <w:szCs w:val="22"/>
        </w:rPr>
        <w:t xml:space="preserve"> wnioski,</w:t>
      </w:r>
      <w:r w:rsidRPr="00AF20E2">
        <w:rPr>
          <w:rFonts w:ascii="Arial" w:hAnsi="Arial" w:cs="Arial"/>
          <w:iCs/>
          <w:sz w:val="22"/>
          <w:szCs w:val="22"/>
        </w:rPr>
        <w:t xml:space="preserve"> zawiadomienia oraz informacje, stanowiące korespondencję pomiędzy Zamawiającym i Wykonawcą przekazywane są w formie elektronicznej za pośrednictwem </w:t>
      </w:r>
      <w:r w:rsidR="00864433" w:rsidRPr="00AF20E2">
        <w:rPr>
          <w:rFonts w:ascii="Arial" w:hAnsi="Arial" w:cs="Arial"/>
          <w:iCs/>
          <w:sz w:val="22"/>
          <w:szCs w:val="22"/>
        </w:rPr>
        <w:t>poczty e-mail</w:t>
      </w:r>
      <w:r w:rsidR="00147CB9" w:rsidRPr="00AF20E2">
        <w:rPr>
          <w:rFonts w:ascii="Arial" w:hAnsi="Arial" w:cs="Arial"/>
          <w:iCs/>
          <w:sz w:val="22"/>
          <w:szCs w:val="22"/>
        </w:rPr>
        <w:t xml:space="preserve"> na adres</w:t>
      </w:r>
      <w:r w:rsidR="00864433" w:rsidRPr="00AF20E2">
        <w:rPr>
          <w:rFonts w:ascii="Arial" w:hAnsi="Arial" w:cs="Arial"/>
          <w:iCs/>
          <w:sz w:val="22"/>
          <w:szCs w:val="22"/>
        </w:rPr>
        <w:t xml:space="preserve">: </w:t>
      </w:r>
      <w:hyperlink r:id="rId11" w:history="1">
        <w:r w:rsidR="00864433" w:rsidRPr="00AF20E2">
          <w:rPr>
            <w:rStyle w:val="Hipercze"/>
            <w:iCs/>
            <w:noProof w:val="0"/>
            <w:sz w:val="22"/>
            <w:szCs w:val="22"/>
          </w:rPr>
          <w:t>przetargi@skm.pkp.pl</w:t>
        </w:r>
      </w:hyperlink>
      <w:r w:rsidR="00864433" w:rsidRPr="00AF20E2">
        <w:rPr>
          <w:rFonts w:ascii="Arial" w:hAnsi="Arial" w:cs="Arial"/>
          <w:iCs/>
          <w:sz w:val="22"/>
          <w:szCs w:val="22"/>
        </w:rPr>
        <w:t xml:space="preserve"> w formie </w:t>
      </w:r>
      <w:r w:rsidRPr="00AF20E2">
        <w:rPr>
          <w:rFonts w:ascii="Arial" w:hAnsi="Arial" w:cs="Arial"/>
          <w:iCs/>
          <w:sz w:val="22"/>
          <w:szCs w:val="22"/>
        </w:rPr>
        <w:t xml:space="preserve">skanu podpisanego dokumentu w formacie pdf, jpg itp., lub </w:t>
      </w:r>
      <w:r w:rsidR="00147CB9" w:rsidRPr="00AF20E2">
        <w:rPr>
          <w:rFonts w:ascii="Arial" w:hAnsi="Arial" w:cs="Arial"/>
          <w:iCs/>
          <w:sz w:val="22"/>
          <w:szCs w:val="22"/>
        </w:rPr>
        <w:t>pisemnie</w:t>
      </w:r>
      <w:r w:rsidR="00864433" w:rsidRPr="00AF20E2">
        <w:rPr>
          <w:rFonts w:ascii="Arial" w:hAnsi="Arial" w:cs="Arial"/>
          <w:iCs/>
          <w:sz w:val="22"/>
          <w:szCs w:val="22"/>
        </w:rPr>
        <w:t>.</w:t>
      </w:r>
      <w:r w:rsidRPr="00AF20E2">
        <w:rPr>
          <w:rFonts w:ascii="Arial" w:hAnsi="Arial" w:cs="Arial"/>
          <w:iCs/>
          <w:sz w:val="22"/>
          <w:szCs w:val="22"/>
        </w:rPr>
        <w:t xml:space="preserve"> Za datę wpływu oświadczeń, wniosków, zawiadomień</w:t>
      </w:r>
      <w:r w:rsidR="00402D2F" w:rsidRPr="00AF20E2">
        <w:rPr>
          <w:rFonts w:ascii="Arial" w:hAnsi="Arial" w:cs="Arial"/>
          <w:iCs/>
          <w:sz w:val="22"/>
          <w:szCs w:val="22"/>
        </w:rPr>
        <w:t xml:space="preserve"> </w:t>
      </w:r>
      <w:r w:rsidRPr="00AF20E2">
        <w:rPr>
          <w:rFonts w:ascii="Arial" w:hAnsi="Arial" w:cs="Arial"/>
          <w:iCs/>
          <w:sz w:val="22"/>
          <w:szCs w:val="22"/>
        </w:rPr>
        <w:t>i informacji przyjmuje się datę ich wpływu do Zamawiającego.</w:t>
      </w:r>
      <w:r w:rsidRPr="00AF20E2">
        <w:rPr>
          <w:rFonts w:ascii="Arial" w:hAnsi="Arial" w:cs="Arial"/>
          <w:i/>
          <w:iCs/>
          <w:sz w:val="22"/>
          <w:szCs w:val="22"/>
        </w:rPr>
        <w:t xml:space="preserve"> </w:t>
      </w:r>
      <w:r w:rsidRPr="00AF20E2">
        <w:rPr>
          <w:rFonts w:ascii="Arial" w:hAnsi="Arial" w:cs="Arial"/>
          <w:iCs/>
          <w:sz w:val="22"/>
          <w:szCs w:val="22"/>
        </w:rPr>
        <w:t>Każda ze Stron na żądanie drugiej niezwłocznie potwierdza fakt ich otrzymania.</w:t>
      </w:r>
    </w:p>
    <w:p w14:paraId="42AABFCB" w14:textId="6F1B3E1A" w:rsidR="007A0F97" w:rsidRPr="00AF20E2" w:rsidRDefault="007A0F97" w:rsidP="002525FE">
      <w:pPr>
        <w:pStyle w:val="Bezodstpw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AF20E2">
        <w:rPr>
          <w:rFonts w:ascii="Arial" w:eastAsia="Times New Roman" w:hAnsi="Arial" w:cs="Arial"/>
          <w:iCs/>
          <w:lang w:eastAsia="pl-PL"/>
        </w:rPr>
        <w:t xml:space="preserve">Zasady udzielania wyjaśnień i dokonywania modyfikacji treści </w:t>
      </w:r>
      <w:r w:rsidR="00C556C6" w:rsidRPr="00AF20E2">
        <w:rPr>
          <w:rFonts w:ascii="Arial" w:eastAsia="Times New Roman" w:hAnsi="Arial" w:cs="Arial"/>
          <w:iCs/>
          <w:lang w:eastAsia="pl-PL"/>
        </w:rPr>
        <w:t>S</w:t>
      </w:r>
      <w:r w:rsidRPr="00AF20E2">
        <w:rPr>
          <w:rFonts w:ascii="Arial" w:eastAsia="Times New Roman" w:hAnsi="Arial" w:cs="Arial"/>
          <w:iCs/>
          <w:lang w:eastAsia="pl-PL"/>
        </w:rPr>
        <w:t>pecyfikacji</w:t>
      </w:r>
      <w:r w:rsidR="00C556C6" w:rsidRPr="00AF20E2">
        <w:rPr>
          <w:rFonts w:ascii="Arial" w:eastAsia="Times New Roman" w:hAnsi="Arial" w:cs="Arial"/>
          <w:iCs/>
          <w:lang w:eastAsia="pl-PL"/>
        </w:rPr>
        <w:t xml:space="preserve"> W</w:t>
      </w:r>
      <w:r w:rsidRPr="00AF20E2">
        <w:rPr>
          <w:rFonts w:ascii="Arial" w:eastAsia="Times New Roman" w:hAnsi="Arial" w:cs="Arial"/>
          <w:iCs/>
          <w:lang w:eastAsia="pl-PL"/>
        </w:rPr>
        <w:t xml:space="preserve">arunków </w:t>
      </w:r>
      <w:r w:rsidR="00C556C6" w:rsidRPr="00AF20E2">
        <w:rPr>
          <w:rFonts w:ascii="Arial" w:eastAsia="Times New Roman" w:hAnsi="Arial" w:cs="Arial"/>
          <w:iCs/>
          <w:lang w:eastAsia="pl-PL"/>
        </w:rPr>
        <w:t>Z</w:t>
      </w:r>
      <w:r w:rsidRPr="00AF20E2">
        <w:rPr>
          <w:rFonts w:ascii="Arial" w:eastAsia="Times New Roman" w:hAnsi="Arial" w:cs="Arial"/>
          <w:iCs/>
          <w:lang w:eastAsia="pl-PL"/>
        </w:rPr>
        <w:t>amówienia:</w:t>
      </w:r>
    </w:p>
    <w:p w14:paraId="3BE07C84" w14:textId="0F9FD747" w:rsidR="00864433" w:rsidRPr="00AF20E2" w:rsidRDefault="00864433" w:rsidP="00AF20E2">
      <w:pPr>
        <w:pStyle w:val="Akapitzlist"/>
        <w:numPr>
          <w:ilvl w:val="0"/>
          <w:numId w:val="4"/>
        </w:numPr>
        <w:spacing w:line="276" w:lineRule="auto"/>
        <w:ind w:left="567" w:hanging="283"/>
        <w:jc w:val="both"/>
        <w:rPr>
          <w:rFonts w:ascii="Arial" w:hAnsi="Arial" w:cs="Arial"/>
          <w:iCs/>
          <w:sz w:val="22"/>
          <w:szCs w:val="22"/>
        </w:rPr>
      </w:pPr>
      <w:r w:rsidRPr="00AF20E2">
        <w:rPr>
          <w:rFonts w:ascii="Arial" w:hAnsi="Arial" w:cs="Arial"/>
          <w:iCs/>
          <w:sz w:val="22"/>
          <w:szCs w:val="22"/>
        </w:rPr>
        <w:t>Wykonawca może zwrócić się do Zamawiającego o wyjaśnienia Specyfikacji Warunków Zamówienia, kierując swoje zapytanie na piśmie. Zamawiający zobowiązany jest niezwłocznie udzielić wyjaśnień, chyba, że prośba o wyjaśnienie SWZ wpłynęła do Zamawiającego na mniej niż 6 (</w:t>
      </w:r>
      <w:r w:rsidR="002525FE">
        <w:rPr>
          <w:rFonts w:ascii="Arial" w:hAnsi="Arial" w:cs="Arial"/>
          <w:iCs/>
          <w:sz w:val="22"/>
          <w:szCs w:val="22"/>
        </w:rPr>
        <w:t xml:space="preserve">słownie: </w:t>
      </w:r>
      <w:r w:rsidRPr="00AF20E2">
        <w:rPr>
          <w:rFonts w:ascii="Arial" w:hAnsi="Arial" w:cs="Arial"/>
          <w:iCs/>
          <w:sz w:val="22"/>
          <w:szCs w:val="22"/>
        </w:rPr>
        <w:t>sześć) dni przed terminem otwarcia ofert</w:t>
      </w:r>
      <w:r w:rsidR="002525FE">
        <w:rPr>
          <w:rFonts w:ascii="Arial" w:hAnsi="Arial" w:cs="Arial"/>
          <w:iCs/>
          <w:sz w:val="22"/>
          <w:szCs w:val="22"/>
        </w:rPr>
        <w:t>,</w:t>
      </w:r>
    </w:p>
    <w:p w14:paraId="6DFD4E2F" w14:textId="07952BD9" w:rsidR="00864433" w:rsidRPr="00AF20E2" w:rsidRDefault="00864433" w:rsidP="00AF20E2">
      <w:pPr>
        <w:pStyle w:val="Akapitzlist"/>
        <w:numPr>
          <w:ilvl w:val="0"/>
          <w:numId w:val="4"/>
        </w:numPr>
        <w:spacing w:line="276" w:lineRule="auto"/>
        <w:ind w:left="567" w:hanging="283"/>
        <w:jc w:val="both"/>
        <w:rPr>
          <w:rFonts w:ascii="Arial" w:hAnsi="Arial" w:cs="Arial"/>
          <w:iCs/>
          <w:sz w:val="22"/>
          <w:szCs w:val="22"/>
        </w:rPr>
      </w:pPr>
      <w:r w:rsidRPr="00AF20E2">
        <w:rPr>
          <w:rFonts w:ascii="Arial" w:hAnsi="Arial" w:cs="Arial"/>
          <w:iCs/>
          <w:sz w:val="22"/>
          <w:szCs w:val="22"/>
        </w:rPr>
        <w:t xml:space="preserve">Zamawiający treść wyjaśnienia </w:t>
      </w:r>
      <w:r w:rsidR="00260E17">
        <w:rPr>
          <w:rFonts w:ascii="Arial" w:hAnsi="Arial" w:cs="Arial"/>
          <w:iCs/>
          <w:sz w:val="22"/>
          <w:szCs w:val="22"/>
        </w:rPr>
        <w:t>zamieszcza informację na stronie internetowej</w:t>
      </w:r>
      <w:r w:rsidR="002525FE">
        <w:rPr>
          <w:rFonts w:ascii="Arial" w:hAnsi="Arial" w:cs="Arial"/>
          <w:iCs/>
          <w:sz w:val="22"/>
          <w:szCs w:val="22"/>
        </w:rPr>
        <w:t>,</w:t>
      </w:r>
    </w:p>
    <w:p w14:paraId="30D5A481" w14:textId="06B5574C" w:rsidR="00575F6C" w:rsidRDefault="002525FE" w:rsidP="00AF20E2">
      <w:pPr>
        <w:pStyle w:val="Akapitzlist"/>
        <w:numPr>
          <w:ilvl w:val="0"/>
          <w:numId w:val="4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</w:t>
      </w:r>
      <w:proofErr w:type="spellStart"/>
      <w:r w:rsidR="00864433" w:rsidRPr="00AF20E2">
        <w:rPr>
          <w:rFonts w:ascii="Arial" w:hAnsi="Arial" w:cs="Arial"/>
          <w:iCs/>
          <w:sz w:val="22"/>
          <w:szCs w:val="22"/>
          <w:lang w:val="x-none"/>
        </w:rPr>
        <w:t>szystkie</w:t>
      </w:r>
      <w:proofErr w:type="spellEnd"/>
      <w:r w:rsidR="00864433" w:rsidRPr="00AF20E2">
        <w:rPr>
          <w:rFonts w:ascii="Arial" w:hAnsi="Arial" w:cs="Arial"/>
          <w:iCs/>
          <w:sz w:val="22"/>
          <w:szCs w:val="22"/>
          <w:lang w:val="x-none"/>
        </w:rPr>
        <w:t xml:space="preserve"> dokumenty, oświadczenia, informacje dotyczące postępowania o udzielenie zamówienia publicznego przekazywane będą pisemnie. Oświadczenia, wnioski, zawiadomienia oraz informacje prze</w:t>
      </w:r>
      <w:r w:rsidR="00864433" w:rsidRPr="00AF20E2">
        <w:rPr>
          <w:rFonts w:ascii="Arial" w:hAnsi="Arial" w:cs="Arial"/>
          <w:iCs/>
          <w:sz w:val="22"/>
          <w:szCs w:val="22"/>
          <w:lang w:val="x-none"/>
        </w:rPr>
        <w:softHyphen/>
        <w:t>kazane za pomocą teleksu lub drogą elektroniczną uważa się za złożone w terminie, jeżeli ich treść dotarła do adresata przed upływem terminu i została niezwłocznie potwierdzona pisemnie</w:t>
      </w:r>
      <w:r w:rsidR="00864433" w:rsidRPr="00AF20E2">
        <w:rPr>
          <w:rFonts w:ascii="Arial" w:hAnsi="Arial" w:cs="Arial"/>
          <w:iCs/>
          <w:sz w:val="22"/>
          <w:szCs w:val="22"/>
        </w:rPr>
        <w:t>.</w:t>
      </w:r>
    </w:p>
    <w:p w14:paraId="75E2B2C2" w14:textId="77777777" w:rsidR="002901F7" w:rsidRPr="002901F7" w:rsidRDefault="002901F7" w:rsidP="002901F7">
      <w:pPr>
        <w:tabs>
          <w:tab w:val="left" w:pos="709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6D437886" w14:textId="2E62356A" w:rsidR="009E1B33" w:rsidRPr="00AF20E2" w:rsidRDefault="00461F23" w:rsidP="002901F7">
      <w:pPr>
        <w:pStyle w:val="Nagwek3"/>
        <w:numPr>
          <w:ilvl w:val="0"/>
          <w:numId w:val="1"/>
        </w:numPr>
        <w:spacing w:before="0" w:after="0" w:line="276" w:lineRule="auto"/>
        <w:ind w:left="284" w:hanging="426"/>
        <w:jc w:val="both"/>
        <w:rPr>
          <w:sz w:val="22"/>
          <w:szCs w:val="22"/>
        </w:rPr>
      </w:pPr>
      <w:bookmarkStart w:id="11" w:name="_Toc509384380"/>
      <w:bookmarkStart w:id="12" w:name="_Toc509384381"/>
      <w:bookmarkStart w:id="13" w:name="_Toc39834075"/>
      <w:bookmarkStart w:id="14" w:name="_Toc354153717"/>
      <w:bookmarkStart w:id="15" w:name="_Toc354494762"/>
      <w:bookmarkStart w:id="16" w:name="_Toc354494815"/>
      <w:bookmarkStart w:id="17" w:name="_Toc351981839"/>
      <w:bookmarkStart w:id="18" w:name="_Toc354138630"/>
      <w:bookmarkStart w:id="19" w:name="_Toc278803724"/>
      <w:bookmarkEnd w:id="11"/>
      <w:bookmarkEnd w:id="12"/>
      <w:r w:rsidRPr="00AF20E2">
        <w:rPr>
          <w:sz w:val="22"/>
          <w:szCs w:val="22"/>
        </w:rPr>
        <w:t xml:space="preserve">Zastrzeżenia dotyczące </w:t>
      </w:r>
      <w:r w:rsidR="00930D6C" w:rsidRPr="00AF20E2">
        <w:rPr>
          <w:sz w:val="22"/>
          <w:szCs w:val="22"/>
        </w:rPr>
        <w:t>Podwykonawc</w:t>
      </w:r>
      <w:r w:rsidRPr="00AF20E2">
        <w:rPr>
          <w:sz w:val="22"/>
          <w:szCs w:val="22"/>
        </w:rPr>
        <w:t>ów i Wykona</w:t>
      </w:r>
      <w:r w:rsidR="00930FC2" w:rsidRPr="00AF20E2">
        <w:rPr>
          <w:sz w:val="22"/>
          <w:szCs w:val="22"/>
        </w:rPr>
        <w:t xml:space="preserve">wców wspólnie ubiegających się </w:t>
      </w:r>
      <w:r w:rsidRPr="00AF20E2">
        <w:rPr>
          <w:sz w:val="22"/>
          <w:szCs w:val="22"/>
        </w:rPr>
        <w:t>o udzielenie zamówienia</w:t>
      </w:r>
      <w:r w:rsidR="002A4588" w:rsidRPr="00AF20E2">
        <w:rPr>
          <w:sz w:val="22"/>
          <w:szCs w:val="22"/>
        </w:rPr>
        <w:t>.</w:t>
      </w:r>
      <w:bookmarkEnd w:id="13"/>
    </w:p>
    <w:p w14:paraId="18A52124" w14:textId="7F193A7B" w:rsidR="009E1B33" w:rsidRPr="00AF20E2" w:rsidRDefault="009E1B33" w:rsidP="00AF20E2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 xml:space="preserve">Zamawiający </w:t>
      </w:r>
      <w:sdt>
        <w:sdtPr>
          <w:rPr>
            <w:rFonts w:ascii="Arial" w:hAnsi="Arial" w:cs="Arial"/>
            <w:sz w:val="22"/>
            <w:szCs w:val="22"/>
          </w:rPr>
          <w:id w:val="1497304521"/>
          <w:dropDownList>
            <w:listItem w:value="Wybierz element."/>
            <w:listItem w:displayText="wyraża zgodę" w:value="wyraża zgodę"/>
            <w:listItem w:displayText="nie wyraża zgody" w:value="nie wyraża zgody"/>
          </w:dropDownList>
        </w:sdtPr>
        <w:sdtEndPr/>
        <w:sdtContent>
          <w:r w:rsidR="004475E4" w:rsidRPr="00AF20E2">
            <w:rPr>
              <w:rFonts w:ascii="Arial" w:hAnsi="Arial" w:cs="Arial"/>
              <w:sz w:val="22"/>
              <w:szCs w:val="22"/>
            </w:rPr>
            <w:t>wyraża zgodę</w:t>
          </w:r>
        </w:sdtContent>
      </w:sdt>
      <w:r w:rsidRPr="00AF20E2">
        <w:rPr>
          <w:rFonts w:ascii="Arial" w:hAnsi="Arial" w:cs="Arial"/>
          <w:bCs/>
          <w:i/>
          <w:sz w:val="22"/>
          <w:szCs w:val="22"/>
        </w:rPr>
        <w:t xml:space="preserve"> </w:t>
      </w:r>
      <w:r w:rsidRPr="00AF20E2">
        <w:rPr>
          <w:rFonts w:ascii="Arial" w:hAnsi="Arial" w:cs="Arial"/>
          <w:bCs/>
          <w:sz w:val="22"/>
          <w:szCs w:val="22"/>
        </w:rPr>
        <w:t>na udział Podwykonawców w wykonywaniu zamówienia.</w:t>
      </w:r>
      <w:r w:rsidRPr="00AF20E2">
        <w:rPr>
          <w:rFonts w:ascii="Arial" w:hAnsi="Arial" w:cs="Arial"/>
          <w:sz w:val="22"/>
          <w:szCs w:val="22"/>
        </w:rPr>
        <w:t xml:space="preserve"> Za wszelkie działania Po</w:t>
      </w:r>
      <w:r w:rsidR="00F513A0" w:rsidRPr="00AF20E2">
        <w:rPr>
          <w:rFonts w:ascii="Arial" w:hAnsi="Arial" w:cs="Arial"/>
          <w:sz w:val="22"/>
          <w:szCs w:val="22"/>
        </w:rPr>
        <w:t>d</w:t>
      </w:r>
      <w:r w:rsidRPr="00AF20E2">
        <w:rPr>
          <w:rFonts w:ascii="Arial" w:hAnsi="Arial" w:cs="Arial"/>
          <w:sz w:val="22"/>
          <w:szCs w:val="22"/>
        </w:rPr>
        <w:t>wykonawców związane z wykonaniem zamówienia Wykonawca odpowiada jak za własne.</w:t>
      </w:r>
      <w:r w:rsidR="00D600F2" w:rsidRPr="00AF20E2">
        <w:rPr>
          <w:rFonts w:ascii="Arial" w:hAnsi="Arial" w:cs="Arial"/>
          <w:sz w:val="22"/>
          <w:szCs w:val="22"/>
        </w:rPr>
        <w:t xml:space="preserve"> W przypadku udziału Podwykonawców, Wykonawca zobligowany jest do złożenia oświadczenia wg. Załącznika nr 7 do SWZ, w zakresie pkt. 4, gdzie określa na</w:t>
      </w:r>
      <w:r w:rsidR="00C556C6" w:rsidRPr="00AF20E2">
        <w:rPr>
          <w:rFonts w:ascii="Arial" w:hAnsi="Arial" w:cs="Arial"/>
          <w:sz w:val="22"/>
          <w:szCs w:val="22"/>
        </w:rPr>
        <w:t>zw</w:t>
      </w:r>
      <w:r w:rsidR="00D600F2" w:rsidRPr="00AF20E2">
        <w:rPr>
          <w:rFonts w:ascii="Arial" w:hAnsi="Arial" w:cs="Arial"/>
          <w:sz w:val="22"/>
          <w:szCs w:val="22"/>
        </w:rPr>
        <w:t xml:space="preserve">ę i adres Podwykonawcy oraz zakres czynności przewidzianych do realizacji przez Podwykonawcę. </w:t>
      </w:r>
    </w:p>
    <w:p w14:paraId="4F858862" w14:textId="3031683C" w:rsidR="009E1B33" w:rsidRPr="00AF20E2" w:rsidRDefault="00FC5B3F" w:rsidP="00AF20E2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Zamawiający</w:t>
      </w:r>
      <w:r w:rsidR="00AA360A" w:rsidRPr="00AF20E2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371798589"/>
          <w:dropDownList>
            <w:listItem w:value="Wybierz element."/>
            <w:listItem w:displayText="wyraża zgodę" w:value="wyraża zgodę"/>
            <w:listItem w:displayText="nie wyraża zgody" w:value="nie wyraża zgody"/>
          </w:dropDownList>
        </w:sdtPr>
        <w:sdtEndPr/>
        <w:sdtContent>
          <w:r w:rsidR="004475E4" w:rsidRPr="00AF20E2">
            <w:rPr>
              <w:rFonts w:ascii="Arial" w:hAnsi="Arial" w:cs="Arial"/>
              <w:sz w:val="22"/>
              <w:szCs w:val="22"/>
            </w:rPr>
            <w:t>wyraża zgodę</w:t>
          </w:r>
        </w:sdtContent>
      </w:sdt>
      <w:r w:rsidRPr="00AF20E2">
        <w:rPr>
          <w:rFonts w:ascii="Arial" w:hAnsi="Arial" w:cs="Arial"/>
          <w:bCs/>
          <w:sz w:val="22"/>
          <w:szCs w:val="22"/>
        </w:rPr>
        <w:t xml:space="preserve"> </w:t>
      </w:r>
      <w:r w:rsidR="005F47D7" w:rsidRPr="00AF20E2">
        <w:rPr>
          <w:rFonts w:ascii="Arial" w:hAnsi="Arial" w:cs="Arial"/>
          <w:bCs/>
          <w:sz w:val="22"/>
          <w:szCs w:val="22"/>
        </w:rPr>
        <w:t>na wspólne ubieganie się</w:t>
      </w:r>
      <w:r w:rsidR="007B3080" w:rsidRPr="00AF20E2">
        <w:rPr>
          <w:rFonts w:ascii="Arial" w:hAnsi="Arial" w:cs="Arial"/>
          <w:bCs/>
          <w:sz w:val="22"/>
          <w:szCs w:val="22"/>
        </w:rPr>
        <w:t xml:space="preserve"> </w:t>
      </w:r>
      <w:r w:rsidR="00930D6C" w:rsidRPr="00AF20E2">
        <w:rPr>
          <w:rFonts w:ascii="Arial" w:hAnsi="Arial" w:cs="Arial"/>
          <w:bCs/>
          <w:sz w:val="22"/>
          <w:szCs w:val="22"/>
        </w:rPr>
        <w:t>Wykonawców o udzielenie zamówienia</w:t>
      </w:r>
      <w:r w:rsidR="00345885" w:rsidRPr="00AF20E2">
        <w:rPr>
          <w:rFonts w:ascii="Arial" w:hAnsi="Arial" w:cs="Arial"/>
          <w:bCs/>
          <w:sz w:val="22"/>
          <w:szCs w:val="22"/>
        </w:rPr>
        <w:t xml:space="preserve"> (Konsorcjów)</w:t>
      </w:r>
      <w:r w:rsidR="00656E30" w:rsidRPr="00AF20E2">
        <w:rPr>
          <w:rFonts w:ascii="Arial" w:hAnsi="Arial" w:cs="Arial"/>
          <w:bCs/>
          <w:sz w:val="22"/>
          <w:szCs w:val="22"/>
        </w:rPr>
        <w:t>.</w:t>
      </w:r>
    </w:p>
    <w:p w14:paraId="180C4BEA" w14:textId="6D1D3EE0" w:rsidR="00930FC2" w:rsidRDefault="00930FC2" w:rsidP="00AF20E2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Wykonawcy wspólnie ubiegający się o udzielenie zamówienia zobowiązani są do ustanowienia pełnomocnik</w:t>
      </w:r>
      <w:r w:rsidR="00C81A50" w:rsidRPr="00AF20E2">
        <w:rPr>
          <w:rFonts w:ascii="Arial" w:hAnsi="Arial" w:cs="Arial"/>
          <w:sz w:val="22"/>
          <w:szCs w:val="22"/>
        </w:rPr>
        <w:t>a do reprezentowania ich w postę</w:t>
      </w:r>
      <w:r w:rsidRPr="00AF20E2">
        <w:rPr>
          <w:rFonts w:ascii="Arial" w:hAnsi="Arial" w:cs="Arial"/>
          <w:sz w:val="22"/>
          <w:szCs w:val="22"/>
        </w:rPr>
        <w:t>powaniu albo reprezentowania w postępowaniu i zawarcia umowy w sprawie zamówienia. Stosowny dokument należy załączyć d</w:t>
      </w:r>
      <w:r w:rsidR="00AA360A" w:rsidRPr="00AF20E2">
        <w:rPr>
          <w:rFonts w:ascii="Arial" w:hAnsi="Arial" w:cs="Arial"/>
          <w:sz w:val="22"/>
          <w:szCs w:val="22"/>
        </w:rPr>
        <w:t xml:space="preserve">o </w:t>
      </w:r>
      <w:r w:rsidR="00B967A1" w:rsidRPr="00AF20E2">
        <w:rPr>
          <w:rFonts w:ascii="Arial" w:hAnsi="Arial" w:cs="Arial"/>
          <w:sz w:val="22"/>
          <w:szCs w:val="22"/>
        </w:rPr>
        <w:t>wniosku o dopuszczenie do udziału w postępowaniu.</w:t>
      </w:r>
      <w:r w:rsidRPr="00AF20E2">
        <w:rPr>
          <w:rFonts w:ascii="Arial" w:hAnsi="Arial" w:cs="Arial"/>
          <w:sz w:val="22"/>
          <w:szCs w:val="22"/>
        </w:rPr>
        <w:t xml:space="preserve"> </w:t>
      </w:r>
    </w:p>
    <w:p w14:paraId="1601F99C" w14:textId="77777777" w:rsidR="002901F7" w:rsidRPr="002901F7" w:rsidRDefault="002901F7" w:rsidP="002901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4AD61E" w14:textId="5CDADDDD" w:rsidR="00A54D13" w:rsidRPr="00AF20E2" w:rsidRDefault="00A54D13" w:rsidP="00AF20E2">
      <w:pPr>
        <w:pStyle w:val="Nagwek3"/>
        <w:numPr>
          <w:ilvl w:val="0"/>
          <w:numId w:val="1"/>
        </w:numPr>
        <w:spacing w:before="0" w:after="0" w:line="276" w:lineRule="auto"/>
        <w:ind w:left="283" w:hanging="425"/>
        <w:jc w:val="both"/>
        <w:rPr>
          <w:sz w:val="22"/>
          <w:szCs w:val="22"/>
        </w:rPr>
      </w:pPr>
      <w:bookmarkStart w:id="20" w:name="_Toc39834076"/>
      <w:r w:rsidRPr="00AF20E2">
        <w:rPr>
          <w:sz w:val="22"/>
          <w:szCs w:val="22"/>
        </w:rPr>
        <w:t xml:space="preserve">Warunki udziału w postępowaniu oraz opis </w:t>
      </w:r>
      <w:r w:rsidR="00147CB9" w:rsidRPr="00AF20E2">
        <w:rPr>
          <w:sz w:val="22"/>
          <w:szCs w:val="22"/>
        </w:rPr>
        <w:t>sposobu potwierdzenia</w:t>
      </w:r>
      <w:r w:rsidR="00697646" w:rsidRPr="00AF20E2">
        <w:rPr>
          <w:sz w:val="22"/>
          <w:szCs w:val="22"/>
        </w:rPr>
        <w:t xml:space="preserve"> ich</w:t>
      </w:r>
      <w:r w:rsidR="0054272D" w:rsidRPr="00AF20E2">
        <w:rPr>
          <w:sz w:val="22"/>
          <w:szCs w:val="22"/>
        </w:rPr>
        <w:t xml:space="preserve"> spełniania</w:t>
      </w:r>
      <w:r w:rsidR="002A4588" w:rsidRPr="00AF20E2">
        <w:rPr>
          <w:sz w:val="22"/>
          <w:szCs w:val="22"/>
        </w:rPr>
        <w:t>.</w:t>
      </w:r>
      <w:bookmarkEnd w:id="14"/>
      <w:bookmarkEnd w:id="15"/>
      <w:bookmarkEnd w:id="16"/>
      <w:bookmarkEnd w:id="20"/>
    </w:p>
    <w:p w14:paraId="537E4758" w14:textId="256BB144" w:rsidR="000C2E96" w:rsidRPr="00AF20E2" w:rsidRDefault="000C2E96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1.</w:t>
      </w: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237"/>
        <w:gridCol w:w="4242"/>
      </w:tblGrid>
      <w:tr w:rsidR="00147CB9" w:rsidRPr="00AF20E2" w14:paraId="021F4AEF" w14:textId="77777777" w:rsidTr="00F83A1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C16A1F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10E3E1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Warunek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F03068F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Potwierdzenie spełniania warunku</w:t>
            </w:r>
          </w:p>
        </w:tc>
      </w:tr>
      <w:tr w:rsidR="00147CB9" w:rsidRPr="00AF20E2" w14:paraId="46B8A3DE" w14:textId="77777777" w:rsidTr="00F83A1F">
        <w:trPr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8A6208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lastRenderedPageBreak/>
              <w:t>1.</w:t>
            </w:r>
          </w:p>
        </w:tc>
        <w:tc>
          <w:tcPr>
            <w:tcW w:w="4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DF9105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Wykonawca musi być uprawniony do występowania w obrocie prawnym zgodnie z wymaganiami ustawowymi.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3CB3B8F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  <w:u w:val="single"/>
              </w:rPr>
              <w:t>Aktualny</w:t>
            </w:r>
            <w:r w:rsidRPr="00AF20E2">
              <w:rPr>
                <w:rFonts w:ascii="Arial" w:hAnsi="Arial" w:cs="Arial"/>
                <w:sz w:val="22"/>
                <w:szCs w:val="22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w celu wykazania braku podstaw do wykluczenia Wykonawcy w oparciu w </w:t>
            </w:r>
            <w:r w:rsidRPr="00AF20E2">
              <w:rPr>
                <w:rFonts w:ascii="Arial" w:hAnsi="Arial" w:cs="Arial"/>
                <w:bCs/>
                <w:sz w:val="22"/>
                <w:szCs w:val="22"/>
              </w:rPr>
              <w:t xml:space="preserve">§ </w:t>
            </w:r>
            <w:r w:rsidRPr="00AF20E2">
              <w:rPr>
                <w:rFonts w:ascii="Arial" w:hAnsi="Arial" w:cs="Arial"/>
                <w:sz w:val="22"/>
                <w:szCs w:val="22"/>
              </w:rPr>
              <w:t xml:space="preserve">13 ust. 1 pkt 3 „Regulaminu udzielania przez PKP Szybka Kolej Miejska w Trójmieście Sp. z o.o.  zamówień podprogowych sektorowych na roboty budowlane, dostawy i usługi, o których mowa w art. 132 ustawy Prawo zamówień publicznych, a w stosunku do osób fizycznych oświadczenie w zakresie określonym w </w:t>
            </w:r>
            <w:r w:rsidRPr="00AF20E2">
              <w:rPr>
                <w:rFonts w:ascii="Arial" w:hAnsi="Arial" w:cs="Arial"/>
                <w:bCs/>
                <w:sz w:val="22"/>
                <w:szCs w:val="22"/>
              </w:rPr>
              <w:t xml:space="preserve">§ </w:t>
            </w:r>
            <w:r w:rsidRPr="00AF20E2">
              <w:rPr>
                <w:rFonts w:ascii="Arial" w:hAnsi="Arial" w:cs="Arial"/>
                <w:sz w:val="22"/>
                <w:szCs w:val="22"/>
              </w:rPr>
              <w:t>13 ust. 1 pkt 3 ww. Regulaminu.</w:t>
            </w:r>
          </w:p>
        </w:tc>
      </w:tr>
      <w:tr w:rsidR="00147CB9" w:rsidRPr="00AF20E2" w14:paraId="1C252DFF" w14:textId="77777777" w:rsidTr="00F83A1F">
        <w:trPr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7365B6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11C20C" w14:textId="563EB41E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 xml:space="preserve">W przypadku podmiotów występujących wspólnie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64E126A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Pełnomocnictwo sygnatariusza</w:t>
            </w:r>
          </w:p>
        </w:tc>
      </w:tr>
      <w:tr w:rsidR="00147CB9" w:rsidRPr="00AF20E2" w14:paraId="7F7F216E" w14:textId="77777777" w:rsidTr="00F83A1F">
        <w:trPr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626009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0B0F4A" w14:textId="348A502C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Wykonawca musi spełniać wymagania określone w § 11 ust. 1 Regulaminu udzielania przez PKP Szybka Kolej Miejska w Trójmieście</w:t>
            </w:r>
            <w:r w:rsidR="0029543E" w:rsidRPr="00AF20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20E2">
              <w:rPr>
                <w:rFonts w:ascii="Arial" w:hAnsi="Arial" w:cs="Arial"/>
                <w:sz w:val="22"/>
                <w:szCs w:val="22"/>
              </w:rPr>
              <w:t>Sp. z o.o.</w:t>
            </w:r>
            <w:r w:rsidR="0029543E" w:rsidRPr="00AF20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20E2">
              <w:rPr>
                <w:rFonts w:ascii="Arial" w:hAnsi="Arial" w:cs="Arial"/>
                <w:sz w:val="22"/>
                <w:szCs w:val="22"/>
              </w:rPr>
              <w:t xml:space="preserve">zamówień sektorowych podprogowych na roboty budowlane, dostawy i usługi, o których mowa w art. </w:t>
            </w:r>
            <w:r w:rsidR="00F83A1F">
              <w:rPr>
                <w:rFonts w:ascii="Arial" w:hAnsi="Arial" w:cs="Arial"/>
                <w:sz w:val="22"/>
                <w:szCs w:val="22"/>
              </w:rPr>
              <w:t>5</w:t>
            </w:r>
            <w:r w:rsidRPr="00AF20E2">
              <w:rPr>
                <w:rFonts w:ascii="Arial" w:hAnsi="Arial" w:cs="Arial"/>
                <w:sz w:val="22"/>
                <w:szCs w:val="22"/>
              </w:rPr>
              <w:t xml:space="preserve"> ustawy Prawo zamówień publicznych.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9565170" w14:textId="393284BF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 xml:space="preserve">Pisemne oświadczenie Wykonawcy potwierdzające spełnianie tego warunku -  Załącznik nr </w:t>
            </w:r>
            <w:r w:rsidR="00DC4847" w:rsidRPr="00AF20E2">
              <w:rPr>
                <w:rFonts w:ascii="Arial" w:hAnsi="Arial" w:cs="Arial"/>
                <w:sz w:val="22"/>
                <w:szCs w:val="22"/>
              </w:rPr>
              <w:t>4</w:t>
            </w:r>
            <w:r w:rsidRPr="00AF20E2">
              <w:rPr>
                <w:rFonts w:ascii="Arial" w:hAnsi="Arial" w:cs="Arial"/>
                <w:sz w:val="22"/>
                <w:szCs w:val="22"/>
              </w:rPr>
              <w:t xml:space="preserve"> do SWZ</w:t>
            </w:r>
          </w:p>
        </w:tc>
      </w:tr>
      <w:tr w:rsidR="00147CB9" w:rsidRPr="00AF20E2" w14:paraId="5D55D24E" w14:textId="77777777" w:rsidTr="00F83A1F">
        <w:trPr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3280F5" w14:textId="4FDF40C1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A048D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Wypełniony Formularz oferty.</w:t>
            </w:r>
          </w:p>
          <w:p w14:paraId="28DD955A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B7688C" w14:textId="621B684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Załącznik nr 1 do SWZ</w:t>
            </w:r>
          </w:p>
          <w:p w14:paraId="3232AE4F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CB9" w:rsidRPr="00AF20E2" w14:paraId="5EE2D5F3" w14:textId="77777777" w:rsidTr="00F83A1F">
        <w:trPr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71F0B9" w14:textId="737326D6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2CC2BE" w14:textId="77777777" w:rsidR="00147CB9" w:rsidRPr="00AF20E2" w:rsidRDefault="00147CB9" w:rsidP="00AF20E2">
            <w:pPr>
              <w:tabs>
                <w:tab w:val="num" w:pos="1260"/>
              </w:tabs>
              <w:spacing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F20E2">
              <w:rPr>
                <w:rFonts w:ascii="Arial" w:hAnsi="Arial" w:cs="Arial"/>
                <w:snapToGrid w:val="0"/>
                <w:sz w:val="22"/>
                <w:szCs w:val="22"/>
              </w:rPr>
              <w:t>Doświadczenie zawodowe:</w:t>
            </w:r>
          </w:p>
          <w:p w14:paraId="4637F58C" w14:textId="19D9C5F4" w:rsidR="00147CB9" w:rsidRPr="00AF20E2" w:rsidRDefault="00147CB9" w:rsidP="008907F0">
            <w:pPr>
              <w:spacing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F20E2">
              <w:rPr>
                <w:rFonts w:ascii="Arial" w:hAnsi="Arial" w:cs="Arial"/>
                <w:snapToGrid w:val="0"/>
                <w:sz w:val="22"/>
                <w:szCs w:val="22"/>
              </w:rPr>
              <w:t>Wykonawca musi wykazać, że w okresie ostatnich 3 lat przed upływem terminu składnia ofert, a jeżeli okres prowadzenia działalności jest krótszy – to w tym okresie</w:t>
            </w:r>
            <w:r w:rsidR="00460464" w:rsidRPr="00AF20E2">
              <w:rPr>
                <w:rFonts w:ascii="Arial" w:hAnsi="Arial" w:cs="Arial"/>
                <w:snapToGrid w:val="0"/>
                <w:sz w:val="22"/>
                <w:szCs w:val="22"/>
              </w:rPr>
              <w:t>, zrealizował</w:t>
            </w:r>
            <w:r w:rsidR="00E97BE4" w:rsidRPr="00AF20E2">
              <w:rPr>
                <w:rFonts w:ascii="Arial" w:hAnsi="Arial" w:cs="Arial"/>
                <w:snapToGrid w:val="0"/>
                <w:sz w:val="22"/>
                <w:szCs w:val="22"/>
              </w:rPr>
              <w:t xml:space="preserve"> co najmniej jedną</w:t>
            </w:r>
            <w:r w:rsidR="00460464" w:rsidRPr="00AF20E2">
              <w:rPr>
                <w:rFonts w:ascii="Arial" w:hAnsi="Arial" w:cs="Arial"/>
                <w:snapToGrid w:val="0"/>
                <w:sz w:val="22"/>
                <w:szCs w:val="22"/>
              </w:rPr>
              <w:t xml:space="preserve"> lub nadal realizuje, </w:t>
            </w:r>
            <w:r w:rsidR="008907F0">
              <w:rPr>
                <w:rFonts w:ascii="Arial" w:hAnsi="Arial" w:cs="Arial"/>
                <w:snapToGrid w:val="0"/>
                <w:sz w:val="22"/>
                <w:szCs w:val="22"/>
              </w:rPr>
              <w:t xml:space="preserve">umowę na </w:t>
            </w:r>
            <w:r w:rsidR="008907F0" w:rsidRPr="00AF20E2">
              <w:rPr>
                <w:rFonts w:ascii="Arial" w:hAnsi="Arial" w:cs="Arial"/>
                <w:snapToGrid w:val="0"/>
                <w:sz w:val="22"/>
                <w:szCs w:val="22"/>
              </w:rPr>
              <w:t>dostaw</w:t>
            </w:r>
            <w:r w:rsidR="008907F0">
              <w:rPr>
                <w:rFonts w:ascii="Arial" w:hAnsi="Arial" w:cs="Arial"/>
                <w:snapToGrid w:val="0"/>
                <w:sz w:val="22"/>
                <w:szCs w:val="22"/>
              </w:rPr>
              <w:t>ę</w:t>
            </w:r>
            <w:r w:rsidR="008907F0" w:rsidRPr="00AF20E2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="00460464" w:rsidRPr="00AF20E2">
              <w:rPr>
                <w:rFonts w:ascii="Arial" w:hAnsi="Arial" w:cs="Arial"/>
                <w:snapToGrid w:val="0"/>
                <w:sz w:val="22"/>
                <w:szCs w:val="22"/>
              </w:rPr>
              <w:t>wody</w:t>
            </w:r>
            <w:r w:rsidR="00131BB6" w:rsidRPr="00AF20E2">
              <w:rPr>
                <w:rFonts w:ascii="Arial" w:hAnsi="Arial" w:cs="Arial"/>
                <w:snapToGrid w:val="0"/>
                <w:sz w:val="22"/>
                <w:szCs w:val="22"/>
              </w:rPr>
              <w:t xml:space="preserve"> butelkowanej</w:t>
            </w:r>
            <w:r w:rsidR="00460464" w:rsidRPr="00AF20E2">
              <w:rPr>
                <w:rFonts w:ascii="Arial" w:hAnsi="Arial" w:cs="Arial"/>
                <w:snapToGrid w:val="0"/>
                <w:sz w:val="22"/>
                <w:szCs w:val="22"/>
              </w:rPr>
              <w:t xml:space="preserve"> o wartości nie mniejszej niż: </w:t>
            </w:r>
            <w:r w:rsidR="00AC45E4">
              <w:rPr>
                <w:rFonts w:ascii="Arial" w:hAnsi="Arial" w:cs="Arial"/>
                <w:snapToGrid w:val="0"/>
                <w:sz w:val="22"/>
                <w:szCs w:val="22"/>
              </w:rPr>
              <w:t>10</w:t>
            </w:r>
            <w:r w:rsidR="00460464" w:rsidRPr="00AF20E2">
              <w:rPr>
                <w:rFonts w:ascii="Arial" w:hAnsi="Arial" w:cs="Arial"/>
                <w:snapToGrid w:val="0"/>
                <w:sz w:val="22"/>
                <w:szCs w:val="22"/>
              </w:rPr>
              <w:t>0</w:t>
            </w:r>
            <w:r w:rsidR="005D3EA1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  <w:r w:rsidR="00B845DC" w:rsidRPr="00AF20E2">
              <w:rPr>
                <w:rFonts w:ascii="Arial" w:hAnsi="Arial" w:cs="Arial"/>
                <w:snapToGrid w:val="0"/>
                <w:sz w:val="22"/>
                <w:szCs w:val="22"/>
              </w:rPr>
              <w:t>00</w:t>
            </w:r>
            <w:r w:rsidR="00460464" w:rsidRPr="00AF20E2">
              <w:rPr>
                <w:rFonts w:ascii="Arial" w:hAnsi="Arial" w:cs="Arial"/>
                <w:snapToGrid w:val="0"/>
                <w:sz w:val="22"/>
                <w:szCs w:val="22"/>
              </w:rPr>
              <w:t>0,00 zł netto.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D3E5E1" w14:textId="691809E0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 xml:space="preserve">Pisemne oświadczenie Wykonawcy potwierdzające spełnianie tego warunku- Załączniku nr </w:t>
            </w:r>
            <w:r w:rsidR="00DC4847" w:rsidRPr="00AF20E2">
              <w:rPr>
                <w:rFonts w:ascii="Arial" w:hAnsi="Arial" w:cs="Arial"/>
                <w:sz w:val="22"/>
                <w:szCs w:val="22"/>
              </w:rPr>
              <w:t>5</w:t>
            </w:r>
            <w:r w:rsidRPr="00AF20E2">
              <w:rPr>
                <w:rFonts w:ascii="Arial" w:hAnsi="Arial" w:cs="Arial"/>
                <w:sz w:val="22"/>
                <w:szCs w:val="22"/>
              </w:rPr>
              <w:t xml:space="preserve"> do SWZ, z podaniem wartości i dat oraz dokumentami potwierdzającymi należyte ich wykonanie</w:t>
            </w:r>
          </w:p>
          <w:p w14:paraId="3B26E9C4" w14:textId="77777777" w:rsidR="00147CB9" w:rsidRPr="00AF20E2" w:rsidRDefault="00147CB9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AC8" w:rsidRPr="00AF20E2" w14:paraId="353119F0" w14:textId="77777777" w:rsidTr="00F83A1F">
        <w:trPr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2D5E8" w14:textId="046EA606" w:rsidR="00F75AC8" w:rsidRPr="00AF20E2" w:rsidRDefault="008B327B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6</w:t>
            </w:r>
            <w:r w:rsidR="00F75AC8" w:rsidRPr="00AF20E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50AF6" w14:textId="6FEAA15A" w:rsidR="00F75AC8" w:rsidRPr="00AF20E2" w:rsidRDefault="00C0629F" w:rsidP="00AF20E2">
            <w:pPr>
              <w:tabs>
                <w:tab w:val="num" w:pos="1260"/>
              </w:tabs>
              <w:spacing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F20E2">
              <w:rPr>
                <w:rFonts w:ascii="Arial" w:hAnsi="Arial" w:cs="Arial"/>
                <w:snapToGrid w:val="0"/>
                <w:sz w:val="22"/>
                <w:szCs w:val="22"/>
              </w:rPr>
              <w:t>Wykonawca nie może</w:t>
            </w:r>
            <w:r w:rsidR="008B327B" w:rsidRPr="00AF20E2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AF20E2">
              <w:rPr>
                <w:rFonts w:ascii="Arial" w:hAnsi="Arial" w:cs="Arial"/>
                <w:snapToGrid w:val="0"/>
                <w:sz w:val="22"/>
                <w:szCs w:val="22"/>
              </w:rPr>
              <w:t>zaleg</w:t>
            </w:r>
            <w:r w:rsidR="00B82F7A" w:rsidRPr="00AF20E2">
              <w:rPr>
                <w:rFonts w:ascii="Arial" w:hAnsi="Arial" w:cs="Arial"/>
                <w:snapToGrid w:val="0"/>
                <w:sz w:val="22"/>
                <w:szCs w:val="22"/>
              </w:rPr>
              <w:t>a</w:t>
            </w:r>
            <w:r w:rsidRPr="00AF20E2">
              <w:rPr>
                <w:rFonts w:ascii="Arial" w:hAnsi="Arial" w:cs="Arial"/>
                <w:snapToGrid w:val="0"/>
                <w:sz w:val="22"/>
                <w:szCs w:val="22"/>
              </w:rPr>
              <w:t xml:space="preserve">ć </w:t>
            </w:r>
            <w:r w:rsidR="008B327B" w:rsidRPr="00AF20E2">
              <w:rPr>
                <w:rFonts w:ascii="Arial" w:hAnsi="Arial" w:cs="Arial"/>
                <w:snapToGrid w:val="0"/>
                <w:sz w:val="22"/>
                <w:szCs w:val="22"/>
              </w:rPr>
              <w:t xml:space="preserve">z opłacaniem podatków, opłat oraz składek na ubezpieczenie zdrowotne lub społeczne </w:t>
            </w:r>
            <w:r w:rsidR="00FE3B93" w:rsidRPr="00AF20E2">
              <w:rPr>
                <w:rFonts w:ascii="Arial" w:hAnsi="Arial" w:cs="Arial"/>
                <w:snapToGrid w:val="0"/>
                <w:sz w:val="22"/>
                <w:szCs w:val="22"/>
              </w:rPr>
              <w:t>c</w:t>
            </w:r>
            <w:r w:rsidRPr="00AF20E2">
              <w:rPr>
                <w:rFonts w:ascii="Arial" w:hAnsi="Arial" w:cs="Arial"/>
                <w:snapToGrid w:val="0"/>
                <w:sz w:val="22"/>
                <w:szCs w:val="22"/>
              </w:rPr>
              <w:t xml:space="preserve">hyba </w:t>
            </w:r>
            <w:r w:rsidR="008B327B" w:rsidRPr="00AF20E2">
              <w:rPr>
                <w:rFonts w:ascii="Arial" w:hAnsi="Arial" w:cs="Arial"/>
                <w:snapToGrid w:val="0"/>
                <w:sz w:val="22"/>
                <w:szCs w:val="22"/>
              </w:rPr>
              <w:t xml:space="preserve">że uzyskał przewidziane prawem zwolnienie, odroczenie lub rozłożenie na raty zaległych płatności lub </w:t>
            </w:r>
            <w:r w:rsidR="008B327B" w:rsidRPr="00AF20E2">
              <w:rPr>
                <w:rFonts w:ascii="Arial" w:hAnsi="Arial" w:cs="Arial"/>
                <w:snapToGrid w:val="0"/>
                <w:sz w:val="22"/>
                <w:szCs w:val="22"/>
              </w:rPr>
              <w:lastRenderedPageBreak/>
              <w:t>wstrzymanie w całości wykonania decyzji właściwego organu</w:t>
            </w:r>
            <w:r w:rsidR="00FE3B93" w:rsidRPr="00AF20E2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024581" w14:textId="7AB7A7F3" w:rsidR="00F75AC8" w:rsidRPr="00AF20E2" w:rsidRDefault="0003477A" w:rsidP="00AF20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lastRenderedPageBreak/>
              <w:t>Pisemne oświadczenie Wykonawcy potwierdzające spełnianie tego warunk</w:t>
            </w:r>
            <w:r w:rsidR="00073402" w:rsidRPr="00AF20E2">
              <w:rPr>
                <w:rFonts w:ascii="Arial" w:hAnsi="Arial" w:cs="Arial"/>
                <w:sz w:val="22"/>
                <w:szCs w:val="22"/>
              </w:rPr>
              <w:t>u</w:t>
            </w:r>
          </w:p>
        </w:tc>
      </w:tr>
    </w:tbl>
    <w:p w14:paraId="339B3AE5" w14:textId="77777777" w:rsidR="00E44B8F" w:rsidRPr="00AF20E2" w:rsidRDefault="00E44B8F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CC0C21" w14:textId="5A3FC5A4" w:rsidR="00147CB9" w:rsidRPr="00AF20E2" w:rsidRDefault="000C2E96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2.</w:t>
      </w:r>
      <w:r w:rsidR="00D1307A" w:rsidRPr="00AF20E2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 " i załączone jako odrębna część niezłączona z ofertą w sposób trwały.</w:t>
      </w:r>
    </w:p>
    <w:p w14:paraId="6DC7A00B" w14:textId="2FE342F5" w:rsidR="000C2E96" w:rsidRDefault="000C2E96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3.</w:t>
      </w:r>
      <w:r w:rsidRPr="00AF20E2">
        <w:rPr>
          <w:rFonts w:ascii="Arial" w:hAnsi="Arial" w:cs="Arial"/>
          <w:sz w:val="22"/>
          <w:szCs w:val="22"/>
        </w:rPr>
        <w:tab/>
        <w:t>Wszelkie poprawki lub zmiany w tekście oferty muszą być parafowane przez osobę podpisującą ofertę.</w:t>
      </w:r>
    </w:p>
    <w:p w14:paraId="3C8C82FA" w14:textId="77777777" w:rsidR="002901F7" w:rsidRPr="00AF20E2" w:rsidRDefault="002901F7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457EE36B" w14:textId="2721909E" w:rsidR="00A54D13" w:rsidRPr="00AF20E2" w:rsidRDefault="00A54D13" w:rsidP="00AF20E2">
      <w:pPr>
        <w:pStyle w:val="Nagwek3"/>
        <w:numPr>
          <w:ilvl w:val="0"/>
          <w:numId w:val="1"/>
        </w:numPr>
        <w:spacing w:before="0" w:after="0" w:line="276" w:lineRule="auto"/>
        <w:ind w:left="283" w:hanging="425"/>
        <w:jc w:val="both"/>
        <w:rPr>
          <w:iCs/>
          <w:sz w:val="22"/>
          <w:szCs w:val="22"/>
        </w:rPr>
      </w:pPr>
      <w:bookmarkStart w:id="21" w:name="_Toc354494777"/>
      <w:bookmarkStart w:id="22" w:name="_Toc354494830"/>
      <w:bookmarkStart w:id="23" w:name="_Toc39834077"/>
      <w:bookmarkStart w:id="24" w:name="_Toc354138650"/>
      <w:bookmarkStart w:id="25" w:name="_Toc351981841"/>
      <w:bookmarkStart w:id="26" w:name="_Toc354138632"/>
      <w:bookmarkEnd w:id="17"/>
      <w:bookmarkEnd w:id="18"/>
      <w:bookmarkEnd w:id="19"/>
      <w:r w:rsidRPr="00AF20E2">
        <w:rPr>
          <w:sz w:val="22"/>
          <w:szCs w:val="22"/>
        </w:rPr>
        <w:t>Informacja</w:t>
      </w:r>
      <w:r w:rsidR="000D72CE" w:rsidRPr="00AF20E2">
        <w:rPr>
          <w:sz w:val="22"/>
          <w:szCs w:val="22"/>
        </w:rPr>
        <w:t xml:space="preserve"> o oświadczeniach i dokumentach </w:t>
      </w:r>
      <w:bookmarkEnd w:id="21"/>
      <w:bookmarkEnd w:id="22"/>
      <w:r w:rsidR="00492C67" w:rsidRPr="00AF20E2">
        <w:rPr>
          <w:sz w:val="22"/>
          <w:szCs w:val="22"/>
        </w:rPr>
        <w:t xml:space="preserve">wymaganych do złożenia </w:t>
      </w:r>
      <w:r w:rsidR="00B468C5" w:rsidRPr="00AF20E2">
        <w:rPr>
          <w:sz w:val="22"/>
          <w:szCs w:val="22"/>
        </w:rPr>
        <w:t>przez Wykonawców</w:t>
      </w:r>
      <w:r w:rsidR="002A4588" w:rsidRPr="00AF20E2">
        <w:rPr>
          <w:sz w:val="22"/>
          <w:szCs w:val="22"/>
        </w:rPr>
        <w:t>.</w:t>
      </w:r>
      <w:bookmarkEnd w:id="23"/>
      <w:r w:rsidR="001308DE" w:rsidRPr="00AF20E2">
        <w:rPr>
          <w:iCs/>
          <w:sz w:val="22"/>
          <w:szCs w:val="22"/>
        </w:rPr>
        <w:t xml:space="preserve"> </w:t>
      </w:r>
    </w:p>
    <w:p w14:paraId="091E6A04" w14:textId="1C4CABC0" w:rsidR="00FA41A8" w:rsidRPr="00AF20E2" w:rsidRDefault="000C2E96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1. </w:t>
      </w:r>
      <w:r w:rsidR="00FA41A8" w:rsidRPr="00AF20E2">
        <w:rPr>
          <w:rFonts w:ascii="Arial" w:hAnsi="Arial" w:cs="Arial"/>
          <w:sz w:val="22"/>
          <w:szCs w:val="22"/>
        </w:rPr>
        <w:t xml:space="preserve">W celu potwierdzenia spełniania warunków udziału w postępowaniu, </w:t>
      </w:r>
      <w:r w:rsidR="00B2173E" w:rsidRPr="00AF20E2">
        <w:rPr>
          <w:rFonts w:ascii="Arial" w:hAnsi="Arial" w:cs="Arial"/>
          <w:sz w:val="22"/>
          <w:szCs w:val="22"/>
        </w:rPr>
        <w:t>Wykonawca ubiegający się o udzielenie zamówienia zobowiązan</w:t>
      </w:r>
      <w:r w:rsidR="003F3FED" w:rsidRPr="00AF20E2">
        <w:rPr>
          <w:rFonts w:ascii="Arial" w:hAnsi="Arial" w:cs="Arial"/>
          <w:sz w:val="22"/>
          <w:szCs w:val="22"/>
        </w:rPr>
        <w:t>y</w:t>
      </w:r>
      <w:r w:rsidR="00B2173E" w:rsidRPr="00AF20E2">
        <w:rPr>
          <w:rFonts w:ascii="Arial" w:hAnsi="Arial" w:cs="Arial"/>
          <w:sz w:val="22"/>
          <w:szCs w:val="22"/>
        </w:rPr>
        <w:t xml:space="preserve"> jest do złożenia dokumentów i oświadczeń wymienionych w Rozdziale V</w:t>
      </w:r>
      <w:r w:rsidR="004F2DDA" w:rsidRPr="00AF20E2">
        <w:rPr>
          <w:rFonts w:ascii="Arial" w:hAnsi="Arial" w:cs="Arial"/>
          <w:sz w:val="22"/>
          <w:szCs w:val="22"/>
        </w:rPr>
        <w:t xml:space="preserve"> pkt 1 (tabela)</w:t>
      </w:r>
      <w:r w:rsidR="00B2173E" w:rsidRPr="00AF20E2">
        <w:rPr>
          <w:rFonts w:ascii="Arial" w:hAnsi="Arial" w:cs="Arial"/>
          <w:sz w:val="22"/>
          <w:szCs w:val="22"/>
        </w:rPr>
        <w:t xml:space="preserve"> SWZ.</w:t>
      </w:r>
    </w:p>
    <w:p w14:paraId="6ED5E149" w14:textId="1E4798D7" w:rsidR="00A129CC" w:rsidRPr="00AF20E2" w:rsidRDefault="00DF7B2E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2. </w:t>
      </w:r>
      <w:r w:rsidR="00A129CC" w:rsidRPr="00AF20E2">
        <w:rPr>
          <w:rFonts w:ascii="Arial" w:hAnsi="Arial" w:cs="Arial"/>
          <w:sz w:val="22"/>
          <w:szCs w:val="22"/>
        </w:rPr>
        <w:t>W celu potwierdzenia, że oferowane przez Wykonawcę dostawy</w:t>
      </w:r>
      <w:r w:rsidR="008402DA">
        <w:rPr>
          <w:rFonts w:ascii="Arial" w:hAnsi="Arial" w:cs="Arial"/>
          <w:sz w:val="22"/>
          <w:szCs w:val="22"/>
        </w:rPr>
        <w:t xml:space="preserve"> wody</w:t>
      </w:r>
      <w:r w:rsidR="00A129CC" w:rsidRPr="00AF20E2">
        <w:rPr>
          <w:rFonts w:ascii="Arial" w:hAnsi="Arial" w:cs="Arial"/>
          <w:sz w:val="22"/>
          <w:szCs w:val="22"/>
        </w:rPr>
        <w:t xml:space="preserve">, odpowiadają wymaganiom określonym w SWZ, Zamawiający żąda złożenia przez Wykonawcę: </w:t>
      </w:r>
    </w:p>
    <w:p w14:paraId="1E309273" w14:textId="103C7E90" w:rsidR="00A129CC" w:rsidRPr="00AF20E2" w:rsidRDefault="00A129CC" w:rsidP="001A1AD1">
      <w:pPr>
        <w:numPr>
          <w:ilvl w:val="1"/>
          <w:numId w:val="24"/>
        </w:numPr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oświadczenia, że oferowana przez Wykonawcę Woda spełnia wymogi określone w Ustawie z dnia 25 sierpnia 2006 r. o bezpieczeństwie żywności i żywienia (</w:t>
      </w:r>
      <w:r w:rsidR="00D05656">
        <w:rPr>
          <w:rFonts w:ascii="Arial" w:hAnsi="Arial" w:cs="Arial"/>
          <w:sz w:val="22"/>
          <w:szCs w:val="22"/>
        </w:rPr>
        <w:t xml:space="preserve">t.j. </w:t>
      </w:r>
      <w:r w:rsidRPr="00AF20E2">
        <w:rPr>
          <w:rFonts w:ascii="Arial" w:hAnsi="Arial" w:cs="Arial"/>
          <w:sz w:val="22"/>
          <w:szCs w:val="22"/>
        </w:rPr>
        <w:t>Dz.U. z 20</w:t>
      </w:r>
      <w:r w:rsidR="003437CA">
        <w:rPr>
          <w:rFonts w:ascii="Arial" w:hAnsi="Arial" w:cs="Arial"/>
          <w:sz w:val="22"/>
          <w:szCs w:val="22"/>
        </w:rPr>
        <w:t>20</w:t>
      </w:r>
      <w:r w:rsidRPr="00AF20E2">
        <w:rPr>
          <w:rFonts w:ascii="Arial" w:hAnsi="Arial" w:cs="Arial"/>
          <w:sz w:val="22"/>
          <w:szCs w:val="22"/>
        </w:rPr>
        <w:t xml:space="preserve"> r., poz. </w:t>
      </w:r>
      <w:r w:rsidR="003437CA">
        <w:rPr>
          <w:rFonts w:ascii="Arial" w:hAnsi="Arial" w:cs="Arial"/>
          <w:sz w:val="22"/>
          <w:szCs w:val="22"/>
        </w:rPr>
        <w:t>2021</w:t>
      </w:r>
      <w:r w:rsidRPr="00AF20E2">
        <w:rPr>
          <w:rFonts w:ascii="Arial" w:hAnsi="Arial" w:cs="Arial"/>
          <w:sz w:val="22"/>
          <w:szCs w:val="22"/>
        </w:rPr>
        <w:t>) - treść oświadczeni</w:t>
      </w:r>
      <w:r w:rsidR="00C6571A" w:rsidRPr="00AF20E2">
        <w:rPr>
          <w:rFonts w:ascii="Arial" w:hAnsi="Arial" w:cs="Arial"/>
          <w:sz w:val="22"/>
          <w:szCs w:val="22"/>
        </w:rPr>
        <w:t>a zawarta jest w załączniku nr </w:t>
      </w:r>
      <w:r w:rsidR="004C013F" w:rsidRPr="00AF20E2">
        <w:rPr>
          <w:rFonts w:ascii="Arial" w:hAnsi="Arial" w:cs="Arial"/>
          <w:sz w:val="22"/>
          <w:szCs w:val="22"/>
        </w:rPr>
        <w:t xml:space="preserve">7 </w:t>
      </w:r>
      <w:r w:rsidRPr="00AF20E2">
        <w:rPr>
          <w:rFonts w:ascii="Arial" w:hAnsi="Arial" w:cs="Arial"/>
          <w:sz w:val="22"/>
          <w:szCs w:val="22"/>
        </w:rPr>
        <w:t>do SWZ</w:t>
      </w:r>
      <w:r w:rsidR="002901F7">
        <w:rPr>
          <w:rFonts w:ascii="Arial" w:hAnsi="Arial" w:cs="Arial"/>
          <w:sz w:val="22"/>
          <w:szCs w:val="22"/>
        </w:rPr>
        <w:t>,</w:t>
      </w:r>
    </w:p>
    <w:p w14:paraId="486F1307" w14:textId="6F137589" w:rsidR="00A129CC" w:rsidRPr="00AF20E2" w:rsidRDefault="00A129CC" w:rsidP="001A1AD1">
      <w:pPr>
        <w:numPr>
          <w:ilvl w:val="1"/>
          <w:numId w:val="24"/>
        </w:numPr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oceny kwalifikacji rodzajowej oferowanej Wody, wykonanej zgodnie z aktualnym Rozporządzeniem Ministra Zdrowia z dnia 31 marca 2011 r. w sprawie naturalnych wód mineralnych, wód źródlanych i wód stołowych (Dz. U. Nr 85, poz. 466)</w:t>
      </w:r>
      <w:r w:rsidR="002901F7">
        <w:rPr>
          <w:rFonts w:ascii="Arial" w:hAnsi="Arial" w:cs="Arial"/>
          <w:sz w:val="22"/>
          <w:szCs w:val="22"/>
        </w:rPr>
        <w:t>,</w:t>
      </w:r>
    </w:p>
    <w:p w14:paraId="6839D7CB" w14:textId="4F964441" w:rsidR="00A129CC" w:rsidRPr="00AF20E2" w:rsidRDefault="00A129CC" w:rsidP="001A1AD1">
      <w:pPr>
        <w:numPr>
          <w:ilvl w:val="1"/>
          <w:numId w:val="24"/>
        </w:numPr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informacji o aktualnych wynikach badań kontrolnych własnych, bądź wykonanych w nadzorze sanitarnym właściwym terenowo</w:t>
      </w:r>
      <w:r w:rsidR="002901F7">
        <w:rPr>
          <w:rFonts w:ascii="Arial" w:hAnsi="Arial" w:cs="Arial"/>
          <w:sz w:val="22"/>
          <w:szCs w:val="22"/>
        </w:rPr>
        <w:t>,</w:t>
      </w:r>
    </w:p>
    <w:p w14:paraId="0E18884D" w14:textId="31DBBAEB" w:rsidR="00A129CC" w:rsidRPr="00AF20E2" w:rsidRDefault="00A129CC" w:rsidP="001A1AD1">
      <w:pPr>
        <w:numPr>
          <w:ilvl w:val="1"/>
          <w:numId w:val="24"/>
        </w:numPr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atestu Państwowego Zakładu Higieny lub deklaracji zgodności producenta, dla opakowania Wody to jest butelek PET o pojemnośc</w:t>
      </w:r>
      <w:r w:rsidR="008223E3" w:rsidRPr="00AF20E2">
        <w:rPr>
          <w:rFonts w:ascii="Arial" w:hAnsi="Arial" w:cs="Arial"/>
          <w:sz w:val="22"/>
          <w:szCs w:val="22"/>
        </w:rPr>
        <w:t>i 0,5 litra, 1,5 litra</w:t>
      </w:r>
      <w:r w:rsidR="002901F7">
        <w:rPr>
          <w:rFonts w:ascii="Arial" w:hAnsi="Arial" w:cs="Arial"/>
          <w:sz w:val="22"/>
          <w:szCs w:val="22"/>
        </w:rPr>
        <w:t>,</w:t>
      </w:r>
    </w:p>
    <w:p w14:paraId="31F85AB3" w14:textId="3023F324" w:rsidR="001838FF" w:rsidRPr="00AF20E2" w:rsidRDefault="00A129CC" w:rsidP="001A1AD1">
      <w:pPr>
        <w:numPr>
          <w:ilvl w:val="1"/>
          <w:numId w:val="24"/>
        </w:numPr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etykiety oferowanej Wody (papierowa/ foliowa nalepka/ banderola producenta Wody, umieszczana na butelce z Wodą)</w:t>
      </w:r>
      <w:r w:rsidR="002037E1" w:rsidRPr="00AF20E2">
        <w:rPr>
          <w:rFonts w:ascii="Arial" w:hAnsi="Arial" w:cs="Arial"/>
          <w:sz w:val="22"/>
          <w:szCs w:val="22"/>
        </w:rPr>
        <w:t>.</w:t>
      </w:r>
    </w:p>
    <w:p w14:paraId="4DB5B837" w14:textId="52FD4CA1" w:rsidR="000C2E96" w:rsidRPr="00AF20E2" w:rsidRDefault="00DF7B2E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3</w:t>
      </w:r>
      <w:r w:rsidR="00A129CC" w:rsidRPr="00AF20E2">
        <w:rPr>
          <w:rFonts w:ascii="Arial" w:hAnsi="Arial" w:cs="Arial"/>
          <w:sz w:val="22"/>
          <w:szCs w:val="22"/>
        </w:rPr>
        <w:t>.</w:t>
      </w:r>
      <w:r w:rsidR="002037E1" w:rsidRPr="00AF20E2">
        <w:rPr>
          <w:rFonts w:ascii="Arial" w:hAnsi="Arial" w:cs="Arial"/>
          <w:sz w:val="22"/>
          <w:szCs w:val="22"/>
        </w:rPr>
        <w:t xml:space="preserve"> </w:t>
      </w:r>
      <w:r w:rsidR="000C2E96" w:rsidRPr="00AF20E2">
        <w:rPr>
          <w:rFonts w:ascii="Arial" w:hAnsi="Arial" w:cs="Arial"/>
          <w:sz w:val="22"/>
          <w:szCs w:val="22"/>
        </w:rPr>
        <w:t>Oferta wraz ze wszystkimi załącznikami musi być podpisana przez osobę upoważnioną do reprezentowania Wykonawcy na zewnątrz i składania oświadczeń</w:t>
      </w:r>
      <w:r w:rsidR="002037E1" w:rsidRPr="00AF20E2">
        <w:rPr>
          <w:rFonts w:ascii="Arial" w:hAnsi="Arial" w:cs="Arial"/>
          <w:sz w:val="22"/>
          <w:szCs w:val="22"/>
        </w:rPr>
        <w:t xml:space="preserve"> </w:t>
      </w:r>
      <w:r w:rsidR="000C2E96" w:rsidRPr="00AF20E2">
        <w:rPr>
          <w:rFonts w:ascii="Arial" w:hAnsi="Arial" w:cs="Arial"/>
          <w:sz w:val="22"/>
          <w:szCs w:val="22"/>
        </w:rPr>
        <w:t>w jego imieniu (wymienioną w dokumencie stwierdzającym prawo do występowania w obrocie prawnym lub upoważnioną przez osobę w tym dokumencie wymienioną).</w:t>
      </w:r>
    </w:p>
    <w:p w14:paraId="03A27EBE" w14:textId="56809992" w:rsidR="000C2E96" w:rsidRPr="00AF20E2" w:rsidRDefault="00DF7B2E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4</w:t>
      </w:r>
      <w:r w:rsidR="000C2E96" w:rsidRPr="00AF20E2">
        <w:rPr>
          <w:rFonts w:ascii="Arial" w:hAnsi="Arial" w:cs="Arial"/>
          <w:sz w:val="22"/>
          <w:szCs w:val="22"/>
        </w:rPr>
        <w:t>.</w:t>
      </w:r>
      <w:r w:rsidR="000C2E96" w:rsidRPr="00AF20E2">
        <w:rPr>
          <w:rFonts w:ascii="Arial" w:hAnsi="Arial" w:cs="Arial"/>
          <w:sz w:val="22"/>
          <w:szCs w:val="22"/>
        </w:rPr>
        <w:tab/>
        <w:t>Każdy z Wykonawców jest zobowiązany złożyć wymagane w SWZ dokumenty w jednej z następujących form:</w:t>
      </w:r>
    </w:p>
    <w:p w14:paraId="0BE4E52A" w14:textId="77777777" w:rsidR="000C2E96" w:rsidRPr="00AF20E2" w:rsidRDefault="000C2E96" w:rsidP="00AF20E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a/ oryginały;</w:t>
      </w:r>
    </w:p>
    <w:p w14:paraId="644538E5" w14:textId="5C2972B3" w:rsidR="000C2E96" w:rsidRPr="00AF20E2" w:rsidRDefault="000C2E96" w:rsidP="00AF20E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b/ kserokopie - poświadczone za zgodność z oryginałem przez Wykonawcę.</w:t>
      </w:r>
    </w:p>
    <w:p w14:paraId="026C1B10" w14:textId="6C62DE81" w:rsidR="000C2E96" w:rsidRPr="00AF20E2" w:rsidRDefault="000C2E96" w:rsidP="00AF20E2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F20E2">
        <w:rPr>
          <w:rFonts w:ascii="Arial" w:hAnsi="Arial" w:cs="Arial"/>
          <w:b/>
          <w:sz w:val="22"/>
          <w:szCs w:val="22"/>
        </w:rPr>
        <w:t xml:space="preserve">dot. poz.1 </w:t>
      </w:r>
      <w:r w:rsidR="004F2DDA" w:rsidRPr="00AF20E2">
        <w:rPr>
          <w:rFonts w:ascii="Arial" w:hAnsi="Arial" w:cs="Arial"/>
          <w:b/>
          <w:sz w:val="22"/>
          <w:szCs w:val="22"/>
        </w:rPr>
        <w:t xml:space="preserve">z rozdz. V pkt 1 </w:t>
      </w:r>
      <w:r w:rsidRPr="00AF20E2">
        <w:rPr>
          <w:rFonts w:ascii="Arial" w:hAnsi="Arial" w:cs="Arial"/>
          <w:b/>
          <w:sz w:val="22"/>
          <w:szCs w:val="22"/>
        </w:rPr>
        <w:t xml:space="preserve">(tabelka – </w:t>
      </w:r>
      <w:r w:rsidR="004F2DDA" w:rsidRPr="00AF20E2">
        <w:rPr>
          <w:rFonts w:ascii="Arial" w:hAnsi="Arial" w:cs="Arial"/>
          <w:b/>
          <w:sz w:val="22"/>
          <w:szCs w:val="22"/>
        </w:rPr>
        <w:t xml:space="preserve"> L.p. 1</w:t>
      </w:r>
      <w:r w:rsidR="007F3AE3" w:rsidRPr="00AF20E2">
        <w:rPr>
          <w:rFonts w:ascii="Arial" w:hAnsi="Arial" w:cs="Arial"/>
          <w:b/>
          <w:sz w:val="22"/>
          <w:szCs w:val="22"/>
        </w:rPr>
        <w:t xml:space="preserve"> </w:t>
      </w:r>
      <w:r w:rsidRPr="00AF20E2">
        <w:rPr>
          <w:rFonts w:ascii="Arial" w:hAnsi="Arial" w:cs="Arial"/>
          <w:b/>
          <w:sz w:val="22"/>
          <w:szCs w:val="22"/>
        </w:rPr>
        <w:t xml:space="preserve">) </w:t>
      </w:r>
    </w:p>
    <w:p w14:paraId="06FBDFD2" w14:textId="0E1EA52A" w:rsidR="00E24ACF" w:rsidRPr="00AF20E2" w:rsidRDefault="000C2E96" w:rsidP="00F400D8">
      <w:pPr>
        <w:spacing w:line="276" w:lineRule="auto"/>
        <w:ind w:left="284" w:hanging="1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F20E2">
        <w:rPr>
          <w:rFonts w:ascii="Arial" w:hAnsi="Arial" w:cs="Arial"/>
          <w:b/>
          <w:sz w:val="22"/>
          <w:szCs w:val="22"/>
          <w:u w:val="single"/>
        </w:rPr>
        <w:t>Aktualny</w:t>
      </w:r>
      <w:r w:rsidRPr="00AF20E2">
        <w:rPr>
          <w:rFonts w:ascii="Arial" w:hAnsi="Arial" w:cs="Arial"/>
          <w:b/>
          <w:sz w:val="22"/>
          <w:szCs w:val="22"/>
        </w:rPr>
        <w:t xml:space="preserve"> odpis z właściwego rejestru </w:t>
      </w:r>
      <w:r w:rsidRPr="00AF20E2">
        <w:rPr>
          <w:rFonts w:ascii="Arial" w:hAnsi="Arial" w:cs="Arial"/>
          <w:sz w:val="22"/>
          <w:szCs w:val="22"/>
        </w:rPr>
        <w:t>lub wydruk informacji odpowiadającej odpisowi aktualnemu z Rejestru Przedsiębiorców – pobranej na podstawie art. 4 ust. 4aa Ustawy o Krajowym Rejestrze Sądowym</w:t>
      </w:r>
      <w:r w:rsidRPr="00AF20E2">
        <w:rPr>
          <w:rFonts w:ascii="Arial" w:hAnsi="Arial" w:cs="Arial"/>
          <w:b/>
          <w:sz w:val="22"/>
          <w:szCs w:val="22"/>
        </w:rPr>
        <w:t xml:space="preserve"> albo aktualne potwierdzenie wpisu do CEiDG -</w:t>
      </w:r>
      <w:r w:rsidRPr="00AF20E2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b/>
          <w:sz w:val="22"/>
          <w:szCs w:val="22"/>
        </w:rPr>
        <w:t xml:space="preserve">wystawiony nie wcześniej niż </w:t>
      </w:r>
      <w:r w:rsidRPr="00AF20E2">
        <w:rPr>
          <w:rFonts w:ascii="Arial" w:hAnsi="Arial" w:cs="Arial"/>
          <w:b/>
          <w:sz w:val="22"/>
          <w:szCs w:val="22"/>
          <w:u w:val="single"/>
        </w:rPr>
        <w:t>6 miesięcy przed upływem terminu składania ofert.</w:t>
      </w:r>
    </w:p>
    <w:p w14:paraId="140A46C2" w14:textId="5FC7E91A" w:rsidR="00E33D0A" w:rsidRPr="00AF20E2" w:rsidRDefault="00E33D0A" w:rsidP="00AF20E2">
      <w:pPr>
        <w:pStyle w:val="Nagwek3"/>
        <w:numPr>
          <w:ilvl w:val="0"/>
          <w:numId w:val="1"/>
        </w:numPr>
        <w:spacing w:before="0" w:after="0" w:line="276" w:lineRule="auto"/>
        <w:ind w:left="283" w:hanging="425"/>
        <w:contextualSpacing/>
        <w:jc w:val="both"/>
        <w:rPr>
          <w:sz w:val="22"/>
          <w:szCs w:val="22"/>
        </w:rPr>
      </w:pPr>
      <w:bookmarkStart w:id="27" w:name="_Toc39834078"/>
      <w:bookmarkStart w:id="28" w:name="_Toc288722328"/>
      <w:bookmarkStart w:id="29" w:name="_Toc351384716"/>
      <w:bookmarkStart w:id="30" w:name="_Toc354138653"/>
      <w:bookmarkStart w:id="31" w:name="_Toc354494781"/>
      <w:bookmarkStart w:id="32" w:name="_Toc354494834"/>
      <w:bookmarkStart w:id="33" w:name="_Toc351384715"/>
      <w:bookmarkStart w:id="34" w:name="_Toc354138652"/>
      <w:bookmarkStart w:id="35" w:name="_Toc354494780"/>
      <w:bookmarkStart w:id="36" w:name="_Toc354494833"/>
      <w:bookmarkEnd w:id="24"/>
      <w:r w:rsidRPr="00AF20E2">
        <w:rPr>
          <w:sz w:val="22"/>
          <w:szCs w:val="22"/>
        </w:rPr>
        <w:lastRenderedPageBreak/>
        <w:t>M</w:t>
      </w:r>
      <w:bookmarkEnd w:id="27"/>
      <w:r w:rsidR="008D1B46" w:rsidRPr="00AF20E2">
        <w:rPr>
          <w:sz w:val="22"/>
          <w:szCs w:val="22"/>
        </w:rPr>
        <w:t>iejsce i termin składania ofert.</w:t>
      </w:r>
    </w:p>
    <w:p w14:paraId="3CF2E862" w14:textId="63EE311C" w:rsidR="00E33D0A" w:rsidRPr="00AF20E2" w:rsidRDefault="00E33D0A" w:rsidP="00AF20E2">
      <w:pPr>
        <w:spacing w:line="276" w:lineRule="auto"/>
        <w:ind w:left="283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1.</w:t>
      </w:r>
      <w:r w:rsidR="00B845DC" w:rsidRPr="00AF20E2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 xml:space="preserve">Ofertę w zapieczętowanej kopercie opatrzonej napisami określonymi w </w:t>
      </w:r>
      <w:r w:rsidR="00407DAE">
        <w:rPr>
          <w:rFonts w:ascii="Arial" w:hAnsi="Arial" w:cs="Arial"/>
          <w:sz w:val="22"/>
          <w:szCs w:val="22"/>
        </w:rPr>
        <w:t xml:space="preserve">rozdziale </w:t>
      </w:r>
      <w:r w:rsidRPr="00AF20E2">
        <w:rPr>
          <w:rFonts w:ascii="Arial" w:hAnsi="Arial" w:cs="Arial"/>
          <w:sz w:val="22"/>
          <w:szCs w:val="22"/>
        </w:rPr>
        <w:t xml:space="preserve">II </w:t>
      </w:r>
      <w:r w:rsidR="00407DAE">
        <w:rPr>
          <w:rFonts w:ascii="Arial" w:hAnsi="Arial" w:cs="Arial"/>
          <w:sz w:val="22"/>
          <w:szCs w:val="22"/>
        </w:rPr>
        <w:t xml:space="preserve">ust. 2 </w:t>
      </w:r>
      <w:r w:rsidRPr="00AF20E2">
        <w:rPr>
          <w:rFonts w:ascii="Arial" w:hAnsi="Arial" w:cs="Arial"/>
          <w:sz w:val="22"/>
          <w:szCs w:val="22"/>
        </w:rPr>
        <w:t xml:space="preserve">punkt </w:t>
      </w:r>
      <w:r w:rsidR="00407DAE">
        <w:rPr>
          <w:rFonts w:ascii="Arial" w:hAnsi="Arial" w:cs="Arial"/>
          <w:sz w:val="22"/>
          <w:szCs w:val="22"/>
        </w:rPr>
        <w:t>4)</w:t>
      </w:r>
      <w:r w:rsidRPr="00AF20E2">
        <w:rPr>
          <w:rFonts w:ascii="Arial" w:hAnsi="Arial" w:cs="Arial"/>
          <w:sz w:val="22"/>
          <w:szCs w:val="22"/>
        </w:rPr>
        <w:t xml:space="preserve"> niniejszych SWZ - należy złożyć do dnia: </w:t>
      </w:r>
      <w:r w:rsidR="00B9188D">
        <w:rPr>
          <w:rFonts w:ascii="Arial" w:hAnsi="Arial" w:cs="Arial"/>
          <w:b/>
          <w:bCs/>
          <w:sz w:val="22"/>
          <w:szCs w:val="22"/>
        </w:rPr>
        <w:t>07</w:t>
      </w:r>
      <w:r w:rsidR="002037E1" w:rsidRPr="00AF20E2">
        <w:rPr>
          <w:rFonts w:ascii="Arial" w:hAnsi="Arial" w:cs="Arial"/>
          <w:b/>
          <w:bCs/>
          <w:sz w:val="22"/>
          <w:szCs w:val="22"/>
        </w:rPr>
        <w:t xml:space="preserve"> </w:t>
      </w:r>
      <w:r w:rsidR="00E42E69">
        <w:rPr>
          <w:rFonts w:ascii="Arial" w:hAnsi="Arial" w:cs="Arial"/>
          <w:b/>
          <w:bCs/>
          <w:sz w:val="22"/>
          <w:szCs w:val="22"/>
        </w:rPr>
        <w:t>lipca</w:t>
      </w:r>
      <w:r w:rsidR="002037E1" w:rsidRPr="00AF20E2">
        <w:rPr>
          <w:rFonts w:ascii="Arial" w:hAnsi="Arial" w:cs="Arial"/>
          <w:b/>
          <w:bCs/>
          <w:sz w:val="22"/>
          <w:szCs w:val="22"/>
        </w:rPr>
        <w:t xml:space="preserve"> 2022</w:t>
      </w:r>
      <w:r w:rsidRPr="00AF20E2">
        <w:rPr>
          <w:rFonts w:ascii="Arial" w:hAnsi="Arial" w:cs="Arial"/>
          <w:b/>
          <w:bCs/>
          <w:sz w:val="22"/>
          <w:szCs w:val="22"/>
        </w:rPr>
        <w:t xml:space="preserve"> r. do godz.  10.00</w:t>
      </w:r>
      <w:r w:rsidRPr="00AF20E2">
        <w:rPr>
          <w:rFonts w:ascii="Arial" w:hAnsi="Arial" w:cs="Arial"/>
          <w:sz w:val="22"/>
          <w:szCs w:val="22"/>
        </w:rPr>
        <w:t xml:space="preserve"> w:</w:t>
      </w:r>
    </w:p>
    <w:p w14:paraId="4DC9C54D" w14:textId="77777777" w:rsidR="00E33D0A" w:rsidRPr="00AF20E2" w:rsidRDefault="00E33D0A" w:rsidP="00AF20E2">
      <w:pPr>
        <w:spacing w:line="276" w:lineRule="auto"/>
        <w:ind w:firstLine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PKP Szybka Kolej Miejska w Trójmieście Sp. z o.o.</w:t>
      </w:r>
    </w:p>
    <w:p w14:paraId="50A302AC" w14:textId="77777777" w:rsidR="00E33D0A" w:rsidRPr="00AF20E2" w:rsidRDefault="00E33D0A" w:rsidP="00AF20E2">
      <w:pPr>
        <w:spacing w:line="276" w:lineRule="auto"/>
        <w:ind w:firstLine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ul. Morska 350 a </w:t>
      </w:r>
    </w:p>
    <w:p w14:paraId="18AA6950" w14:textId="77777777" w:rsidR="00E33D0A" w:rsidRPr="00AF20E2" w:rsidRDefault="00E33D0A" w:rsidP="00AF20E2">
      <w:pPr>
        <w:spacing w:line="276" w:lineRule="auto"/>
        <w:ind w:firstLine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81-002 Gdynia</w:t>
      </w:r>
    </w:p>
    <w:p w14:paraId="5C96D9F5" w14:textId="3FA35F52" w:rsidR="00E33D0A" w:rsidRPr="00AF20E2" w:rsidRDefault="00E33D0A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     Wydział Zamówień Publicznych i Umów, III piętro, pok. nr 303 </w:t>
      </w:r>
    </w:p>
    <w:p w14:paraId="2234792D" w14:textId="068A4B48" w:rsidR="00E33D0A" w:rsidRPr="00AF20E2" w:rsidRDefault="00E33D0A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     Za moment złożenia oferty przyjmuje się moment otrzymania oferty przez Zamawiającego.</w:t>
      </w:r>
    </w:p>
    <w:p w14:paraId="2C3149AA" w14:textId="04356960" w:rsidR="00E33D0A" w:rsidRPr="00407DAE" w:rsidRDefault="00E33D0A" w:rsidP="001A1AD1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07DAE">
        <w:rPr>
          <w:rFonts w:ascii="Arial" w:hAnsi="Arial" w:cs="Arial"/>
          <w:sz w:val="22"/>
          <w:szCs w:val="22"/>
        </w:rPr>
        <w:t>Oferta złożona po terminie wyżej określonym - zostanie zwrócona bez otwierania po upływie terminu na wniesienie protestu.</w:t>
      </w:r>
    </w:p>
    <w:p w14:paraId="09545B0B" w14:textId="77777777" w:rsidR="00407DAE" w:rsidRPr="00407DAE" w:rsidRDefault="00407DAE" w:rsidP="00407DA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8DCB72" w14:textId="134668C8" w:rsidR="000D4AA0" w:rsidRPr="00AF20E2" w:rsidRDefault="008D1B46" w:rsidP="00AF20E2">
      <w:pPr>
        <w:pStyle w:val="Nagwek3"/>
        <w:numPr>
          <w:ilvl w:val="0"/>
          <w:numId w:val="1"/>
        </w:numPr>
        <w:spacing w:before="0" w:after="0" w:line="276" w:lineRule="auto"/>
        <w:ind w:left="283" w:hanging="425"/>
        <w:contextualSpacing/>
        <w:jc w:val="both"/>
        <w:rPr>
          <w:sz w:val="22"/>
          <w:szCs w:val="22"/>
        </w:rPr>
      </w:pPr>
      <w:bookmarkStart w:id="37" w:name="_Hlk39826194"/>
      <w:r w:rsidRPr="00AF20E2">
        <w:rPr>
          <w:sz w:val="22"/>
          <w:szCs w:val="22"/>
        </w:rPr>
        <w:t>Miejsce i termin otwarcia ofert.</w:t>
      </w:r>
    </w:p>
    <w:bookmarkEnd w:id="37"/>
    <w:p w14:paraId="1729B989" w14:textId="024A6E2A" w:rsidR="000D4AA0" w:rsidRPr="00AF20E2" w:rsidRDefault="000D4AA0" w:rsidP="00AF20E2">
      <w:pPr>
        <w:spacing w:line="276" w:lineRule="auto"/>
        <w:ind w:left="283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1. Komisyjne otwarcie ofert nastąpi na posiedzeniu Komisji Przetargowej, które odbędzie się </w:t>
      </w:r>
      <w:r w:rsidRPr="00AF20E2">
        <w:rPr>
          <w:rFonts w:ascii="Arial" w:hAnsi="Arial" w:cs="Arial"/>
          <w:sz w:val="22"/>
          <w:szCs w:val="22"/>
        </w:rPr>
        <w:br/>
        <w:t>w dniu:</w:t>
      </w:r>
      <w:r w:rsidRPr="00AF20E2">
        <w:rPr>
          <w:rFonts w:ascii="Arial" w:hAnsi="Arial" w:cs="Arial"/>
          <w:b/>
          <w:sz w:val="22"/>
          <w:szCs w:val="22"/>
        </w:rPr>
        <w:t xml:space="preserve"> </w:t>
      </w:r>
      <w:r w:rsidR="00B9188D">
        <w:rPr>
          <w:rFonts w:ascii="Arial" w:hAnsi="Arial" w:cs="Arial"/>
          <w:b/>
          <w:sz w:val="22"/>
          <w:szCs w:val="22"/>
          <w:u w:val="single"/>
        </w:rPr>
        <w:t>07</w:t>
      </w:r>
      <w:r w:rsidR="00127EF3" w:rsidRPr="00127EF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E42E69">
        <w:rPr>
          <w:rFonts w:ascii="Arial" w:hAnsi="Arial" w:cs="Arial"/>
          <w:b/>
          <w:sz w:val="22"/>
          <w:szCs w:val="22"/>
          <w:u w:val="single"/>
        </w:rPr>
        <w:t>lipca</w:t>
      </w:r>
      <w:r w:rsidR="00127EF3" w:rsidRPr="00B9188D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047230" w:rsidRPr="00AF20E2">
        <w:rPr>
          <w:rFonts w:ascii="Arial" w:hAnsi="Arial" w:cs="Arial"/>
          <w:b/>
          <w:sz w:val="22"/>
          <w:szCs w:val="22"/>
          <w:u w:val="single"/>
        </w:rPr>
        <w:t>2022</w:t>
      </w:r>
      <w:r w:rsidRPr="00AF20E2">
        <w:rPr>
          <w:rFonts w:ascii="Arial" w:hAnsi="Arial" w:cs="Arial"/>
          <w:b/>
          <w:sz w:val="22"/>
          <w:szCs w:val="22"/>
          <w:u w:val="single"/>
        </w:rPr>
        <w:t xml:space="preserve"> r. o godz. 11:00 w</w:t>
      </w:r>
      <w:r w:rsidRPr="00AF20E2">
        <w:rPr>
          <w:rFonts w:ascii="Arial" w:hAnsi="Arial" w:cs="Arial"/>
          <w:sz w:val="22"/>
          <w:szCs w:val="22"/>
        </w:rPr>
        <w:t xml:space="preserve">: </w:t>
      </w:r>
    </w:p>
    <w:p w14:paraId="36BF8946" w14:textId="77777777" w:rsidR="000D4AA0" w:rsidRPr="00AF20E2" w:rsidRDefault="000D4AA0" w:rsidP="00AF20E2">
      <w:pPr>
        <w:spacing w:line="276" w:lineRule="auto"/>
        <w:ind w:firstLine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PKP Szybka Kolej Miejska w Trójmieście sp. z o.o.</w:t>
      </w:r>
    </w:p>
    <w:p w14:paraId="6D02075C" w14:textId="77777777" w:rsidR="000D4AA0" w:rsidRPr="00AF20E2" w:rsidRDefault="000D4AA0" w:rsidP="00AF20E2">
      <w:pPr>
        <w:spacing w:line="276" w:lineRule="auto"/>
        <w:ind w:firstLine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F20E2">
          <w:rPr>
            <w:rFonts w:ascii="Arial" w:hAnsi="Arial" w:cs="Arial"/>
            <w:sz w:val="22"/>
            <w:szCs w:val="22"/>
          </w:rPr>
          <w:t>350 a</w:t>
        </w:r>
      </w:smartTag>
      <w:r w:rsidRPr="00AF20E2">
        <w:rPr>
          <w:rFonts w:ascii="Arial" w:hAnsi="Arial" w:cs="Arial"/>
          <w:sz w:val="22"/>
          <w:szCs w:val="22"/>
        </w:rPr>
        <w:t xml:space="preserve"> </w:t>
      </w:r>
    </w:p>
    <w:p w14:paraId="01E158D3" w14:textId="77777777" w:rsidR="000D4AA0" w:rsidRPr="00AF20E2" w:rsidRDefault="000D4AA0" w:rsidP="00AF20E2">
      <w:pPr>
        <w:spacing w:line="276" w:lineRule="auto"/>
        <w:ind w:firstLine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81-002 Gdynia</w:t>
      </w:r>
    </w:p>
    <w:p w14:paraId="3D1948A1" w14:textId="2652E060" w:rsidR="000D4AA0" w:rsidRPr="00AF20E2" w:rsidRDefault="000D4AA0" w:rsidP="00AF20E2">
      <w:pPr>
        <w:spacing w:line="276" w:lineRule="auto"/>
        <w:ind w:firstLine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III piętro, pok. nr 303.</w:t>
      </w:r>
    </w:p>
    <w:p w14:paraId="234EB0F8" w14:textId="77777777" w:rsidR="000D4AA0" w:rsidRPr="00AF20E2" w:rsidRDefault="000D4AA0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2. Otwarcie ofert jest jawne.</w:t>
      </w:r>
    </w:p>
    <w:p w14:paraId="756935AD" w14:textId="1623B766" w:rsidR="000D4AA0" w:rsidRDefault="000D4AA0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3. Wyniki postępowania obowiązują po ich zatwierdzeniu przez Zarząd PKP Szybka Kolej Miejska w Trójmieście Sp. z o.o. w Gdyni.</w:t>
      </w:r>
    </w:p>
    <w:p w14:paraId="733F877D" w14:textId="77777777" w:rsidR="00F400D8" w:rsidRPr="00AF20E2" w:rsidRDefault="00F400D8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22D44F5B" w14:textId="0F2E8E6F" w:rsidR="000D4AA0" w:rsidRPr="00AF20E2" w:rsidRDefault="000D4AA0" w:rsidP="00AF20E2">
      <w:pPr>
        <w:pStyle w:val="Nagwek3"/>
        <w:numPr>
          <w:ilvl w:val="0"/>
          <w:numId w:val="1"/>
        </w:numPr>
        <w:spacing w:before="0" w:after="0" w:line="276" w:lineRule="auto"/>
        <w:ind w:left="283" w:hanging="425"/>
        <w:contextualSpacing/>
        <w:jc w:val="both"/>
        <w:rPr>
          <w:sz w:val="22"/>
          <w:szCs w:val="22"/>
        </w:rPr>
      </w:pPr>
      <w:bookmarkStart w:id="38" w:name="_Toc39834080"/>
      <w:r w:rsidRPr="00AF20E2">
        <w:rPr>
          <w:sz w:val="22"/>
          <w:szCs w:val="22"/>
        </w:rPr>
        <w:t>M</w:t>
      </w:r>
      <w:r w:rsidR="008D1B46" w:rsidRPr="00AF20E2">
        <w:rPr>
          <w:sz w:val="22"/>
          <w:szCs w:val="22"/>
        </w:rPr>
        <w:t>iejsce</w:t>
      </w:r>
      <w:r w:rsidRPr="00AF20E2">
        <w:rPr>
          <w:sz w:val="22"/>
          <w:szCs w:val="22"/>
        </w:rPr>
        <w:t xml:space="preserve"> </w:t>
      </w:r>
      <w:r w:rsidR="008D1B46" w:rsidRPr="00AF20E2">
        <w:rPr>
          <w:sz w:val="22"/>
          <w:szCs w:val="22"/>
        </w:rPr>
        <w:t>i termin</w:t>
      </w:r>
      <w:r w:rsidRPr="00AF20E2">
        <w:rPr>
          <w:sz w:val="22"/>
          <w:szCs w:val="22"/>
        </w:rPr>
        <w:t xml:space="preserve"> </w:t>
      </w:r>
      <w:r w:rsidR="008D1B46" w:rsidRPr="00AF20E2">
        <w:rPr>
          <w:sz w:val="22"/>
          <w:szCs w:val="22"/>
        </w:rPr>
        <w:t>udostępnienia</w:t>
      </w:r>
      <w:r w:rsidRPr="00AF20E2">
        <w:rPr>
          <w:sz w:val="22"/>
          <w:szCs w:val="22"/>
        </w:rPr>
        <w:t xml:space="preserve"> </w:t>
      </w:r>
      <w:r w:rsidR="008D1B46" w:rsidRPr="00AF20E2">
        <w:rPr>
          <w:sz w:val="22"/>
          <w:szCs w:val="22"/>
        </w:rPr>
        <w:t>przez Zamawiającego</w:t>
      </w:r>
      <w:r w:rsidRPr="00AF20E2">
        <w:rPr>
          <w:sz w:val="22"/>
          <w:szCs w:val="22"/>
        </w:rPr>
        <w:t xml:space="preserve"> </w:t>
      </w:r>
      <w:r w:rsidR="008D1B46" w:rsidRPr="00AF20E2">
        <w:rPr>
          <w:sz w:val="22"/>
          <w:szCs w:val="22"/>
        </w:rPr>
        <w:t>ofert złożonych</w:t>
      </w:r>
      <w:r w:rsidRPr="00AF20E2">
        <w:rPr>
          <w:sz w:val="22"/>
          <w:szCs w:val="22"/>
        </w:rPr>
        <w:t xml:space="preserve"> </w:t>
      </w:r>
      <w:r w:rsidR="008D1B46" w:rsidRPr="00AF20E2">
        <w:rPr>
          <w:sz w:val="22"/>
          <w:szCs w:val="22"/>
        </w:rPr>
        <w:t>w przedmiotowym</w:t>
      </w:r>
      <w:r w:rsidRPr="00AF20E2">
        <w:rPr>
          <w:sz w:val="22"/>
          <w:szCs w:val="22"/>
        </w:rPr>
        <w:t xml:space="preserve"> </w:t>
      </w:r>
      <w:bookmarkEnd w:id="38"/>
      <w:r w:rsidR="008D1B46" w:rsidRPr="00AF20E2">
        <w:rPr>
          <w:sz w:val="22"/>
          <w:szCs w:val="22"/>
        </w:rPr>
        <w:t>postępowaniu.</w:t>
      </w:r>
    </w:p>
    <w:p w14:paraId="787E9C61" w14:textId="34D5E360" w:rsidR="000D4AA0" w:rsidRPr="00AF20E2" w:rsidRDefault="000D4AA0" w:rsidP="00AF20E2">
      <w:pPr>
        <w:pStyle w:val="Akapitzlist"/>
        <w:numPr>
          <w:ilvl w:val="3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Oferty złożone w przedmiotowym postępowaniu zostaną udostępnione przez Zamawiającego w:</w:t>
      </w:r>
    </w:p>
    <w:p w14:paraId="2C4230DF" w14:textId="77777777" w:rsidR="000D4AA0" w:rsidRPr="00AF20E2" w:rsidRDefault="000D4AA0" w:rsidP="00AF20E2">
      <w:pPr>
        <w:spacing w:line="276" w:lineRule="auto"/>
        <w:ind w:firstLine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PKP Szybka Kolej Miejska w Trójmieście Sp. z o.o.</w:t>
      </w:r>
    </w:p>
    <w:p w14:paraId="0259A9C4" w14:textId="77777777" w:rsidR="000D4AA0" w:rsidRPr="00AF20E2" w:rsidRDefault="000D4AA0" w:rsidP="00AF20E2">
      <w:pPr>
        <w:spacing w:line="276" w:lineRule="auto"/>
        <w:ind w:firstLine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F20E2">
          <w:rPr>
            <w:rFonts w:ascii="Arial" w:hAnsi="Arial" w:cs="Arial"/>
            <w:sz w:val="22"/>
            <w:szCs w:val="22"/>
          </w:rPr>
          <w:t>350 a</w:t>
        </w:r>
      </w:smartTag>
      <w:r w:rsidRPr="00AF20E2">
        <w:rPr>
          <w:rFonts w:ascii="Arial" w:hAnsi="Arial" w:cs="Arial"/>
          <w:sz w:val="22"/>
          <w:szCs w:val="22"/>
        </w:rPr>
        <w:t xml:space="preserve"> </w:t>
      </w:r>
    </w:p>
    <w:p w14:paraId="44D27402" w14:textId="77777777" w:rsidR="000D4AA0" w:rsidRPr="00AF20E2" w:rsidRDefault="000D4AA0" w:rsidP="00AF20E2">
      <w:pPr>
        <w:spacing w:line="276" w:lineRule="auto"/>
        <w:ind w:firstLine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81-002 Gdynia</w:t>
      </w:r>
    </w:p>
    <w:p w14:paraId="58B94639" w14:textId="21116284" w:rsidR="000D4AA0" w:rsidRPr="00AF20E2" w:rsidRDefault="000D4AA0" w:rsidP="00AF20E2">
      <w:pPr>
        <w:spacing w:line="276" w:lineRule="auto"/>
        <w:ind w:firstLine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Wydział Zamówień Publicznych i Umów, III piętro, pok. nr 303</w:t>
      </w:r>
      <w:r w:rsidR="00795365" w:rsidRPr="00AF20E2">
        <w:rPr>
          <w:rFonts w:ascii="Arial" w:hAnsi="Arial" w:cs="Arial"/>
          <w:sz w:val="22"/>
          <w:szCs w:val="22"/>
        </w:rPr>
        <w:t xml:space="preserve"> </w:t>
      </w:r>
    </w:p>
    <w:p w14:paraId="32FD3054" w14:textId="495C4D1E" w:rsidR="00795365" w:rsidRPr="00AF20E2" w:rsidRDefault="00795365" w:rsidP="00AF20E2">
      <w:pPr>
        <w:spacing w:line="276" w:lineRule="auto"/>
        <w:ind w:firstLine="283"/>
        <w:jc w:val="both"/>
        <w:rPr>
          <w:rFonts w:ascii="Arial" w:hAnsi="Arial" w:cs="Arial"/>
          <w:b/>
          <w:bCs/>
          <w:sz w:val="22"/>
          <w:szCs w:val="22"/>
        </w:rPr>
      </w:pPr>
      <w:r w:rsidRPr="00AF20E2">
        <w:rPr>
          <w:rFonts w:ascii="Arial" w:hAnsi="Arial" w:cs="Arial"/>
          <w:b/>
          <w:bCs/>
          <w:sz w:val="22"/>
          <w:szCs w:val="22"/>
        </w:rPr>
        <w:t xml:space="preserve">od dnia </w:t>
      </w:r>
      <w:r w:rsidR="00B9188D">
        <w:rPr>
          <w:rFonts w:ascii="Arial" w:hAnsi="Arial" w:cs="Arial"/>
          <w:b/>
          <w:bCs/>
          <w:sz w:val="22"/>
          <w:szCs w:val="22"/>
        </w:rPr>
        <w:t>07</w:t>
      </w:r>
      <w:r w:rsidR="00047230" w:rsidRPr="00AF20E2">
        <w:rPr>
          <w:rFonts w:ascii="Arial" w:hAnsi="Arial" w:cs="Arial"/>
          <w:b/>
          <w:bCs/>
          <w:sz w:val="22"/>
          <w:szCs w:val="22"/>
        </w:rPr>
        <w:t xml:space="preserve"> </w:t>
      </w:r>
      <w:r w:rsidR="00E42E69">
        <w:rPr>
          <w:rFonts w:ascii="Arial" w:hAnsi="Arial" w:cs="Arial"/>
          <w:b/>
          <w:bCs/>
          <w:sz w:val="22"/>
          <w:szCs w:val="22"/>
        </w:rPr>
        <w:t>lipca</w:t>
      </w:r>
      <w:r w:rsidR="0055796E" w:rsidRPr="00AF20E2">
        <w:rPr>
          <w:rFonts w:ascii="Arial" w:hAnsi="Arial" w:cs="Arial"/>
          <w:b/>
          <w:bCs/>
          <w:sz w:val="22"/>
          <w:szCs w:val="22"/>
        </w:rPr>
        <w:t xml:space="preserve"> </w:t>
      </w:r>
      <w:r w:rsidR="00047230" w:rsidRPr="00AF20E2">
        <w:rPr>
          <w:rFonts w:ascii="Arial" w:hAnsi="Arial" w:cs="Arial"/>
          <w:b/>
          <w:bCs/>
          <w:sz w:val="22"/>
          <w:szCs w:val="22"/>
        </w:rPr>
        <w:t>2022</w:t>
      </w:r>
      <w:r w:rsidRPr="00AF20E2">
        <w:rPr>
          <w:rFonts w:ascii="Arial" w:hAnsi="Arial" w:cs="Arial"/>
          <w:b/>
          <w:bCs/>
          <w:sz w:val="22"/>
          <w:szCs w:val="22"/>
        </w:rPr>
        <w:t xml:space="preserve"> r. godz. 12.00.</w:t>
      </w:r>
    </w:p>
    <w:p w14:paraId="79D2C091" w14:textId="4F666C51" w:rsidR="000D4AA0" w:rsidRDefault="00795365" w:rsidP="00AF20E2">
      <w:pPr>
        <w:pStyle w:val="Akapitzlist"/>
        <w:numPr>
          <w:ilvl w:val="3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Oferty (wraz z dokumentacją - w zakresie wskazanym w </w:t>
      </w:r>
      <w:r w:rsidR="003437CA">
        <w:rPr>
          <w:rFonts w:ascii="Arial" w:hAnsi="Arial" w:cs="Arial"/>
          <w:sz w:val="22"/>
          <w:szCs w:val="22"/>
        </w:rPr>
        <w:t>Regulaminie</w:t>
      </w:r>
      <w:r w:rsidRPr="00AF20E2">
        <w:rPr>
          <w:rFonts w:ascii="Arial" w:hAnsi="Arial" w:cs="Arial"/>
          <w:sz w:val="22"/>
          <w:szCs w:val="22"/>
        </w:rPr>
        <w:t>) będą dostępne w miejscu wskazanym w pkt 1 w dni robocze od godz. 12:00 – 1</w:t>
      </w:r>
      <w:r w:rsidR="00407DAE">
        <w:rPr>
          <w:rFonts w:ascii="Arial" w:hAnsi="Arial" w:cs="Arial"/>
          <w:sz w:val="22"/>
          <w:szCs w:val="22"/>
        </w:rPr>
        <w:t>3</w:t>
      </w:r>
      <w:r w:rsidRPr="00AF20E2">
        <w:rPr>
          <w:rFonts w:ascii="Arial" w:hAnsi="Arial" w:cs="Arial"/>
          <w:sz w:val="22"/>
          <w:szCs w:val="22"/>
        </w:rPr>
        <w:t>:00</w:t>
      </w:r>
    </w:p>
    <w:p w14:paraId="27563838" w14:textId="77777777" w:rsidR="00F400D8" w:rsidRPr="00AF20E2" w:rsidRDefault="00F400D8" w:rsidP="00F400D8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C4A0872" w14:textId="7F4F5DF4" w:rsidR="009964A8" w:rsidRPr="00AF20E2" w:rsidRDefault="009964A8" w:rsidP="00AF20E2">
      <w:pPr>
        <w:pStyle w:val="Nagwek3"/>
        <w:numPr>
          <w:ilvl w:val="0"/>
          <w:numId w:val="1"/>
        </w:numPr>
        <w:spacing w:before="0" w:after="0" w:line="276" w:lineRule="auto"/>
        <w:ind w:left="283" w:hanging="425"/>
        <w:contextualSpacing/>
        <w:jc w:val="both"/>
        <w:rPr>
          <w:sz w:val="22"/>
          <w:szCs w:val="22"/>
        </w:rPr>
      </w:pPr>
      <w:bookmarkStart w:id="39" w:name="_Toc39834081"/>
      <w:r w:rsidRPr="00AF20E2">
        <w:rPr>
          <w:sz w:val="22"/>
          <w:szCs w:val="22"/>
        </w:rPr>
        <w:t>Wymagania dotyczące wadium</w:t>
      </w:r>
      <w:bookmarkEnd w:id="28"/>
      <w:bookmarkEnd w:id="29"/>
      <w:bookmarkEnd w:id="30"/>
      <w:bookmarkEnd w:id="31"/>
      <w:bookmarkEnd w:id="32"/>
      <w:r w:rsidR="002A4588" w:rsidRPr="00AF20E2">
        <w:rPr>
          <w:sz w:val="22"/>
          <w:szCs w:val="22"/>
        </w:rPr>
        <w:t>.</w:t>
      </w:r>
      <w:bookmarkEnd w:id="39"/>
    </w:p>
    <w:p w14:paraId="5FDF7606" w14:textId="4C08B26F" w:rsidR="001670B4" w:rsidRPr="00AF20E2" w:rsidRDefault="000C2E96" w:rsidP="00AF20E2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Zamawiający żąda od Wykonawców wniesienia wadium w wysokości </w:t>
      </w:r>
      <w:r w:rsidR="005650A1" w:rsidRPr="00AF20E2">
        <w:rPr>
          <w:rFonts w:ascii="Arial" w:hAnsi="Arial" w:cs="Arial"/>
          <w:b/>
          <w:bCs/>
          <w:sz w:val="22"/>
          <w:szCs w:val="22"/>
        </w:rPr>
        <w:t>1</w:t>
      </w:r>
      <w:r w:rsidR="00047230" w:rsidRPr="00AF20E2">
        <w:rPr>
          <w:rFonts w:ascii="Arial" w:hAnsi="Arial" w:cs="Arial"/>
          <w:b/>
          <w:bCs/>
          <w:sz w:val="22"/>
          <w:szCs w:val="22"/>
        </w:rPr>
        <w:t>5.</w:t>
      </w:r>
      <w:r w:rsidR="00B845DC" w:rsidRPr="00AF20E2">
        <w:rPr>
          <w:rFonts w:ascii="Arial" w:hAnsi="Arial" w:cs="Arial"/>
          <w:b/>
          <w:bCs/>
          <w:sz w:val="22"/>
          <w:szCs w:val="22"/>
        </w:rPr>
        <w:t>000</w:t>
      </w:r>
      <w:r w:rsidR="005650A1" w:rsidRPr="00AF20E2">
        <w:rPr>
          <w:rFonts w:ascii="Arial" w:hAnsi="Arial" w:cs="Arial"/>
          <w:b/>
          <w:bCs/>
          <w:sz w:val="22"/>
          <w:szCs w:val="22"/>
        </w:rPr>
        <w:t xml:space="preserve">,00 </w:t>
      </w:r>
      <w:r w:rsidRPr="00AF20E2">
        <w:rPr>
          <w:rFonts w:ascii="Arial" w:hAnsi="Arial" w:cs="Arial"/>
          <w:b/>
          <w:bCs/>
          <w:sz w:val="22"/>
          <w:szCs w:val="22"/>
        </w:rPr>
        <w:t xml:space="preserve">zł (słownie: </w:t>
      </w:r>
      <w:r w:rsidR="00047230" w:rsidRPr="00AF20E2">
        <w:rPr>
          <w:rFonts w:ascii="Arial" w:hAnsi="Arial" w:cs="Arial"/>
          <w:b/>
          <w:bCs/>
          <w:sz w:val="22"/>
          <w:szCs w:val="22"/>
        </w:rPr>
        <w:t>piętnaście</w:t>
      </w:r>
      <w:r w:rsidR="005650A1" w:rsidRPr="00AF20E2">
        <w:rPr>
          <w:rFonts w:ascii="Arial" w:hAnsi="Arial" w:cs="Arial"/>
          <w:b/>
          <w:bCs/>
          <w:sz w:val="22"/>
          <w:szCs w:val="22"/>
        </w:rPr>
        <w:t xml:space="preserve"> tysięcy</w:t>
      </w:r>
      <w:r w:rsidRPr="00AF20E2">
        <w:rPr>
          <w:rFonts w:ascii="Arial" w:hAnsi="Arial" w:cs="Arial"/>
          <w:b/>
          <w:bCs/>
          <w:sz w:val="22"/>
          <w:szCs w:val="22"/>
        </w:rPr>
        <w:t xml:space="preserve"> złot</w:t>
      </w:r>
      <w:r w:rsidR="00B845DC" w:rsidRPr="00AF20E2">
        <w:rPr>
          <w:rFonts w:ascii="Arial" w:hAnsi="Arial" w:cs="Arial"/>
          <w:b/>
          <w:bCs/>
          <w:sz w:val="22"/>
          <w:szCs w:val="22"/>
        </w:rPr>
        <w:t>ych</w:t>
      </w:r>
      <w:r w:rsidR="005650A1" w:rsidRPr="00AF20E2">
        <w:rPr>
          <w:rFonts w:ascii="Arial" w:hAnsi="Arial" w:cs="Arial"/>
          <w:b/>
          <w:bCs/>
          <w:sz w:val="22"/>
          <w:szCs w:val="22"/>
        </w:rPr>
        <w:t>, 00/100</w:t>
      </w:r>
      <w:r w:rsidRPr="00AF20E2">
        <w:rPr>
          <w:rFonts w:ascii="Arial" w:hAnsi="Arial" w:cs="Arial"/>
          <w:b/>
          <w:bCs/>
          <w:sz w:val="22"/>
          <w:szCs w:val="22"/>
        </w:rPr>
        <w:t>).</w:t>
      </w:r>
    </w:p>
    <w:p w14:paraId="734EE9E6" w14:textId="0729C7CD" w:rsidR="000C2E96" w:rsidRPr="00AF20E2" w:rsidRDefault="000C2E96" w:rsidP="00AF20E2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Wadium należy wnieść przed upływem terminu składania ofert. Wadium obejmuje cały okres związania ofertą.</w:t>
      </w:r>
    </w:p>
    <w:p w14:paraId="2B6B496E" w14:textId="13597953" w:rsidR="000C2E96" w:rsidRPr="00AF20E2" w:rsidRDefault="000C2E96" w:rsidP="00AF20E2">
      <w:pPr>
        <w:spacing w:line="276" w:lineRule="auto"/>
        <w:ind w:right="287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3. Wadium może być wnoszone w jednej lub kilku następujących formach: </w:t>
      </w:r>
    </w:p>
    <w:p w14:paraId="4DECDD46" w14:textId="4F064C88" w:rsidR="000C2E96" w:rsidRPr="00AF20E2" w:rsidRDefault="00407DAE" w:rsidP="00AF20E2">
      <w:pPr>
        <w:numPr>
          <w:ilvl w:val="2"/>
          <w:numId w:val="12"/>
        </w:numPr>
        <w:tabs>
          <w:tab w:val="num" w:pos="993"/>
        </w:tabs>
        <w:spacing w:line="276" w:lineRule="auto"/>
        <w:ind w:left="567" w:right="28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P</w:t>
      </w:r>
      <w:r w:rsidR="000C2E96" w:rsidRPr="00AF20E2">
        <w:rPr>
          <w:rFonts w:ascii="Arial" w:hAnsi="Arial" w:cs="Arial"/>
          <w:sz w:val="22"/>
          <w:szCs w:val="22"/>
        </w:rPr>
        <w:t>ieniądzu</w:t>
      </w:r>
      <w:r>
        <w:rPr>
          <w:rFonts w:ascii="Arial" w:hAnsi="Arial" w:cs="Arial"/>
          <w:sz w:val="22"/>
          <w:szCs w:val="22"/>
        </w:rPr>
        <w:t>,</w:t>
      </w:r>
    </w:p>
    <w:p w14:paraId="12F197E1" w14:textId="4CC168FF" w:rsidR="000C2E96" w:rsidRPr="00AF20E2" w:rsidRDefault="000C2E96" w:rsidP="00AF20E2">
      <w:pPr>
        <w:numPr>
          <w:ilvl w:val="2"/>
          <w:numId w:val="12"/>
        </w:numPr>
        <w:tabs>
          <w:tab w:val="num" w:pos="993"/>
        </w:tabs>
        <w:spacing w:line="276" w:lineRule="auto"/>
        <w:ind w:left="567" w:right="28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poręczeniach bankowych lub poręczeniach spółdzielczej kasy</w:t>
      </w:r>
      <w:r w:rsidR="00047230" w:rsidRPr="00AF20E2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>oszczędnościowo- kredytowej, z tym że poręczenie kasy jest zawsze poręczeniem pieniężnym</w:t>
      </w:r>
      <w:r w:rsidR="00407DAE">
        <w:rPr>
          <w:rFonts w:ascii="Arial" w:hAnsi="Arial" w:cs="Arial"/>
          <w:sz w:val="22"/>
          <w:szCs w:val="22"/>
        </w:rPr>
        <w:t>,</w:t>
      </w:r>
    </w:p>
    <w:p w14:paraId="595C5739" w14:textId="36277812" w:rsidR="000C2E96" w:rsidRPr="00AF20E2" w:rsidRDefault="000C2E96" w:rsidP="00AF20E2">
      <w:pPr>
        <w:numPr>
          <w:ilvl w:val="2"/>
          <w:numId w:val="12"/>
        </w:numPr>
        <w:tabs>
          <w:tab w:val="num" w:pos="993"/>
        </w:tabs>
        <w:spacing w:line="276" w:lineRule="auto"/>
        <w:ind w:left="567" w:right="28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gwarancjach bankowych</w:t>
      </w:r>
      <w:r w:rsidR="00407DAE">
        <w:rPr>
          <w:rFonts w:ascii="Arial" w:hAnsi="Arial" w:cs="Arial"/>
          <w:sz w:val="22"/>
          <w:szCs w:val="22"/>
        </w:rPr>
        <w:t>,</w:t>
      </w:r>
    </w:p>
    <w:p w14:paraId="67D16B6F" w14:textId="6F550C73" w:rsidR="000C2E96" w:rsidRPr="00AF20E2" w:rsidRDefault="000C2E96" w:rsidP="00AF20E2">
      <w:pPr>
        <w:numPr>
          <w:ilvl w:val="2"/>
          <w:numId w:val="12"/>
        </w:numPr>
        <w:tabs>
          <w:tab w:val="num" w:pos="993"/>
        </w:tabs>
        <w:spacing w:line="276" w:lineRule="auto"/>
        <w:ind w:left="567" w:right="28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lastRenderedPageBreak/>
        <w:t>gwarancjach ubezpieczeniowych</w:t>
      </w:r>
      <w:r w:rsidR="00407DAE">
        <w:rPr>
          <w:rFonts w:ascii="Arial" w:hAnsi="Arial" w:cs="Arial"/>
          <w:sz w:val="22"/>
          <w:szCs w:val="22"/>
        </w:rPr>
        <w:t>,</w:t>
      </w:r>
    </w:p>
    <w:p w14:paraId="68E2B227" w14:textId="4ACAFE5A" w:rsidR="000C2E96" w:rsidRPr="00AF20E2" w:rsidRDefault="000C2E96" w:rsidP="00AF20E2">
      <w:pPr>
        <w:numPr>
          <w:ilvl w:val="2"/>
          <w:numId w:val="12"/>
        </w:numPr>
        <w:tabs>
          <w:tab w:val="num" w:pos="993"/>
        </w:tabs>
        <w:spacing w:line="276" w:lineRule="auto"/>
        <w:ind w:left="567" w:right="28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poręczeniach udzielanych przez podmioty, o których mowa w art. 6b ust. 5 pkt 2 ustawy z dnia 9 listopada 2000 r. o utworzeniu Polskiej Agencji Rozwoju Przedsiębiorczości.</w:t>
      </w:r>
    </w:p>
    <w:p w14:paraId="39F17D06" w14:textId="77777777" w:rsidR="00C35FFE" w:rsidRPr="00AF20E2" w:rsidRDefault="000C2E96" w:rsidP="00AF20E2">
      <w:pPr>
        <w:spacing w:line="276" w:lineRule="auto"/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4. </w:t>
      </w:r>
      <w:r w:rsidR="00C35FFE" w:rsidRPr="00AF20E2">
        <w:rPr>
          <w:rFonts w:ascii="Arial" w:hAnsi="Arial" w:cs="Arial"/>
          <w:sz w:val="22"/>
          <w:szCs w:val="22"/>
        </w:rPr>
        <w:t>Wadium wnoszone w pieniądzu wpłaca się przelewem na rachunek bankowy BGK Oddział Gdańsk  88 1130 1121 0080 0116 9520 0008.</w:t>
      </w:r>
    </w:p>
    <w:p w14:paraId="144F95E1" w14:textId="77777777" w:rsidR="00C35FFE" w:rsidRPr="00AF20E2" w:rsidRDefault="00C35FFE" w:rsidP="00AF20E2">
      <w:pPr>
        <w:spacing w:line="276" w:lineRule="auto"/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5.</w:t>
      </w:r>
      <w:r w:rsidRPr="00AF20E2">
        <w:rPr>
          <w:rFonts w:ascii="Arial" w:hAnsi="Arial" w:cs="Arial"/>
          <w:sz w:val="22"/>
          <w:szCs w:val="22"/>
        </w:rPr>
        <w:tab/>
        <w:t>Wadium wniesione w pieniądzu Zamawiający przechowuje na rachunku bankowym.</w:t>
      </w:r>
    </w:p>
    <w:p w14:paraId="2DA31535" w14:textId="77777777" w:rsidR="00C35FFE" w:rsidRPr="00AF20E2" w:rsidRDefault="00C35FFE" w:rsidP="00AF20E2">
      <w:pPr>
        <w:spacing w:line="276" w:lineRule="auto"/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6.</w:t>
      </w:r>
      <w:r w:rsidRPr="00AF20E2">
        <w:rPr>
          <w:rFonts w:ascii="Arial" w:hAnsi="Arial" w:cs="Arial"/>
          <w:sz w:val="22"/>
          <w:szCs w:val="22"/>
        </w:rPr>
        <w:tab/>
        <w:t>Zamawiający zwraca niezwłocznie wadium, jeżeli:</w:t>
      </w:r>
    </w:p>
    <w:p w14:paraId="64714E0B" w14:textId="4D62180C" w:rsidR="00C35FFE" w:rsidRPr="00AF20E2" w:rsidRDefault="00C35FFE" w:rsidP="00AF20E2">
      <w:pPr>
        <w:numPr>
          <w:ilvl w:val="1"/>
          <w:numId w:val="13"/>
        </w:numPr>
        <w:tabs>
          <w:tab w:val="clear" w:pos="1222"/>
          <w:tab w:val="num" w:pos="851"/>
        </w:tabs>
        <w:spacing w:line="276" w:lineRule="auto"/>
        <w:ind w:left="567" w:right="28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upłynął termin związania ofertą</w:t>
      </w:r>
      <w:r w:rsidR="00FB60F1">
        <w:rPr>
          <w:rFonts w:ascii="Arial" w:hAnsi="Arial" w:cs="Arial"/>
          <w:sz w:val="22"/>
          <w:szCs w:val="22"/>
        </w:rPr>
        <w:t>,</w:t>
      </w:r>
    </w:p>
    <w:p w14:paraId="69CBFA3F" w14:textId="3029AED3" w:rsidR="00C35FFE" w:rsidRPr="00AF20E2" w:rsidRDefault="00C35FFE" w:rsidP="00AF20E2">
      <w:pPr>
        <w:numPr>
          <w:ilvl w:val="1"/>
          <w:numId w:val="13"/>
        </w:numPr>
        <w:tabs>
          <w:tab w:val="clear" w:pos="1222"/>
          <w:tab w:val="num" w:pos="567"/>
        </w:tabs>
        <w:spacing w:line="276" w:lineRule="auto"/>
        <w:ind w:left="567" w:right="28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zawarto </w:t>
      </w:r>
      <w:r w:rsidR="00047230" w:rsidRPr="00AF20E2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 xml:space="preserve">mowę w sprawie zamówienia i wniesiono zabezpieczenie należytego wykonania tej </w:t>
      </w:r>
      <w:r w:rsidR="00047230" w:rsidRPr="00AF20E2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>mowy</w:t>
      </w:r>
      <w:r w:rsidR="00FB60F1">
        <w:rPr>
          <w:rFonts w:ascii="Arial" w:hAnsi="Arial" w:cs="Arial"/>
          <w:sz w:val="22"/>
          <w:szCs w:val="22"/>
        </w:rPr>
        <w:t>,</w:t>
      </w:r>
    </w:p>
    <w:p w14:paraId="688C915E" w14:textId="129E30E9" w:rsidR="000C2E96" w:rsidRPr="00AF20E2" w:rsidRDefault="00C35FFE" w:rsidP="00AF20E2">
      <w:pPr>
        <w:spacing w:line="276" w:lineRule="auto"/>
        <w:ind w:left="567" w:right="28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3)</w:t>
      </w:r>
      <w:r w:rsidR="00073402" w:rsidRPr="00AF20E2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>Zamawiający unieważnił postępowanie o udzielenie zamówienia, a protesty zostały</w:t>
      </w:r>
      <w:r w:rsidR="00073402" w:rsidRPr="00AF20E2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>ostatecznie rozstrzygnięte lub upłynął termin do ich wnoszenia.</w:t>
      </w:r>
    </w:p>
    <w:p w14:paraId="2E5343F1" w14:textId="77777777" w:rsidR="00C35FFE" w:rsidRPr="00AF20E2" w:rsidRDefault="00C35FFE" w:rsidP="00AF20E2">
      <w:pPr>
        <w:spacing w:line="276" w:lineRule="auto"/>
        <w:ind w:right="287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7.  Zamawiający zwraca niezwłocznie wadium na wniosek Wykonawcy: </w:t>
      </w:r>
    </w:p>
    <w:p w14:paraId="4B625296" w14:textId="7927CD65" w:rsidR="00C35FFE" w:rsidRPr="00AF20E2" w:rsidRDefault="00C35FFE" w:rsidP="00AF20E2">
      <w:pPr>
        <w:numPr>
          <w:ilvl w:val="0"/>
          <w:numId w:val="14"/>
        </w:numPr>
        <w:tabs>
          <w:tab w:val="num" w:pos="567"/>
        </w:tabs>
        <w:spacing w:line="276" w:lineRule="auto"/>
        <w:ind w:right="287" w:hanging="556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który wycofał ofertę przed upływem terminu składania ofert</w:t>
      </w:r>
      <w:r w:rsidR="00FB60F1">
        <w:rPr>
          <w:rFonts w:ascii="Arial" w:hAnsi="Arial" w:cs="Arial"/>
          <w:sz w:val="22"/>
          <w:szCs w:val="22"/>
        </w:rPr>
        <w:t>,</w:t>
      </w:r>
    </w:p>
    <w:p w14:paraId="16071CC3" w14:textId="1631FBC5" w:rsidR="00C35FFE" w:rsidRPr="00AF20E2" w:rsidRDefault="00C35FFE" w:rsidP="00AF20E2">
      <w:pPr>
        <w:numPr>
          <w:ilvl w:val="0"/>
          <w:numId w:val="14"/>
        </w:numPr>
        <w:tabs>
          <w:tab w:val="num" w:pos="567"/>
        </w:tabs>
        <w:spacing w:line="276" w:lineRule="auto"/>
        <w:ind w:right="287" w:hanging="556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który został wykluczony z postępowania</w:t>
      </w:r>
      <w:r w:rsidR="00FB60F1">
        <w:rPr>
          <w:rFonts w:ascii="Arial" w:hAnsi="Arial" w:cs="Arial"/>
          <w:sz w:val="22"/>
          <w:szCs w:val="22"/>
        </w:rPr>
        <w:t>,</w:t>
      </w:r>
    </w:p>
    <w:p w14:paraId="0803C02D" w14:textId="429A5876" w:rsidR="00C35FFE" w:rsidRPr="00AF20E2" w:rsidRDefault="00C35FFE" w:rsidP="00AF20E2">
      <w:pPr>
        <w:spacing w:line="276" w:lineRule="auto"/>
        <w:ind w:right="287" w:firstLine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3) którego oferta została odrzucona.</w:t>
      </w:r>
    </w:p>
    <w:p w14:paraId="3640764B" w14:textId="55ACA188" w:rsidR="006519F0" w:rsidRPr="00AF20E2" w:rsidRDefault="006519F0" w:rsidP="00AF20E2">
      <w:pPr>
        <w:spacing w:line="276" w:lineRule="auto"/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8.  Jeżeli wadium wniesiono w pieniądzu, Zamawiający zwraca je wraz z odsetkami wynikającymi z umowy rachunku bankowego, na którym było ono przechowywane, pomniejszone o koszty prowadzenia rachunku banko</w:t>
      </w:r>
      <w:r w:rsidRPr="00AF20E2">
        <w:rPr>
          <w:rFonts w:ascii="Arial" w:hAnsi="Arial" w:cs="Arial"/>
          <w:sz w:val="22"/>
          <w:szCs w:val="22"/>
        </w:rPr>
        <w:softHyphen/>
        <w:t>wego oraz prowizji bankowej za przelew pieniędzy na rachunek bankowy wskazany przez Wykonawcę.</w:t>
      </w:r>
    </w:p>
    <w:p w14:paraId="7625FE96" w14:textId="77777777" w:rsidR="006519F0" w:rsidRPr="00AF20E2" w:rsidRDefault="006519F0" w:rsidP="00AF20E2">
      <w:pPr>
        <w:spacing w:line="276" w:lineRule="auto"/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9.</w:t>
      </w:r>
      <w:r w:rsidRPr="00AF20E2">
        <w:rPr>
          <w:rFonts w:ascii="Arial" w:hAnsi="Arial" w:cs="Arial"/>
          <w:sz w:val="22"/>
          <w:szCs w:val="22"/>
        </w:rPr>
        <w:tab/>
        <w:t>Zamawiający zatrzymuje wadium wraz z odsetkami, jeżeli Wykonawca, którego oferta została wybrana:</w:t>
      </w:r>
    </w:p>
    <w:p w14:paraId="2AA4C81E" w14:textId="5853C98D" w:rsidR="006519F0" w:rsidRPr="00AF20E2" w:rsidRDefault="006519F0" w:rsidP="00AF20E2">
      <w:pPr>
        <w:numPr>
          <w:ilvl w:val="0"/>
          <w:numId w:val="15"/>
        </w:numPr>
        <w:spacing w:line="276" w:lineRule="auto"/>
        <w:ind w:left="567" w:right="28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odmówił podpisania </w:t>
      </w:r>
      <w:r w:rsidR="004474B3" w:rsidRPr="00AF20E2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>mowy w sprawie zamówienia na warunkach określonych w ofercie</w:t>
      </w:r>
      <w:r w:rsidR="00FB60F1">
        <w:rPr>
          <w:rFonts w:ascii="Arial" w:hAnsi="Arial" w:cs="Arial"/>
          <w:sz w:val="22"/>
          <w:szCs w:val="22"/>
        </w:rPr>
        <w:t>,</w:t>
      </w:r>
    </w:p>
    <w:p w14:paraId="4A5DEB74" w14:textId="31666E7D" w:rsidR="00073402" w:rsidRPr="00AF20E2" w:rsidRDefault="006519F0" w:rsidP="00AF20E2">
      <w:pPr>
        <w:numPr>
          <w:ilvl w:val="0"/>
          <w:numId w:val="15"/>
        </w:numPr>
        <w:spacing w:line="276" w:lineRule="auto"/>
        <w:ind w:left="567" w:right="28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nie wniósł wymaganego zabezpieczenia należytego wyko</w:t>
      </w:r>
      <w:r w:rsidRPr="00AF20E2">
        <w:rPr>
          <w:rFonts w:ascii="Arial" w:hAnsi="Arial" w:cs="Arial"/>
          <w:sz w:val="22"/>
          <w:szCs w:val="22"/>
        </w:rPr>
        <w:softHyphen/>
        <w:t xml:space="preserve">nania </w:t>
      </w:r>
      <w:r w:rsidR="004474B3" w:rsidRPr="00AF20E2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>mowy</w:t>
      </w:r>
      <w:r w:rsidR="00FB60F1">
        <w:rPr>
          <w:rFonts w:ascii="Arial" w:hAnsi="Arial" w:cs="Arial"/>
          <w:sz w:val="22"/>
          <w:szCs w:val="22"/>
        </w:rPr>
        <w:t>,</w:t>
      </w:r>
    </w:p>
    <w:p w14:paraId="5ABDC9C7" w14:textId="2DAD1646" w:rsidR="006519F0" w:rsidRPr="00AF20E2" w:rsidRDefault="006519F0" w:rsidP="00AF20E2">
      <w:pPr>
        <w:numPr>
          <w:ilvl w:val="0"/>
          <w:numId w:val="15"/>
        </w:numPr>
        <w:spacing w:line="276" w:lineRule="auto"/>
        <w:ind w:left="567" w:right="28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zawarcie </w:t>
      </w:r>
      <w:r w:rsidR="004474B3" w:rsidRPr="00AF20E2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>mowy w sprawie zamówienia stało się niemożliwe z przyczyn leżących po stronie Wykonawcy.</w:t>
      </w:r>
    </w:p>
    <w:p w14:paraId="26300C32" w14:textId="24D83623" w:rsidR="006519F0" w:rsidRPr="00AF20E2" w:rsidRDefault="006519F0" w:rsidP="00AF20E2">
      <w:pPr>
        <w:spacing w:line="276" w:lineRule="auto"/>
        <w:ind w:left="284" w:right="287" w:hanging="426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10.</w:t>
      </w:r>
      <w:r w:rsidR="004474B3" w:rsidRPr="00AF20E2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 xml:space="preserve">Złożenie przez Wykonawcę, którego oferta została odrzucona lub wykluczonego </w:t>
      </w:r>
      <w:r w:rsidR="0049795A" w:rsidRPr="00AF20E2">
        <w:rPr>
          <w:rFonts w:ascii="Arial" w:hAnsi="Arial" w:cs="Arial"/>
          <w:sz w:val="22"/>
          <w:szCs w:val="22"/>
        </w:rPr>
        <w:br/>
      </w:r>
      <w:r w:rsidRPr="00AF20E2">
        <w:rPr>
          <w:rFonts w:ascii="Arial" w:hAnsi="Arial" w:cs="Arial"/>
          <w:sz w:val="22"/>
          <w:szCs w:val="22"/>
        </w:rPr>
        <w:t>z postępowania, wniosku o zwrot  wadium jest równoznaczne ze zrzeczeniem się przez Wykonawcę prawa do wniesienia protestu.</w:t>
      </w:r>
    </w:p>
    <w:p w14:paraId="0747323A" w14:textId="13B6CBA5" w:rsidR="006519F0" w:rsidRPr="00AF20E2" w:rsidRDefault="006519F0" w:rsidP="00AF20E2">
      <w:pPr>
        <w:spacing w:line="276" w:lineRule="auto"/>
        <w:ind w:left="284" w:right="287" w:hanging="426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11.</w:t>
      </w:r>
      <w:r w:rsidR="004474B3" w:rsidRPr="00AF20E2">
        <w:rPr>
          <w:rFonts w:ascii="Arial" w:hAnsi="Arial" w:cs="Arial"/>
          <w:sz w:val="22"/>
          <w:szCs w:val="22"/>
        </w:rPr>
        <w:t xml:space="preserve">  </w:t>
      </w:r>
      <w:r w:rsidRPr="00AF20E2">
        <w:rPr>
          <w:rFonts w:ascii="Arial" w:hAnsi="Arial" w:cs="Arial"/>
          <w:sz w:val="22"/>
          <w:szCs w:val="22"/>
        </w:rPr>
        <w:t>Zamawiający zatrzyma wadium wraz z odsetkami, jeżeli Wykonawca w odpowiedzi na wezwanie, o którym mowa w §15 ust. 2 Regulaminu, nie złożył dokumentów o których mowa w §14 Regulaminu, lub pełnomocnictw, chyba że udowodni, że wynika to z przyczyn nie leżących po jego stronie.</w:t>
      </w:r>
    </w:p>
    <w:p w14:paraId="79C9CFAA" w14:textId="6CE0B7C7" w:rsidR="006519F0" w:rsidRPr="00AF20E2" w:rsidRDefault="006519F0" w:rsidP="00AF20E2">
      <w:pPr>
        <w:spacing w:line="276" w:lineRule="auto"/>
        <w:ind w:left="284" w:right="287" w:hanging="426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12. W przypadku, gdy wadium wnoszone jest w formie niepieniężnej, Wykonawca winien oryginał dokumentu gwarancji lub poręczenia złożyć przed terminem otwarcia ofert w siedzibie Zamawiającego pok. 303, natomiast kserokopię dołączyć do oferty.</w:t>
      </w:r>
    </w:p>
    <w:p w14:paraId="03F749D4" w14:textId="41A988C7" w:rsidR="006519F0" w:rsidRDefault="006519F0" w:rsidP="00AF20E2">
      <w:pPr>
        <w:spacing w:line="276" w:lineRule="auto"/>
        <w:ind w:left="284" w:right="287" w:hanging="426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13. Wykonawca, który nie wniesie wadium w sposób zgodny z zapisami niniejszego Rozdziału zostanie wykluczony z postępowania.</w:t>
      </w:r>
    </w:p>
    <w:p w14:paraId="1FF10C31" w14:textId="77777777" w:rsidR="00FB60F1" w:rsidRPr="00AF20E2" w:rsidRDefault="00FB60F1" w:rsidP="00AF20E2">
      <w:pPr>
        <w:spacing w:line="276" w:lineRule="auto"/>
        <w:ind w:left="284" w:right="287" w:hanging="426"/>
        <w:jc w:val="both"/>
        <w:rPr>
          <w:rFonts w:ascii="Arial" w:hAnsi="Arial" w:cs="Arial"/>
          <w:sz w:val="22"/>
          <w:szCs w:val="22"/>
        </w:rPr>
      </w:pPr>
    </w:p>
    <w:p w14:paraId="33BE146D" w14:textId="77777777" w:rsidR="00C35DD2" w:rsidRPr="00AF20E2" w:rsidRDefault="00A54D13" w:rsidP="00AF20E2">
      <w:pPr>
        <w:pStyle w:val="Nagwek3"/>
        <w:numPr>
          <w:ilvl w:val="0"/>
          <w:numId w:val="1"/>
        </w:numPr>
        <w:spacing w:before="0" w:after="0" w:line="276" w:lineRule="auto"/>
        <w:ind w:left="284" w:hanging="426"/>
        <w:contextualSpacing/>
        <w:jc w:val="both"/>
        <w:rPr>
          <w:sz w:val="22"/>
          <w:szCs w:val="22"/>
        </w:rPr>
      </w:pPr>
      <w:bookmarkStart w:id="40" w:name="_Toc351384717"/>
      <w:bookmarkStart w:id="41" w:name="_Toc354138654"/>
      <w:bookmarkStart w:id="42" w:name="_Toc354494782"/>
      <w:bookmarkStart w:id="43" w:name="_Toc354494835"/>
      <w:bookmarkStart w:id="44" w:name="_Toc39834082"/>
      <w:bookmarkEnd w:id="33"/>
      <w:bookmarkEnd w:id="34"/>
      <w:bookmarkEnd w:id="35"/>
      <w:bookmarkEnd w:id="36"/>
      <w:r w:rsidRPr="00AF20E2">
        <w:rPr>
          <w:sz w:val="22"/>
          <w:szCs w:val="22"/>
        </w:rPr>
        <w:t>Termin związania ofertą</w:t>
      </w:r>
      <w:bookmarkEnd w:id="40"/>
      <w:bookmarkEnd w:id="41"/>
      <w:bookmarkEnd w:id="42"/>
      <w:bookmarkEnd w:id="43"/>
      <w:r w:rsidR="002A4588" w:rsidRPr="00AF20E2">
        <w:rPr>
          <w:sz w:val="22"/>
          <w:szCs w:val="22"/>
        </w:rPr>
        <w:t>.</w:t>
      </w:r>
      <w:bookmarkEnd w:id="44"/>
    </w:p>
    <w:p w14:paraId="0D6B02B9" w14:textId="10343897" w:rsidR="00237111" w:rsidRPr="00AF20E2" w:rsidRDefault="006519F0" w:rsidP="00AF20E2">
      <w:pPr>
        <w:spacing w:line="276" w:lineRule="auto"/>
        <w:ind w:left="283" w:right="96" w:firstLine="17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Wykonawca jest związany ofertą przez okres 60 </w:t>
      </w:r>
      <w:r w:rsidR="00FB60F1">
        <w:rPr>
          <w:rFonts w:ascii="Arial" w:hAnsi="Arial" w:cs="Arial"/>
          <w:sz w:val="22"/>
          <w:szCs w:val="22"/>
        </w:rPr>
        <w:t xml:space="preserve">(słownie: sześćdziesiąt) </w:t>
      </w:r>
      <w:r w:rsidRPr="00AF20E2">
        <w:rPr>
          <w:rFonts w:ascii="Arial" w:hAnsi="Arial" w:cs="Arial"/>
          <w:sz w:val="22"/>
          <w:szCs w:val="22"/>
        </w:rPr>
        <w:t xml:space="preserve">dni licząc od dnia, w którym upływa termin składania ofert. </w:t>
      </w:r>
    </w:p>
    <w:p w14:paraId="5D541ED0" w14:textId="74D79012" w:rsidR="00B43E29" w:rsidRPr="00AF20E2" w:rsidRDefault="006519F0" w:rsidP="00AF20E2">
      <w:pPr>
        <w:pStyle w:val="Nagwek3"/>
        <w:numPr>
          <w:ilvl w:val="0"/>
          <w:numId w:val="1"/>
        </w:numPr>
        <w:spacing w:before="0" w:after="0" w:line="276" w:lineRule="auto"/>
        <w:ind w:left="283" w:hanging="425"/>
        <w:contextualSpacing/>
        <w:jc w:val="both"/>
        <w:rPr>
          <w:sz w:val="22"/>
          <w:szCs w:val="22"/>
        </w:rPr>
      </w:pPr>
      <w:bookmarkStart w:id="45" w:name="_Toc39834083"/>
      <w:bookmarkStart w:id="46" w:name="_Toc351384719"/>
      <w:bookmarkStart w:id="47" w:name="_Toc354138656"/>
      <w:bookmarkStart w:id="48" w:name="_Toc354494784"/>
      <w:bookmarkStart w:id="49" w:name="_Toc354494837"/>
      <w:r w:rsidRPr="00AF20E2">
        <w:rPr>
          <w:iCs/>
          <w:sz w:val="22"/>
          <w:szCs w:val="22"/>
          <w:lang w:val="x-none"/>
        </w:rPr>
        <w:lastRenderedPageBreak/>
        <w:t>F</w:t>
      </w:r>
      <w:r w:rsidR="008D1B46" w:rsidRPr="00AF20E2">
        <w:rPr>
          <w:iCs/>
          <w:sz w:val="22"/>
          <w:szCs w:val="22"/>
        </w:rPr>
        <w:t>ormalności jakich należy dokonać przed zawarciem umowy</w:t>
      </w:r>
      <w:r w:rsidR="002A4588" w:rsidRPr="00AF20E2">
        <w:rPr>
          <w:sz w:val="22"/>
          <w:szCs w:val="22"/>
        </w:rPr>
        <w:t>.</w:t>
      </w:r>
      <w:bookmarkEnd w:id="45"/>
    </w:p>
    <w:bookmarkEnd w:id="46"/>
    <w:bookmarkEnd w:id="47"/>
    <w:bookmarkEnd w:id="48"/>
    <w:bookmarkEnd w:id="49"/>
    <w:p w14:paraId="24F0ED64" w14:textId="0609EF16" w:rsidR="00AD37E9" w:rsidRPr="00AF20E2" w:rsidRDefault="006519F0" w:rsidP="00AF20E2">
      <w:pPr>
        <w:pStyle w:val="Akapitzlist"/>
        <w:numPr>
          <w:ilvl w:val="3"/>
          <w:numId w:val="1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  <w:lang w:val="x-none"/>
        </w:rPr>
      </w:pPr>
      <w:r w:rsidRPr="00AF20E2">
        <w:rPr>
          <w:rFonts w:ascii="Arial" w:hAnsi="Arial" w:cs="Arial"/>
          <w:bCs/>
          <w:sz w:val="22"/>
          <w:szCs w:val="22"/>
          <w:lang w:val="x-none"/>
        </w:rPr>
        <w:t>Wskazanie osób umocowanych do zawarcia umowy oraz złożenie oryginałów pełnomocnictw lub poświadczonych notarialnie za zgodność z oryginałem kopii pełnomocnictw lub sporządzonych</w:t>
      </w:r>
      <w:r w:rsidR="004474B3" w:rsidRPr="00AF20E2">
        <w:rPr>
          <w:rFonts w:ascii="Arial" w:hAnsi="Arial" w:cs="Arial"/>
          <w:bCs/>
          <w:sz w:val="22"/>
          <w:szCs w:val="22"/>
        </w:rPr>
        <w:t xml:space="preserve"> </w:t>
      </w:r>
      <w:r w:rsidRPr="00AF20E2">
        <w:rPr>
          <w:rFonts w:ascii="Arial" w:hAnsi="Arial" w:cs="Arial"/>
          <w:bCs/>
          <w:sz w:val="22"/>
          <w:szCs w:val="22"/>
          <w:lang w:val="x-none"/>
        </w:rPr>
        <w:t>przez notariusza odpisów lub wyciągów z pełnomocnictw lub kopii pełnomocnictw poświadczonych za zgodność z oryginałem przez mocodawcę – o ile do zawarcia umowy przez wskazaną osobę będzie wymagane pełnomocnictwo</w:t>
      </w:r>
      <w:r w:rsidR="00627856" w:rsidRPr="00AF20E2">
        <w:rPr>
          <w:rFonts w:ascii="Arial" w:hAnsi="Arial" w:cs="Arial"/>
          <w:bCs/>
          <w:sz w:val="22"/>
          <w:szCs w:val="22"/>
        </w:rPr>
        <w:t>.</w:t>
      </w:r>
    </w:p>
    <w:p w14:paraId="2BAF593A" w14:textId="696D3C92" w:rsidR="00832099" w:rsidRPr="00AF20E2" w:rsidRDefault="005479D7" w:rsidP="00AF20E2">
      <w:pPr>
        <w:pStyle w:val="ust"/>
        <w:spacing w:before="0" w:after="0" w:line="276" w:lineRule="auto"/>
        <w:ind w:left="284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 xml:space="preserve">2. </w:t>
      </w:r>
      <w:r w:rsidR="00832099" w:rsidRPr="00AF20E2">
        <w:rPr>
          <w:rFonts w:ascii="Arial" w:hAnsi="Arial" w:cs="Arial"/>
          <w:sz w:val="22"/>
          <w:szCs w:val="22"/>
        </w:rPr>
        <w:t>Zamawiający, najpóźniej w terminie 7</w:t>
      </w:r>
      <w:r w:rsidR="004474B3" w:rsidRPr="00AF20E2">
        <w:rPr>
          <w:rFonts w:ascii="Arial" w:hAnsi="Arial" w:cs="Arial"/>
          <w:sz w:val="22"/>
          <w:szCs w:val="22"/>
        </w:rPr>
        <w:t xml:space="preserve"> (słownie: siedmiu)</w:t>
      </w:r>
      <w:r w:rsidR="00832099" w:rsidRPr="00AF20E2">
        <w:rPr>
          <w:rFonts w:ascii="Arial" w:hAnsi="Arial" w:cs="Arial"/>
          <w:sz w:val="22"/>
          <w:szCs w:val="22"/>
        </w:rPr>
        <w:t xml:space="preserve"> dni od zawarcia </w:t>
      </w:r>
      <w:r w:rsidR="004474B3" w:rsidRPr="00AF20E2">
        <w:rPr>
          <w:rFonts w:ascii="Arial" w:hAnsi="Arial" w:cs="Arial"/>
          <w:sz w:val="22"/>
          <w:szCs w:val="22"/>
        </w:rPr>
        <w:t>u</w:t>
      </w:r>
      <w:r w:rsidR="00832099" w:rsidRPr="00AF20E2">
        <w:rPr>
          <w:rFonts w:ascii="Arial" w:hAnsi="Arial" w:cs="Arial"/>
          <w:sz w:val="22"/>
          <w:szCs w:val="22"/>
        </w:rPr>
        <w:t>mowy,</w:t>
      </w:r>
      <w:r w:rsidR="004474B3" w:rsidRPr="00AF20E2">
        <w:rPr>
          <w:rFonts w:ascii="Arial" w:hAnsi="Arial" w:cs="Arial"/>
          <w:sz w:val="22"/>
          <w:szCs w:val="22"/>
        </w:rPr>
        <w:t xml:space="preserve"> </w:t>
      </w:r>
      <w:r w:rsidR="00832099" w:rsidRPr="00AF20E2">
        <w:rPr>
          <w:rFonts w:ascii="Arial" w:hAnsi="Arial" w:cs="Arial"/>
          <w:sz w:val="22"/>
          <w:szCs w:val="22"/>
        </w:rPr>
        <w:t>będzie wymagał od Wykonawcy</w:t>
      </w:r>
      <w:r w:rsidR="00B34D9A">
        <w:rPr>
          <w:rFonts w:ascii="Arial" w:hAnsi="Arial" w:cs="Arial"/>
          <w:sz w:val="22"/>
          <w:szCs w:val="22"/>
        </w:rPr>
        <w:t xml:space="preserve"> </w:t>
      </w:r>
      <w:r w:rsidR="00832099" w:rsidRPr="00AF20E2">
        <w:rPr>
          <w:rFonts w:ascii="Arial" w:hAnsi="Arial" w:cs="Arial"/>
          <w:sz w:val="22"/>
          <w:szCs w:val="22"/>
        </w:rPr>
        <w:t>lub Wykonawców wspólnie ubiegających się o udzielenie zamówienia, przedłożenia kopii</w:t>
      </w:r>
      <w:r w:rsidR="004474B3" w:rsidRPr="00AF20E2">
        <w:rPr>
          <w:rFonts w:ascii="Arial" w:hAnsi="Arial" w:cs="Arial"/>
          <w:sz w:val="22"/>
          <w:szCs w:val="22"/>
        </w:rPr>
        <w:t xml:space="preserve"> </w:t>
      </w:r>
      <w:r w:rsidR="00832099" w:rsidRPr="00AF20E2">
        <w:rPr>
          <w:rFonts w:ascii="Arial" w:hAnsi="Arial" w:cs="Arial"/>
          <w:sz w:val="22"/>
          <w:szCs w:val="22"/>
        </w:rPr>
        <w:t xml:space="preserve">opłaconej Polisy ubezpieczenia odpowiedzialności cywilnej w zakresie prowadzonej działalności gospodarczej związanej z przedmiotem zamówienia, obowiązującej w całym okresie obowiązywania umowy, na kwotę nie mniejszą niż: </w:t>
      </w:r>
      <w:r w:rsidR="00D95AFA" w:rsidRPr="00AF20E2">
        <w:rPr>
          <w:rFonts w:ascii="Arial" w:hAnsi="Arial" w:cs="Arial"/>
          <w:sz w:val="22"/>
          <w:szCs w:val="22"/>
        </w:rPr>
        <w:t>300</w:t>
      </w:r>
      <w:r w:rsidR="004474B3" w:rsidRPr="00AF20E2">
        <w:rPr>
          <w:rFonts w:ascii="Arial" w:hAnsi="Arial" w:cs="Arial"/>
          <w:sz w:val="22"/>
          <w:szCs w:val="22"/>
        </w:rPr>
        <w:t>.</w:t>
      </w:r>
      <w:r w:rsidR="00D95AFA" w:rsidRPr="00AF20E2">
        <w:rPr>
          <w:rFonts w:ascii="Arial" w:hAnsi="Arial" w:cs="Arial"/>
          <w:sz w:val="22"/>
          <w:szCs w:val="22"/>
        </w:rPr>
        <w:t>000,00</w:t>
      </w:r>
      <w:r w:rsidR="00832099" w:rsidRPr="00AF20E2">
        <w:rPr>
          <w:rFonts w:ascii="Arial" w:hAnsi="Arial" w:cs="Arial"/>
          <w:sz w:val="22"/>
          <w:szCs w:val="22"/>
        </w:rPr>
        <w:t xml:space="preserve"> zł</w:t>
      </w:r>
      <w:r w:rsidR="004474B3" w:rsidRPr="00AF20E2">
        <w:rPr>
          <w:rFonts w:ascii="Arial" w:hAnsi="Arial" w:cs="Arial"/>
          <w:sz w:val="22"/>
          <w:szCs w:val="22"/>
        </w:rPr>
        <w:t xml:space="preserve"> (słownie: trzysta tysięcy złotych)</w:t>
      </w:r>
      <w:r w:rsidR="00832099" w:rsidRPr="00AF20E2">
        <w:rPr>
          <w:rFonts w:ascii="Arial" w:hAnsi="Arial" w:cs="Arial"/>
          <w:sz w:val="22"/>
          <w:szCs w:val="22"/>
        </w:rPr>
        <w:t>, na jedno i wszystkie zdarzenia wraz z dokumentem potwierdzającym uiszczenie opłaty za polisę lub innego dokumentu, potwierdzającego spełnienie powyższego warunku.</w:t>
      </w:r>
    </w:p>
    <w:p w14:paraId="00FEC145" w14:textId="4F87EFBE" w:rsidR="00C0762D" w:rsidRPr="00AF20E2" w:rsidRDefault="005479D7" w:rsidP="00AF20E2">
      <w:pPr>
        <w:pStyle w:val="ust"/>
        <w:spacing w:before="0" w:after="0" w:line="276" w:lineRule="auto"/>
        <w:ind w:left="284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3. Zamawiający dopuszcza posiadanie polisy odpowiedzialności cywilnej z krótszym terminem ważności niż termin realizacji </w:t>
      </w:r>
      <w:r w:rsidR="00FB60F1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 xml:space="preserve">mowy, przy czym warunkiem podpisania </w:t>
      </w:r>
      <w:r w:rsidR="008E5A14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 xml:space="preserve">mowy jest przedstawienie wraz z taką polisą oświadczenia Wykonawcy o przedłużeniu terminu ważności polisy przed upływem terminu na jaki została ona zawarta, na nie zmienionych warunkach i na nie niższą sumę gwarancyjną na cały okres obowiązywania </w:t>
      </w:r>
      <w:r w:rsidR="00214D33" w:rsidRPr="00AF20E2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>mowy</w:t>
      </w:r>
      <w:r w:rsidR="00C0762D" w:rsidRPr="00AF20E2">
        <w:rPr>
          <w:rFonts w:ascii="Arial" w:hAnsi="Arial" w:cs="Arial"/>
          <w:sz w:val="22"/>
          <w:szCs w:val="22"/>
        </w:rPr>
        <w:t xml:space="preserve">. </w:t>
      </w:r>
    </w:p>
    <w:p w14:paraId="5A197DD7" w14:textId="4D360412" w:rsidR="006B10AB" w:rsidRPr="00AF20E2" w:rsidRDefault="006B10AB" w:rsidP="00AF20E2">
      <w:pPr>
        <w:pStyle w:val="ust"/>
        <w:spacing w:before="0" w:after="0" w:line="276" w:lineRule="auto"/>
        <w:ind w:left="284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4</w:t>
      </w:r>
      <w:r w:rsidR="00C0762D" w:rsidRPr="00AF20E2">
        <w:rPr>
          <w:rFonts w:ascii="Arial" w:hAnsi="Arial" w:cs="Arial"/>
          <w:sz w:val="22"/>
          <w:szCs w:val="22"/>
        </w:rPr>
        <w:t>.</w:t>
      </w:r>
      <w:r w:rsidR="00C0762D" w:rsidRPr="00AF20E2">
        <w:rPr>
          <w:rFonts w:ascii="Arial" w:hAnsi="Arial" w:cs="Arial"/>
          <w:sz w:val="22"/>
          <w:szCs w:val="22"/>
        </w:rPr>
        <w:tab/>
        <w:t xml:space="preserve">Umowy w sprawie przedmiotu zamówienia, członkowie Grupy Zakupowej wyszczególnieni w Rozdziale I SWZ zawierają we własnym imieniu. </w:t>
      </w:r>
    </w:p>
    <w:p w14:paraId="2424F0B8" w14:textId="5170A7AC" w:rsidR="006B10AB" w:rsidRDefault="006B10AB" w:rsidP="00AF20E2">
      <w:pPr>
        <w:pStyle w:val="ust"/>
        <w:spacing w:before="0" w:after="0" w:line="276" w:lineRule="auto"/>
        <w:ind w:left="284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5</w:t>
      </w:r>
      <w:r w:rsidR="00C0762D" w:rsidRPr="00AF20E2">
        <w:rPr>
          <w:rFonts w:ascii="Arial" w:hAnsi="Arial" w:cs="Arial"/>
          <w:sz w:val="22"/>
          <w:szCs w:val="22"/>
        </w:rPr>
        <w:t>.</w:t>
      </w:r>
      <w:r w:rsidR="00C0762D" w:rsidRPr="00AF20E2">
        <w:rPr>
          <w:rFonts w:ascii="Arial" w:hAnsi="Arial" w:cs="Arial"/>
          <w:sz w:val="22"/>
          <w:szCs w:val="22"/>
        </w:rPr>
        <w:tab/>
        <w:t xml:space="preserve">Członkowie Grupy Zakupowej wyszczególnieni w Rozdziale I, są indywidualnie odpowiedzialni za podpisanie </w:t>
      </w:r>
      <w:r w:rsidR="008E5A14">
        <w:rPr>
          <w:rFonts w:ascii="Arial" w:hAnsi="Arial" w:cs="Arial"/>
          <w:sz w:val="22"/>
          <w:szCs w:val="22"/>
        </w:rPr>
        <w:t>u</w:t>
      </w:r>
      <w:r w:rsidR="00C0762D" w:rsidRPr="00AF20E2">
        <w:rPr>
          <w:rFonts w:ascii="Arial" w:hAnsi="Arial" w:cs="Arial"/>
          <w:sz w:val="22"/>
          <w:szCs w:val="22"/>
        </w:rPr>
        <w:t xml:space="preserve">mowy z wybranym w wyniku przeprowadzonego postępowania Wykonawcą, za zobowiązania wynikające z ich zawarcia lub nie zawarcia oraz za szkody powstałe w wyniku ich niewykonania lub nienależytego wykonania. Zawarcie </w:t>
      </w:r>
      <w:r w:rsidR="008E5A14">
        <w:rPr>
          <w:rFonts w:ascii="Arial" w:hAnsi="Arial" w:cs="Arial"/>
          <w:sz w:val="22"/>
          <w:szCs w:val="22"/>
        </w:rPr>
        <w:t>u</w:t>
      </w:r>
      <w:r w:rsidR="00C0762D" w:rsidRPr="00AF20E2">
        <w:rPr>
          <w:rFonts w:ascii="Arial" w:hAnsi="Arial" w:cs="Arial"/>
          <w:sz w:val="22"/>
          <w:szCs w:val="22"/>
        </w:rPr>
        <w:t xml:space="preserve">mów uzależnione będzie od </w:t>
      </w:r>
      <w:r w:rsidR="00B34D9A">
        <w:rPr>
          <w:rFonts w:ascii="Arial" w:hAnsi="Arial" w:cs="Arial"/>
          <w:sz w:val="22"/>
          <w:szCs w:val="22"/>
        </w:rPr>
        <w:t xml:space="preserve">ewentualnego </w:t>
      </w:r>
      <w:r w:rsidR="00C0762D" w:rsidRPr="00AF20E2">
        <w:rPr>
          <w:rFonts w:ascii="Arial" w:hAnsi="Arial" w:cs="Arial"/>
          <w:sz w:val="22"/>
          <w:szCs w:val="22"/>
        </w:rPr>
        <w:t>uzyskania zgód korporacyjnych każdej ze spółek.</w:t>
      </w:r>
    </w:p>
    <w:p w14:paraId="69DD555D" w14:textId="77777777" w:rsidR="00BC05CB" w:rsidRDefault="00BC05CB" w:rsidP="00AF20E2">
      <w:pPr>
        <w:pStyle w:val="ust"/>
        <w:spacing w:before="0" w:after="0" w:line="276" w:lineRule="auto"/>
        <w:ind w:left="284"/>
        <w:rPr>
          <w:rFonts w:ascii="Arial" w:hAnsi="Arial" w:cs="Arial"/>
          <w:sz w:val="22"/>
          <w:szCs w:val="22"/>
        </w:rPr>
      </w:pPr>
    </w:p>
    <w:p w14:paraId="40274D0E" w14:textId="2D4DB387" w:rsidR="00BC05CB" w:rsidRPr="00BC05CB" w:rsidRDefault="00BC05CB" w:rsidP="009D1731">
      <w:pPr>
        <w:spacing w:line="276" w:lineRule="auto"/>
        <w:ind w:hanging="284"/>
        <w:jc w:val="both"/>
        <w:rPr>
          <w:rFonts w:ascii="Arial" w:hAnsi="Arial" w:cs="Arial"/>
          <w:sz w:val="22"/>
          <w:szCs w:val="22"/>
        </w:rPr>
      </w:pPr>
      <w:r w:rsidRPr="00BC05CB">
        <w:rPr>
          <w:rFonts w:ascii="Arial" w:hAnsi="Arial" w:cs="Arial"/>
          <w:b/>
          <w:bCs/>
          <w:sz w:val="22"/>
          <w:szCs w:val="22"/>
        </w:rPr>
        <w:t>XIII.</w:t>
      </w:r>
      <w:r w:rsidRPr="00BC05CB">
        <w:rPr>
          <w:rFonts w:ascii="Arial" w:hAnsi="Arial" w:cs="Arial"/>
          <w:sz w:val="22"/>
          <w:szCs w:val="22"/>
        </w:rPr>
        <w:t xml:space="preserve"> </w:t>
      </w:r>
      <w:r w:rsidRPr="00BC05CB">
        <w:rPr>
          <w:rFonts w:ascii="Arial" w:hAnsi="Arial" w:cs="Arial"/>
          <w:b/>
          <w:sz w:val="22"/>
          <w:szCs w:val="22"/>
        </w:rPr>
        <w:t>CENA OFERTY</w:t>
      </w:r>
    </w:p>
    <w:p w14:paraId="3EC3E6FB" w14:textId="542D1EE0" w:rsidR="00BC05CB" w:rsidRPr="00BC05CB" w:rsidRDefault="00BC05CB" w:rsidP="00BC05C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66854">
        <w:rPr>
          <w:rFonts w:ascii="Arial" w:hAnsi="Arial" w:cs="Arial"/>
          <w:bCs/>
          <w:sz w:val="22"/>
          <w:szCs w:val="22"/>
        </w:rPr>
        <w:t>1</w:t>
      </w:r>
      <w:r w:rsidR="005B739A" w:rsidRPr="00266854">
        <w:rPr>
          <w:rFonts w:ascii="Arial" w:hAnsi="Arial" w:cs="Arial"/>
          <w:bCs/>
          <w:sz w:val="22"/>
          <w:szCs w:val="22"/>
        </w:rPr>
        <w:t>.</w:t>
      </w:r>
      <w:r w:rsidRPr="00BC05CB">
        <w:rPr>
          <w:rFonts w:ascii="Arial" w:hAnsi="Arial" w:cs="Arial"/>
          <w:sz w:val="22"/>
          <w:szCs w:val="22"/>
        </w:rPr>
        <w:t xml:space="preserve"> Wykonawca jest zobowiązany określić cenę oferty w FORMULARZU OFERTY stanowiącym załącznik numer 1 do niniejszej SWZ. </w:t>
      </w:r>
    </w:p>
    <w:p w14:paraId="7C80FD4D" w14:textId="29146997" w:rsidR="00BC05CB" w:rsidRPr="00BC05CB" w:rsidRDefault="00BC05CB" w:rsidP="00BC05C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66854">
        <w:rPr>
          <w:rFonts w:ascii="Arial" w:hAnsi="Arial" w:cs="Arial"/>
          <w:bCs/>
          <w:sz w:val="22"/>
          <w:szCs w:val="22"/>
        </w:rPr>
        <w:t>2</w:t>
      </w:r>
      <w:r w:rsidR="005B739A" w:rsidRPr="00266854">
        <w:rPr>
          <w:rFonts w:ascii="Arial" w:hAnsi="Arial" w:cs="Arial"/>
          <w:bCs/>
          <w:sz w:val="22"/>
          <w:szCs w:val="22"/>
        </w:rPr>
        <w:t>.</w:t>
      </w:r>
      <w:r w:rsidRPr="00BC05CB">
        <w:rPr>
          <w:rFonts w:ascii="Arial" w:hAnsi="Arial" w:cs="Arial"/>
          <w:sz w:val="22"/>
          <w:szCs w:val="22"/>
        </w:rPr>
        <w:t xml:space="preserve"> </w:t>
      </w:r>
      <w:r w:rsidRPr="00BC05CB">
        <w:rPr>
          <w:rFonts w:ascii="Arial" w:hAnsi="Arial" w:cs="Arial"/>
          <w:b/>
          <w:sz w:val="22"/>
          <w:szCs w:val="22"/>
        </w:rPr>
        <w:t>Cena oferty musi obejmować:</w:t>
      </w:r>
    </w:p>
    <w:p w14:paraId="7B82762B" w14:textId="2E9D4932" w:rsidR="00BC05CB" w:rsidRPr="00BC05CB" w:rsidRDefault="00BC05CB" w:rsidP="00BC05CB">
      <w:pPr>
        <w:spacing w:line="276" w:lineRule="auto"/>
        <w:rPr>
          <w:rFonts w:ascii="Arial" w:hAnsi="Arial" w:cs="Arial"/>
          <w:sz w:val="22"/>
          <w:szCs w:val="22"/>
        </w:rPr>
      </w:pPr>
      <w:r w:rsidRPr="00BC05CB">
        <w:rPr>
          <w:rFonts w:ascii="Arial" w:hAnsi="Arial" w:cs="Arial"/>
          <w:sz w:val="22"/>
          <w:szCs w:val="22"/>
        </w:rPr>
        <w:t>- wartość przedmiotu zamówienia</w:t>
      </w:r>
      <w:r w:rsidR="005B739A">
        <w:rPr>
          <w:rFonts w:ascii="Arial" w:hAnsi="Arial" w:cs="Arial"/>
          <w:sz w:val="22"/>
          <w:szCs w:val="22"/>
        </w:rPr>
        <w:t xml:space="preserve">, </w:t>
      </w:r>
      <w:r w:rsidR="000A6D90">
        <w:rPr>
          <w:rFonts w:ascii="Arial" w:hAnsi="Arial" w:cs="Arial"/>
          <w:sz w:val="22"/>
          <w:szCs w:val="22"/>
        </w:rPr>
        <w:t xml:space="preserve">w formularzu oferty </w:t>
      </w:r>
      <w:r w:rsidR="005B739A">
        <w:rPr>
          <w:rFonts w:ascii="Arial" w:hAnsi="Arial" w:cs="Arial"/>
          <w:sz w:val="22"/>
          <w:szCs w:val="22"/>
        </w:rPr>
        <w:t>należy wskazać cenę za 1 butelkę</w:t>
      </w:r>
      <w:r w:rsidR="00EC0105">
        <w:rPr>
          <w:rFonts w:ascii="Arial" w:hAnsi="Arial" w:cs="Arial"/>
          <w:sz w:val="22"/>
          <w:szCs w:val="22"/>
        </w:rPr>
        <w:t xml:space="preserve"> danego asortymentu</w:t>
      </w:r>
      <w:r w:rsidR="005B739A">
        <w:rPr>
          <w:rFonts w:ascii="Arial" w:hAnsi="Arial" w:cs="Arial"/>
          <w:sz w:val="22"/>
          <w:szCs w:val="22"/>
        </w:rPr>
        <w:t xml:space="preserve">, </w:t>
      </w:r>
    </w:p>
    <w:p w14:paraId="56FC51EC" w14:textId="77777777" w:rsidR="00BC05CB" w:rsidRPr="00BC05CB" w:rsidRDefault="00BC05CB" w:rsidP="00BC05CB">
      <w:pPr>
        <w:spacing w:line="276" w:lineRule="auto"/>
        <w:rPr>
          <w:rFonts w:ascii="Arial" w:hAnsi="Arial" w:cs="Arial"/>
          <w:sz w:val="22"/>
          <w:szCs w:val="22"/>
        </w:rPr>
      </w:pPr>
      <w:r w:rsidRPr="00BC05CB">
        <w:rPr>
          <w:rFonts w:ascii="Arial" w:hAnsi="Arial" w:cs="Arial"/>
          <w:sz w:val="22"/>
          <w:szCs w:val="22"/>
        </w:rPr>
        <w:t>- podatek VAT,</w:t>
      </w:r>
    </w:p>
    <w:p w14:paraId="28DF9FC8" w14:textId="50A6AF40" w:rsidR="00BC05CB" w:rsidRPr="00BC05CB" w:rsidRDefault="00BC05CB" w:rsidP="00BC05CB">
      <w:pPr>
        <w:tabs>
          <w:tab w:val="num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05CB">
        <w:rPr>
          <w:rFonts w:ascii="Arial" w:hAnsi="Arial" w:cs="Arial"/>
          <w:sz w:val="22"/>
          <w:szCs w:val="22"/>
        </w:rPr>
        <w:t xml:space="preserve">- wszelkie koszty </w:t>
      </w:r>
      <w:r w:rsidR="00EC0105">
        <w:rPr>
          <w:rFonts w:ascii="Arial" w:hAnsi="Arial" w:cs="Arial"/>
          <w:sz w:val="22"/>
          <w:szCs w:val="22"/>
        </w:rPr>
        <w:t xml:space="preserve">bezpośrednio lub pośrednio </w:t>
      </w:r>
      <w:r w:rsidRPr="00BC05CB">
        <w:rPr>
          <w:rFonts w:ascii="Arial" w:hAnsi="Arial" w:cs="Arial"/>
          <w:sz w:val="22"/>
          <w:szCs w:val="22"/>
        </w:rPr>
        <w:t>towarzyszące realizacji przedmiotu zamówienia.</w:t>
      </w:r>
    </w:p>
    <w:p w14:paraId="2601755A" w14:textId="650289D7" w:rsidR="00BC05CB" w:rsidRPr="00BC05CB" w:rsidRDefault="00BC05CB" w:rsidP="00BC05C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66854">
        <w:rPr>
          <w:rFonts w:ascii="Arial" w:hAnsi="Arial" w:cs="Arial"/>
          <w:bCs/>
          <w:sz w:val="22"/>
          <w:szCs w:val="22"/>
        </w:rPr>
        <w:t>3</w:t>
      </w:r>
      <w:r w:rsidR="005B739A" w:rsidRPr="00266854">
        <w:rPr>
          <w:rFonts w:ascii="Arial" w:hAnsi="Arial" w:cs="Arial"/>
          <w:bCs/>
          <w:sz w:val="22"/>
          <w:szCs w:val="22"/>
        </w:rPr>
        <w:t>.</w:t>
      </w:r>
      <w:r w:rsidRPr="00BC05CB">
        <w:rPr>
          <w:rFonts w:ascii="Arial" w:hAnsi="Arial" w:cs="Arial"/>
          <w:sz w:val="22"/>
          <w:szCs w:val="22"/>
        </w:rPr>
        <w:t xml:space="preserve"> Waluta ceny ofertowej - PLN</w:t>
      </w:r>
    </w:p>
    <w:p w14:paraId="20FFD24B" w14:textId="2D2D9B82" w:rsidR="00BC05CB" w:rsidRPr="00BC05CB" w:rsidRDefault="00BC05CB" w:rsidP="00BC05C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66854">
        <w:rPr>
          <w:rFonts w:ascii="Arial" w:hAnsi="Arial" w:cs="Arial"/>
          <w:bCs/>
          <w:sz w:val="22"/>
          <w:szCs w:val="22"/>
        </w:rPr>
        <w:t>4</w:t>
      </w:r>
      <w:r w:rsidR="005B739A" w:rsidRPr="00266854">
        <w:rPr>
          <w:rFonts w:ascii="Arial" w:hAnsi="Arial" w:cs="Arial"/>
          <w:bCs/>
          <w:sz w:val="22"/>
          <w:szCs w:val="22"/>
        </w:rPr>
        <w:t>.</w:t>
      </w:r>
      <w:r w:rsidRPr="00BC05CB">
        <w:rPr>
          <w:rFonts w:ascii="Arial" w:hAnsi="Arial" w:cs="Arial"/>
          <w:sz w:val="22"/>
          <w:szCs w:val="22"/>
        </w:rPr>
        <w:t xml:space="preserve"> W okresie obowiązywania umowy – cena oferty określona w FORMULARZU OFERTY nie może ulec zmianie.</w:t>
      </w:r>
    </w:p>
    <w:p w14:paraId="7082ADA5" w14:textId="77777777" w:rsidR="000D5126" w:rsidRPr="00AF20E2" w:rsidRDefault="000D5126" w:rsidP="00E42E69">
      <w:pPr>
        <w:pStyle w:val="ust"/>
        <w:spacing w:before="0"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49CFD085" w14:textId="1A96F4AD" w:rsidR="003B4B60" w:rsidRPr="00AF20E2" w:rsidRDefault="003B4B60" w:rsidP="00266854">
      <w:pPr>
        <w:pStyle w:val="Nagwek3"/>
        <w:numPr>
          <w:ilvl w:val="0"/>
          <w:numId w:val="29"/>
        </w:numPr>
        <w:spacing w:before="0" w:after="0" w:line="276" w:lineRule="auto"/>
        <w:ind w:left="284" w:hanging="568"/>
        <w:contextualSpacing/>
        <w:jc w:val="both"/>
        <w:rPr>
          <w:sz w:val="22"/>
          <w:szCs w:val="22"/>
        </w:rPr>
      </w:pPr>
      <w:bookmarkStart w:id="50" w:name="_Toc262543255"/>
      <w:bookmarkStart w:id="51" w:name="_Toc351384720"/>
      <w:bookmarkStart w:id="52" w:name="_Toc354138657"/>
      <w:bookmarkStart w:id="53" w:name="_Toc354494785"/>
      <w:bookmarkStart w:id="54" w:name="_Toc354494838"/>
      <w:bookmarkStart w:id="55" w:name="_Toc39834084"/>
      <w:bookmarkEnd w:id="50"/>
      <w:r w:rsidRPr="00AF20E2">
        <w:rPr>
          <w:sz w:val="22"/>
          <w:szCs w:val="22"/>
        </w:rPr>
        <w:t xml:space="preserve">Opis kryteriów, którymi Zamawiający będzie się kierował przy wyborze oferty </w:t>
      </w:r>
      <w:r w:rsidR="002A4588" w:rsidRPr="00AF20E2">
        <w:rPr>
          <w:sz w:val="22"/>
          <w:szCs w:val="22"/>
        </w:rPr>
        <w:t xml:space="preserve">                              </w:t>
      </w:r>
      <w:r w:rsidRPr="00AF20E2">
        <w:rPr>
          <w:sz w:val="22"/>
          <w:szCs w:val="22"/>
        </w:rPr>
        <w:t>wraz</w:t>
      </w:r>
      <w:r w:rsidR="00113EF0" w:rsidRPr="00AF20E2">
        <w:rPr>
          <w:sz w:val="22"/>
          <w:szCs w:val="22"/>
        </w:rPr>
        <w:t xml:space="preserve"> </w:t>
      </w:r>
      <w:r w:rsidRPr="00AF20E2">
        <w:rPr>
          <w:sz w:val="22"/>
          <w:szCs w:val="22"/>
        </w:rPr>
        <w:t>z podaniem znaczenia tych kryteriów oraz sposobu oceny ofert</w:t>
      </w:r>
      <w:bookmarkEnd w:id="51"/>
      <w:bookmarkEnd w:id="52"/>
      <w:bookmarkEnd w:id="53"/>
      <w:bookmarkEnd w:id="54"/>
      <w:r w:rsidR="002A4588" w:rsidRPr="00AF20E2">
        <w:rPr>
          <w:sz w:val="22"/>
          <w:szCs w:val="22"/>
        </w:rPr>
        <w:t>.</w:t>
      </w:r>
      <w:bookmarkEnd w:id="55"/>
    </w:p>
    <w:p w14:paraId="5CFD5F5F" w14:textId="5CDBDCD9" w:rsidR="005A6687" w:rsidRPr="00E674E3" w:rsidRDefault="00E674E3" w:rsidP="00AF20E2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bookmarkStart w:id="56" w:name="_Toc365548155"/>
      <w:r w:rsidRPr="00E674E3">
        <w:rPr>
          <w:rFonts w:ascii="Arial" w:hAnsi="Arial" w:cs="Arial"/>
          <w:sz w:val="22"/>
          <w:szCs w:val="22"/>
        </w:rPr>
        <w:t>Oceniane kryteria i ich ranga w ocenie</w:t>
      </w:r>
      <w:r w:rsidR="007A459E" w:rsidRPr="00AF20E2">
        <w:rPr>
          <w:rFonts w:ascii="Arial" w:hAnsi="Arial" w:cs="Arial"/>
          <w:bCs/>
          <w:sz w:val="22"/>
          <w:szCs w:val="22"/>
        </w:rPr>
        <w:t>:</w:t>
      </w: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3"/>
        <w:gridCol w:w="3118"/>
      </w:tblGrid>
      <w:tr w:rsidR="007A459E" w:rsidRPr="00AF20E2" w14:paraId="49ABF5E8" w14:textId="77777777" w:rsidTr="00E674E3">
        <w:tc>
          <w:tcPr>
            <w:tcW w:w="850" w:type="dxa"/>
          </w:tcPr>
          <w:p w14:paraId="2951DCCD" w14:textId="77777777" w:rsidR="007A459E" w:rsidRPr="00AF20E2" w:rsidRDefault="007A459E" w:rsidP="00AF20E2">
            <w:pPr>
              <w:pStyle w:val="Akapitzlist"/>
              <w:spacing w:line="276" w:lineRule="auto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F20E2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4253" w:type="dxa"/>
          </w:tcPr>
          <w:p w14:paraId="44907E29" w14:textId="77777777" w:rsidR="007A459E" w:rsidRPr="00AF20E2" w:rsidRDefault="007A459E" w:rsidP="00AF20E2">
            <w:pPr>
              <w:pStyle w:val="Akapitzlist"/>
              <w:spacing w:line="276" w:lineRule="auto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F20E2">
              <w:rPr>
                <w:rFonts w:ascii="Arial" w:hAnsi="Arial" w:cs="Arial"/>
                <w:bCs/>
                <w:sz w:val="22"/>
                <w:szCs w:val="22"/>
              </w:rPr>
              <w:t>KRYTERIUM</w:t>
            </w:r>
          </w:p>
        </w:tc>
        <w:tc>
          <w:tcPr>
            <w:tcW w:w="3118" w:type="dxa"/>
          </w:tcPr>
          <w:p w14:paraId="7644D4FD" w14:textId="7EB66FCC" w:rsidR="007A459E" w:rsidRPr="00AF20E2" w:rsidRDefault="008E5A14" w:rsidP="00AF20E2">
            <w:pPr>
              <w:pStyle w:val="Akapitzlist"/>
              <w:spacing w:line="276" w:lineRule="auto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      </w:t>
            </w:r>
            <w:r w:rsidR="007A459E" w:rsidRPr="00AF20E2">
              <w:rPr>
                <w:rFonts w:ascii="Arial" w:hAnsi="Arial" w:cs="Arial"/>
                <w:bCs/>
                <w:sz w:val="22"/>
                <w:szCs w:val="22"/>
              </w:rPr>
              <w:t xml:space="preserve">RANGA </w:t>
            </w:r>
          </w:p>
        </w:tc>
      </w:tr>
      <w:tr w:rsidR="007A459E" w:rsidRPr="00AF20E2" w14:paraId="31432DF4" w14:textId="77777777" w:rsidTr="00E674E3">
        <w:tc>
          <w:tcPr>
            <w:tcW w:w="850" w:type="dxa"/>
          </w:tcPr>
          <w:p w14:paraId="650592D5" w14:textId="77777777" w:rsidR="007A459E" w:rsidRPr="00AF20E2" w:rsidRDefault="007A459E" w:rsidP="00AF20E2">
            <w:pPr>
              <w:pStyle w:val="Akapitzlist"/>
              <w:spacing w:line="276" w:lineRule="auto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F20E2">
              <w:rPr>
                <w:rFonts w:ascii="Arial" w:hAnsi="Arial" w:cs="Arial"/>
                <w:bCs/>
                <w:sz w:val="22"/>
                <w:szCs w:val="22"/>
              </w:rPr>
              <w:lastRenderedPageBreak/>
              <w:t>1.</w:t>
            </w:r>
          </w:p>
        </w:tc>
        <w:tc>
          <w:tcPr>
            <w:tcW w:w="4253" w:type="dxa"/>
          </w:tcPr>
          <w:p w14:paraId="21DECF25" w14:textId="33CEFDEF" w:rsidR="007A459E" w:rsidRPr="00AF20E2" w:rsidRDefault="007A459E" w:rsidP="00AF20E2">
            <w:pPr>
              <w:pStyle w:val="Akapitzlist"/>
              <w:spacing w:line="276" w:lineRule="auto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F20E2">
              <w:rPr>
                <w:rFonts w:ascii="Arial" w:hAnsi="Arial" w:cs="Arial"/>
                <w:bCs/>
                <w:sz w:val="22"/>
                <w:szCs w:val="22"/>
              </w:rPr>
              <w:t>Cena oferty</w:t>
            </w:r>
          </w:p>
        </w:tc>
        <w:tc>
          <w:tcPr>
            <w:tcW w:w="3118" w:type="dxa"/>
          </w:tcPr>
          <w:p w14:paraId="7BBD8924" w14:textId="638278F4" w:rsidR="007A459E" w:rsidRPr="00AF20E2" w:rsidRDefault="008E5A14" w:rsidP="00AF20E2">
            <w:pPr>
              <w:pStyle w:val="Akapitzlist"/>
              <w:spacing w:line="276" w:lineRule="auto"/>
              <w:ind w:left="28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="007A459E" w:rsidRPr="00AF20E2">
              <w:rPr>
                <w:rFonts w:ascii="Arial" w:hAnsi="Arial" w:cs="Arial"/>
                <w:bCs/>
                <w:sz w:val="22"/>
                <w:szCs w:val="22"/>
              </w:rPr>
              <w:t>0%</w:t>
            </w:r>
          </w:p>
        </w:tc>
      </w:tr>
    </w:tbl>
    <w:p w14:paraId="14843238" w14:textId="55617414" w:rsidR="007A459E" w:rsidRPr="00AF20E2" w:rsidRDefault="007A459E" w:rsidP="00AF20E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734CE66" w14:textId="09615682" w:rsidR="00815B3B" w:rsidRPr="00AF20E2" w:rsidRDefault="00815B3B" w:rsidP="00AF20E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 xml:space="preserve">2.  - punktacja za kryterium - </w:t>
      </w:r>
      <w:r w:rsidRPr="00AF20E2">
        <w:rPr>
          <w:rFonts w:ascii="Arial" w:hAnsi="Arial" w:cs="Arial"/>
          <w:b/>
          <w:bCs/>
          <w:sz w:val="22"/>
          <w:szCs w:val="22"/>
        </w:rPr>
        <w:t>cena oferty</w:t>
      </w:r>
      <w:r w:rsidR="00932329" w:rsidRPr="00AF20E2">
        <w:rPr>
          <w:rFonts w:ascii="Arial" w:hAnsi="Arial" w:cs="Arial"/>
          <w:b/>
          <w:bCs/>
          <w:sz w:val="22"/>
          <w:szCs w:val="22"/>
        </w:rPr>
        <w:t xml:space="preserve"> (C )</w:t>
      </w:r>
      <w:r w:rsidRPr="00AF20E2">
        <w:rPr>
          <w:rFonts w:ascii="Arial" w:hAnsi="Arial" w:cs="Arial"/>
          <w:bCs/>
          <w:sz w:val="22"/>
          <w:szCs w:val="22"/>
        </w:rPr>
        <w:t>- obliczona będzie wg następującego wzoru:</w:t>
      </w:r>
    </w:p>
    <w:p w14:paraId="2B816529" w14:textId="77777777" w:rsidR="00B024DF" w:rsidRPr="00AF20E2" w:rsidRDefault="00B024DF" w:rsidP="00AF20E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126426B" w14:textId="475C7745" w:rsidR="00815B3B" w:rsidRPr="00AF20E2" w:rsidRDefault="00B024DF" w:rsidP="00AF20E2">
      <w:p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 xml:space="preserve">                 </w:t>
      </w:r>
      <w:r w:rsidR="00815B3B" w:rsidRPr="00AF20E2">
        <w:rPr>
          <w:rFonts w:ascii="Arial" w:hAnsi="Arial" w:cs="Arial"/>
          <w:bCs/>
          <w:sz w:val="22"/>
          <w:szCs w:val="22"/>
        </w:rPr>
        <w:t>najniższa z oferowanych cen ofertowych</w:t>
      </w:r>
    </w:p>
    <w:p w14:paraId="7A49FCC4" w14:textId="79CE5615" w:rsidR="00B024DF" w:rsidRPr="00AF20E2" w:rsidRDefault="000D5126" w:rsidP="006A470E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C</w:t>
      </w:r>
      <w:r w:rsidR="00815B3B" w:rsidRPr="00AF20E2">
        <w:rPr>
          <w:rFonts w:ascii="Arial" w:hAnsi="Arial" w:cs="Arial"/>
          <w:bCs/>
          <w:sz w:val="22"/>
          <w:szCs w:val="22"/>
        </w:rPr>
        <w:t xml:space="preserve"> </w:t>
      </w:r>
      <w:r w:rsidRPr="00AF20E2">
        <w:rPr>
          <w:rFonts w:ascii="Arial" w:hAnsi="Arial" w:cs="Arial"/>
          <w:bCs/>
          <w:sz w:val="22"/>
          <w:szCs w:val="22"/>
        </w:rPr>
        <w:t>=</w:t>
      </w:r>
      <w:r w:rsidR="00815B3B" w:rsidRPr="00AF20E2">
        <w:rPr>
          <w:rFonts w:ascii="Arial" w:hAnsi="Arial" w:cs="Arial"/>
          <w:bCs/>
          <w:sz w:val="22"/>
          <w:szCs w:val="22"/>
        </w:rPr>
        <w:t xml:space="preserve"> -----------------------------------------------------------------------------------------  x </w:t>
      </w:r>
      <w:r w:rsidR="00E674E3">
        <w:rPr>
          <w:rFonts w:ascii="Arial" w:hAnsi="Arial" w:cs="Arial"/>
          <w:bCs/>
          <w:sz w:val="22"/>
          <w:szCs w:val="22"/>
        </w:rPr>
        <w:t>10</w:t>
      </w:r>
      <w:r w:rsidR="00815B3B" w:rsidRPr="00AF20E2">
        <w:rPr>
          <w:rFonts w:ascii="Arial" w:hAnsi="Arial" w:cs="Arial"/>
          <w:bCs/>
          <w:sz w:val="22"/>
          <w:szCs w:val="22"/>
        </w:rPr>
        <w:t>0</w:t>
      </w:r>
    </w:p>
    <w:p w14:paraId="61608A83" w14:textId="6A2B2D0C" w:rsidR="00815B3B" w:rsidRPr="00AF20E2" w:rsidRDefault="00815B3B" w:rsidP="00AF20E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 xml:space="preserve">                        cena ofertowa oferty rozpatrywanej</w:t>
      </w:r>
    </w:p>
    <w:p w14:paraId="156C111C" w14:textId="6DD91A4A" w:rsidR="00B024DF" w:rsidRPr="00AF20E2" w:rsidRDefault="00B024DF" w:rsidP="00AF20E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CD26EC9" w14:textId="05000917" w:rsidR="00B024DF" w:rsidRPr="00AF20E2" w:rsidRDefault="00B024DF" w:rsidP="006A470E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AF20E2">
        <w:rPr>
          <w:rFonts w:ascii="Arial" w:hAnsi="Arial" w:cs="Arial"/>
          <w:b/>
          <w:sz w:val="22"/>
          <w:szCs w:val="22"/>
        </w:rPr>
        <w:t>UWAGA!</w:t>
      </w:r>
    </w:p>
    <w:p w14:paraId="6D697C40" w14:textId="229A14E7" w:rsidR="00B024DF" w:rsidRPr="00AF20E2" w:rsidRDefault="00B024DF" w:rsidP="006A470E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Zamawiający jako cenę oferty przyjmuje</w:t>
      </w:r>
      <w:r w:rsidR="000C0FFF" w:rsidRPr="00AF20E2">
        <w:rPr>
          <w:rFonts w:ascii="Arial" w:hAnsi="Arial" w:cs="Arial"/>
          <w:bCs/>
          <w:sz w:val="22"/>
          <w:szCs w:val="22"/>
        </w:rPr>
        <w:t xml:space="preserve"> całkowitą wartość netto za wykonanie przedmiotu Zamówienia.</w:t>
      </w:r>
    </w:p>
    <w:p w14:paraId="7C2D3059" w14:textId="77777777" w:rsidR="00815B3B" w:rsidRPr="00AF20E2" w:rsidRDefault="00815B3B" w:rsidP="00AF20E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0B8CFB9" w14:textId="77777777" w:rsidR="00815B3B" w:rsidRPr="00AF20E2" w:rsidRDefault="00815B3B" w:rsidP="00AF20E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D05D122" w14:textId="7707DFB5" w:rsidR="00815B3B" w:rsidRPr="00AF20E2" w:rsidRDefault="00E674E3" w:rsidP="00AF20E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815B3B" w:rsidRPr="00AF20E2">
        <w:rPr>
          <w:rFonts w:ascii="Arial" w:hAnsi="Arial" w:cs="Arial"/>
          <w:bCs/>
          <w:sz w:val="22"/>
          <w:szCs w:val="22"/>
        </w:rPr>
        <w:t xml:space="preserve">. Zasady oceny ofert i udzielenia zamówienia </w:t>
      </w:r>
    </w:p>
    <w:p w14:paraId="4334F8E4" w14:textId="77777777" w:rsidR="00815B3B" w:rsidRPr="00AF20E2" w:rsidRDefault="00815B3B" w:rsidP="006A470E">
      <w:pPr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  <w:lang w:val="x-none"/>
        </w:rPr>
      </w:pPr>
      <w:r w:rsidRPr="00AF20E2">
        <w:rPr>
          <w:rFonts w:ascii="Arial" w:hAnsi="Arial" w:cs="Arial"/>
          <w:bCs/>
          <w:sz w:val="22"/>
          <w:szCs w:val="22"/>
          <w:lang w:val="x-none"/>
        </w:rPr>
        <w:t>Zamawiający udzieli zamówienia Wykonawcy, którego oferta:</w:t>
      </w:r>
    </w:p>
    <w:p w14:paraId="623D201D" w14:textId="0D60938A" w:rsidR="00815B3B" w:rsidRPr="00AF20E2" w:rsidRDefault="00815B3B" w:rsidP="006A470E">
      <w:pPr>
        <w:numPr>
          <w:ilvl w:val="0"/>
          <w:numId w:val="1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 xml:space="preserve">odpowiada wszystkim wymaganiom określonym w Regulaminie udzielania przez PKP Szybka Kolej Miejska w Trójmieście Sp. z o.o. zamówień sektorowych podprogowych na roboty budowlane, dostawy i usługi, o których mowa w art. </w:t>
      </w:r>
      <w:r w:rsidR="006A470E">
        <w:rPr>
          <w:rFonts w:ascii="Arial" w:hAnsi="Arial" w:cs="Arial"/>
          <w:bCs/>
          <w:sz w:val="22"/>
          <w:szCs w:val="22"/>
        </w:rPr>
        <w:t>5</w:t>
      </w:r>
      <w:r w:rsidRPr="00AF20E2">
        <w:rPr>
          <w:rFonts w:ascii="Arial" w:hAnsi="Arial" w:cs="Arial"/>
          <w:bCs/>
          <w:sz w:val="22"/>
          <w:szCs w:val="22"/>
        </w:rPr>
        <w:t xml:space="preserve"> ustawy Prawo zamówień publicznych </w:t>
      </w:r>
      <w:r w:rsidR="006A470E" w:rsidRPr="006A470E">
        <w:rPr>
          <w:rFonts w:ascii="Arial" w:eastAsia="Calibri" w:hAnsi="Arial" w:cs="Arial"/>
          <w:sz w:val="22"/>
          <w:szCs w:val="22"/>
          <w:lang w:eastAsia="en-US"/>
        </w:rPr>
        <w:t>(t.j. Dz.U. z 2021 r. poz. 1129 z późn. zm.)</w:t>
      </w:r>
      <w:r w:rsidRPr="00AF20E2">
        <w:rPr>
          <w:rFonts w:ascii="Arial" w:hAnsi="Arial" w:cs="Arial"/>
          <w:bCs/>
          <w:sz w:val="22"/>
          <w:szCs w:val="22"/>
        </w:rPr>
        <w:t>;</w:t>
      </w:r>
    </w:p>
    <w:p w14:paraId="5E05D7D8" w14:textId="6C67C9FC" w:rsidR="00815B3B" w:rsidRPr="00AF20E2" w:rsidRDefault="00815B3B" w:rsidP="006A470E">
      <w:pPr>
        <w:numPr>
          <w:ilvl w:val="0"/>
          <w:numId w:val="16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odpowiada wszystkim wymaganiom określonym w Specyfikacji Warunków Zamówienia;</w:t>
      </w:r>
    </w:p>
    <w:p w14:paraId="3BC28B8A" w14:textId="1766D771" w:rsidR="00027146" w:rsidRDefault="00815B3B" w:rsidP="006A470E">
      <w:pPr>
        <w:numPr>
          <w:ilvl w:val="0"/>
          <w:numId w:val="16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została uznana za najkorzystniejszą w oparciu o podane kryteria wyboru (uzyskała największą liczbę punktów)</w:t>
      </w:r>
      <w:bookmarkStart w:id="57" w:name="_Toc509383033"/>
      <w:bookmarkStart w:id="58" w:name="_Toc509384392"/>
      <w:bookmarkStart w:id="59" w:name="_Toc351383121"/>
      <w:bookmarkStart w:id="60" w:name="_Toc351383122"/>
      <w:bookmarkEnd w:id="56"/>
      <w:bookmarkEnd w:id="57"/>
      <w:bookmarkEnd w:id="58"/>
      <w:bookmarkEnd w:id="59"/>
      <w:bookmarkEnd w:id="60"/>
      <w:r w:rsidR="00795365" w:rsidRPr="00AF20E2">
        <w:rPr>
          <w:rFonts w:ascii="Arial" w:hAnsi="Arial" w:cs="Arial"/>
          <w:bCs/>
          <w:sz w:val="22"/>
          <w:szCs w:val="22"/>
        </w:rPr>
        <w:t>.</w:t>
      </w:r>
    </w:p>
    <w:p w14:paraId="5F63CEC2" w14:textId="77777777" w:rsidR="006A470E" w:rsidRPr="00AF20E2" w:rsidRDefault="006A470E" w:rsidP="006A470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17007F2" w14:textId="3FC551CA" w:rsidR="003B4B60" w:rsidRPr="00AF20E2" w:rsidRDefault="007B47C3" w:rsidP="00466CC4">
      <w:pPr>
        <w:pStyle w:val="Nagwek3"/>
        <w:numPr>
          <w:ilvl w:val="0"/>
          <w:numId w:val="29"/>
        </w:numPr>
        <w:spacing w:before="0" w:after="0" w:line="276" w:lineRule="auto"/>
        <w:ind w:left="283" w:hanging="425"/>
        <w:contextualSpacing/>
        <w:jc w:val="both"/>
        <w:rPr>
          <w:sz w:val="22"/>
          <w:szCs w:val="22"/>
        </w:rPr>
      </w:pPr>
      <w:bookmarkStart w:id="61" w:name="_Toc354138660"/>
      <w:bookmarkStart w:id="62" w:name="_Toc354494788"/>
      <w:bookmarkStart w:id="63" w:name="_Toc354494841"/>
      <w:bookmarkStart w:id="64" w:name="_Toc39834085"/>
      <w:r w:rsidRPr="00AF20E2">
        <w:rPr>
          <w:sz w:val="22"/>
          <w:szCs w:val="22"/>
        </w:rPr>
        <w:t xml:space="preserve"> </w:t>
      </w:r>
      <w:r w:rsidR="003B4B60" w:rsidRPr="00AF20E2">
        <w:rPr>
          <w:sz w:val="22"/>
          <w:szCs w:val="22"/>
        </w:rPr>
        <w:t>Wymagania dotyczące zabezpieczenia należytego wykonania umowy</w:t>
      </w:r>
      <w:bookmarkEnd w:id="61"/>
      <w:bookmarkEnd w:id="62"/>
      <w:bookmarkEnd w:id="63"/>
      <w:r w:rsidR="002A4588" w:rsidRPr="00AF20E2">
        <w:rPr>
          <w:sz w:val="22"/>
          <w:szCs w:val="22"/>
        </w:rPr>
        <w:t>.</w:t>
      </w:r>
      <w:bookmarkEnd w:id="64"/>
    </w:p>
    <w:p w14:paraId="31EDAE73" w14:textId="6AF8EDF1" w:rsidR="00795365" w:rsidRPr="00AF20E2" w:rsidRDefault="00795365" w:rsidP="00AF20E2">
      <w:pPr>
        <w:numPr>
          <w:ilvl w:val="0"/>
          <w:numId w:val="17"/>
        </w:numPr>
        <w:tabs>
          <w:tab w:val="clear" w:pos="786"/>
          <w:tab w:val="num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color w:val="000000"/>
          <w:sz w:val="22"/>
          <w:szCs w:val="22"/>
        </w:rPr>
        <w:t xml:space="preserve">Wykonawca zobowiązany jest do wniesienia zabezpieczenia należytego wykonania umowy na kwotę stanowiącą 5% </w:t>
      </w:r>
      <w:r w:rsidRPr="00AF20E2">
        <w:rPr>
          <w:rFonts w:ascii="Arial" w:hAnsi="Arial" w:cs="Arial"/>
          <w:b/>
          <w:color w:val="000000"/>
          <w:sz w:val="22"/>
          <w:szCs w:val="22"/>
          <w:u w:val="single"/>
        </w:rPr>
        <w:t>ceny oferty brutto</w:t>
      </w:r>
      <w:r w:rsidR="008451F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– rozumianej jako iloczyn cen jednostkowych</w:t>
      </w:r>
      <w:r w:rsidR="000F7FA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brutto</w:t>
      </w:r>
      <w:r w:rsidR="008451F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wskazanych w formularzu ofertowym oraz ilości całego </w:t>
      </w:r>
      <w:proofErr w:type="spellStart"/>
      <w:r w:rsidR="008451F2">
        <w:rPr>
          <w:rFonts w:ascii="Arial" w:hAnsi="Arial" w:cs="Arial"/>
          <w:b/>
          <w:color w:val="000000"/>
          <w:sz w:val="22"/>
          <w:szCs w:val="22"/>
          <w:u w:val="single"/>
        </w:rPr>
        <w:t>wolumentu</w:t>
      </w:r>
      <w:proofErr w:type="spellEnd"/>
      <w:r w:rsidR="008451F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Zamówienia wynikającego z OPZ</w:t>
      </w:r>
      <w:r w:rsidRPr="00AF20E2">
        <w:rPr>
          <w:rFonts w:ascii="Arial" w:hAnsi="Arial" w:cs="Arial"/>
          <w:color w:val="000000"/>
          <w:sz w:val="22"/>
          <w:szCs w:val="22"/>
        </w:rPr>
        <w:t xml:space="preserve">. Zabezpieczenie winno być wniesione przed podpisaniem </w:t>
      </w:r>
      <w:r w:rsidR="006A470E">
        <w:rPr>
          <w:rFonts w:ascii="Arial" w:hAnsi="Arial" w:cs="Arial"/>
          <w:color w:val="000000"/>
          <w:sz w:val="22"/>
          <w:szCs w:val="22"/>
        </w:rPr>
        <w:t>u</w:t>
      </w:r>
      <w:r w:rsidRPr="00AF20E2">
        <w:rPr>
          <w:rFonts w:ascii="Arial" w:hAnsi="Arial" w:cs="Arial"/>
          <w:color w:val="000000"/>
          <w:sz w:val="22"/>
          <w:szCs w:val="22"/>
        </w:rPr>
        <w:t>mowy.</w:t>
      </w:r>
    </w:p>
    <w:p w14:paraId="36DBCD26" w14:textId="10896B36" w:rsidR="00795365" w:rsidRPr="00AF20E2" w:rsidRDefault="00795365" w:rsidP="00AF20E2">
      <w:pPr>
        <w:numPr>
          <w:ilvl w:val="0"/>
          <w:numId w:val="17"/>
        </w:numPr>
        <w:tabs>
          <w:tab w:val="clear" w:pos="786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Zabezpieczenie może być wnoszone według wyboru Wykonawcy w jednej lub w kilku następujących formach:</w:t>
      </w:r>
    </w:p>
    <w:p w14:paraId="2959FD61" w14:textId="63C2198D" w:rsidR="00795365" w:rsidRPr="00AF20E2" w:rsidRDefault="00795365" w:rsidP="006A470E">
      <w:pPr>
        <w:spacing w:line="276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1) pieniądzu</w:t>
      </w:r>
      <w:r w:rsidR="006A470E">
        <w:rPr>
          <w:rFonts w:ascii="Arial" w:hAnsi="Arial" w:cs="Arial"/>
          <w:sz w:val="22"/>
          <w:szCs w:val="22"/>
        </w:rPr>
        <w:t>,</w:t>
      </w:r>
    </w:p>
    <w:p w14:paraId="7C5A2C28" w14:textId="41161EB0" w:rsidR="00795365" w:rsidRPr="00AF20E2" w:rsidRDefault="00795365" w:rsidP="006A470E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2) poręczeniach bankowych lub poręczeniach spółdzielczej kasy oszczędnościowo-kredytowej, z tym że zobowiązanie kasy jest zawsze zobowiązaniem pieniężnym</w:t>
      </w:r>
      <w:r w:rsidR="006A470E">
        <w:rPr>
          <w:rFonts w:ascii="Arial" w:hAnsi="Arial" w:cs="Arial"/>
          <w:sz w:val="22"/>
          <w:szCs w:val="22"/>
        </w:rPr>
        <w:t>,</w:t>
      </w:r>
    </w:p>
    <w:p w14:paraId="2A5CE408" w14:textId="42C2D035" w:rsidR="00795365" w:rsidRPr="00AF20E2" w:rsidRDefault="00795365" w:rsidP="006A470E">
      <w:pPr>
        <w:spacing w:line="276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3) gwarancjach bankowych</w:t>
      </w:r>
      <w:r w:rsidR="006A470E">
        <w:rPr>
          <w:rFonts w:ascii="Arial" w:hAnsi="Arial" w:cs="Arial"/>
          <w:sz w:val="22"/>
          <w:szCs w:val="22"/>
        </w:rPr>
        <w:t>,</w:t>
      </w:r>
    </w:p>
    <w:p w14:paraId="48A4D727" w14:textId="6B654E2A" w:rsidR="00795365" w:rsidRPr="00AF20E2" w:rsidRDefault="00795365" w:rsidP="006A470E">
      <w:pPr>
        <w:spacing w:line="276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4) gwarancjach ubezpieczeniowych</w:t>
      </w:r>
      <w:r w:rsidR="006A470E">
        <w:rPr>
          <w:rFonts w:ascii="Arial" w:hAnsi="Arial" w:cs="Arial"/>
          <w:sz w:val="22"/>
          <w:szCs w:val="22"/>
        </w:rPr>
        <w:t>,</w:t>
      </w:r>
    </w:p>
    <w:p w14:paraId="0AA0AB50" w14:textId="3CCEF415" w:rsidR="00712D01" w:rsidRPr="00AF20E2" w:rsidRDefault="00795365" w:rsidP="006A470E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5) poręczeniach udzielanych przez podmioty, o których mowa w art. 6b ust. 5 pkt 2 ustawy z dnia 9 listopada 2000 r. o utworzeniu Polskiej Agencji Rozwoju Przedsiębiorczości</w:t>
      </w:r>
      <w:r w:rsidR="00712D01" w:rsidRPr="00AF20E2">
        <w:rPr>
          <w:rFonts w:ascii="Arial" w:hAnsi="Arial" w:cs="Arial"/>
          <w:sz w:val="22"/>
          <w:szCs w:val="22"/>
        </w:rPr>
        <w:t>.</w:t>
      </w:r>
    </w:p>
    <w:p w14:paraId="5C2E8799" w14:textId="2BF4FAA3" w:rsidR="00200379" w:rsidRPr="00AF20E2" w:rsidRDefault="00795365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3. Zabezpieczenie wnoszone w pieniądzu wykonawca wpłaca przelewem na rachunek bankowy Zamawiającego</w:t>
      </w:r>
      <w:r w:rsidR="00FE3B93" w:rsidRPr="00AF20E2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>nr BGK 88 1130 1121 0080 0116 9520 0008</w:t>
      </w:r>
      <w:r w:rsidR="00FE3B93" w:rsidRPr="00AF20E2">
        <w:rPr>
          <w:rFonts w:ascii="Arial" w:hAnsi="Arial" w:cs="Arial"/>
          <w:sz w:val="22"/>
          <w:szCs w:val="22"/>
        </w:rPr>
        <w:t xml:space="preserve"> – dla </w:t>
      </w:r>
      <w:r w:rsidR="006A470E">
        <w:rPr>
          <w:rFonts w:ascii="Arial" w:hAnsi="Arial" w:cs="Arial"/>
          <w:sz w:val="22"/>
          <w:szCs w:val="22"/>
        </w:rPr>
        <w:t>u</w:t>
      </w:r>
      <w:r w:rsidR="00FE3B93" w:rsidRPr="00AF20E2">
        <w:rPr>
          <w:rFonts w:ascii="Arial" w:hAnsi="Arial" w:cs="Arial"/>
          <w:sz w:val="22"/>
          <w:szCs w:val="22"/>
        </w:rPr>
        <w:t xml:space="preserve">mowy zawieranej z PKP Szybka Kolej Miejska w </w:t>
      </w:r>
      <w:proofErr w:type="spellStart"/>
      <w:r w:rsidR="00FE3B93" w:rsidRPr="00AF20E2">
        <w:rPr>
          <w:rFonts w:ascii="Arial" w:hAnsi="Arial" w:cs="Arial"/>
          <w:sz w:val="22"/>
          <w:szCs w:val="22"/>
        </w:rPr>
        <w:t>Trojmieście</w:t>
      </w:r>
      <w:proofErr w:type="spellEnd"/>
      <w:r w:rsidR="00FE3B93" w:rsidRPr="00AF20E2">
        <w:rPr>
          <w:rFonts w:ascii="Arial" w:hAnsi="Arial" w:cs="Arial"/>
          <w:sz w:val="22"/>
          <w:szCs w:val="22"/>
        </w:rPr>
        <w:t xml:space="preserve"> Sp. z o.o.,</w:t>
      </w:r>
      <w:r w:rsidR="00200379" w:rsidRPr="00AF20E2">
        <w:rPr>
          <w:rFonts w:ascii="Arial" w:hAnsi="Arial" w:cs="Arial"/>
          <w:sz w:val="22"/>
          <w:szCs w:val="22"/>
        </w:rPr>
        <w:t xml:space="preserve"> nr</w:t>
      </w:r>
      <w:r w:rsidR="00FE3B93" w:rsidRPr="00AF20E2">
        <w:rPr>
          <w:rFonts w:ascii="Arial" w:hAnsi="Arial" w:cs="Arial"/>
          <w:sz w:val="22"/>
          <w:szCs w:val="22"/>
        </w:rPr>
        <w:t xml:space="preserve"> </w:t>
      </w:r>
      <w:r w:rsidR="008A7EB1" w:rsidRPr="00AF20E2">
        <w:rPr>
          <w:rFonts w:ascii="Arial" w:eastAsia="Calibri" w:hAnsi="Arial" w:cs="Arial"/>
          <w:bCs/>
          <w:sz w:val="22"/>
          <w:szCs w:val="22"/>
          <w:lang w:eastAsia="en-US"/>
        </w:rPr>
        <w:t xml:space="preserve">15 1020 1026 0000 1102 0348 6016 (PKO BP) – dla </w:t>
      </w:r>
      <w:r w:rsidR="006A470E">
        <w:rPr>
          <w:rFonts w:ascii="Arial" w:eastAsia="Calibri" w:hAnsi="Arial" w:cs="Arial"/>
          <w:bCs/>
          <w:sz w:val="22"/>
          <w:szCs w:val="22"/>
          <w:lang w:eastAsia="en-US"/>
        </w:rPr>
        <w:t>u</w:t>
      </w:r>
      <w:r w:rsidR="008A7EB1" w:rsidRPr="00AF20E2">
        <w:rPr>
          <w:rFonts w:ascii="Arial" w:eastAsia="Calibri" w:hAnsi="Arial" w:cs="Arial"/>
          <w:bCs/>
          <w:sz w:val="22"/>
          <w:szCs w:val="22"/>
          <w:lang w:eastAsia="en-US"/>
        </w:rPr>
        <w:t>mowy zawieranej z PKP S.A</w:t>
      </w:r>
      <w:r w:rsidR="00FE3B93" w:rsidRPr="00AF20E2">
        <w:rPr>
          <w:rFonts w:ascii="Arial" w:eastAsia="Calibri" w:hAnsi="Arial" w:cs="Arial"/>
          <w:bCs/>
          <w:sz w:val="22"/>
          <w:szCs w:val="22"/>
          <w:lang w:eastAsia="en-US"/>
        </w:rPr>
        <w:t>.,</w:t>
      </w:r>
      <w:r w:rsidR="00200379" w:rsidRPr="00AF20E2">
        <w:rPr>
          <w:rFonts w:ascii="Arial" w:eastAsia="Calibri" w:hAnsi="Arial" w:cs="Arial"/>
          <w:bCs/>
          <w:sz w:val="22"/>
          <w:szCs w:val="22"/>
          <w:lang w:eastAsia="en-US"/>
        </w:rPr>
        <w:t xml:space="preserve"> nr</w:t>
      </w:r>
      <w:r w:rsidR="00FE3B93" w:rsidRPr="00AF20E2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CD2A7B" w:rsidRPr="00AF20E2">
        <w:rPr>
          <w:rFonts w:ascii="Arial" w:eastAsia="Calibri" w:hAnsi="Arial" w:cs="Arial"/>
          <w:bCs/>
          <w:sz w:val="22"/>
          <w:szCs w:val="22"/>
          <w:lang w:eastAsia="en-US"/>
        </w:rPr>
        <w:t>24 1140 1010 0000 5525 4600 1001 (mBank S.A.)</w:t>
      </w:r>
      <w:r w:rsidR="00200379" w:rsidRPr="00AF20E2">
        <w:rPr>
          <w:rFonts w:ascii="Arial" w:eastAsia="Calibri" w:hAnsi="Arial" w:cs="Arial"/>
          <w:bCs/>
          <w:sz w:val="22"/>
          <w:szCs w:val="22"/>
          <w:lang w:eastAsia="en-US"/>
        </w:rPr>
        <w:t xml:space="preserve"> – dla </w:t>
      </w:r>
      <w:r w:rsidR="00D53D70">
        <w:rPr>
          <w:rFonts w:ascii="Arial" w:eastAsia="Calibri" w:hAnsi="Arial" w:cs="Arial"/>
          <w:bCs/>
          <w:sz w:val="22"/>
          <w:szCs w:val="22"/>
          <w:lang w:eastAsia="en-US"/>
        </w:rPr>
        <w:t>u</w:t>
      </w:r>
      <w:r w:rsidR="00200379" w:rsidRPr="00AF20E2">
        <w:rPr>
          <w:rFonts w:ascii="Arial" w:eastAsia="Calibri" w:hAnsi="Arial" w:cs="Arial"/>
          <w:bCs/>
          <w:sz w:val="22"/>
          <w:szCs w:val="22"/>
          <w:lang w:eastAsia="en-US"/>
        </w:rPr>
        <w:t xml:space="preserve">mowy zawieranej z PKP </w:t>
      </w:r>
      <w:r w:rsidR="00AE37AD">
        <w:rPr>
          <w:rFonts w:ascii="Arial" w:eastAsia="Calibri" w:hAnsi="Arial" w:cs="Arial"/>
          <w:bCs/>
          <w:sz w:val="22"/>
          <w:szCs w:val="22"/>
          <w:lang w:eastAsia="en-US"/>
        </w:rPr>
        <w:t>TELKOL</w:t>
      </w:r>
      <w:r w:rsidR="00200379" w:rsidRPr="00AF20E2">
        <w:rPr>
          <w:rFonts w:ascii="Arial" w:eastAsia="Calibri" w:hAnsi="Arial" w:cs="Arial"/>
          <w:bCs/>
          <w:sz w:val="22"/>
          <w:szCs w:val="22"/>
          <w:lang w:eastAsia="en-US"/>
        </w:rPr>
        <w:t xml:space="preserve"> Sp. z o.o.</w:t>
      </w:r>
    </w:p>
    <w:p w14:paraId="25F57343" w14:textId="3AF42AF0" w:rsidR="00795365" w:rsidRPr="00AF20E2" w:rsidRDefault="00795365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lastRenderedPageBreak/>
        <w:t>4.</w:t>
      </w:r>
      <w:r w:rsidRPr="00AF20E2">
        <w:rPr>
          <w:rFonts w:ascii="Arial" w:hAnsi="Arial" w:cs="Arial"/>
          <w:sz w:val="22"/>
          <w:szCs w:val="22"/>
        </w:rPr>
        <w:tab/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AF20E2">
        <w:rPr>
          <w:rFonts w:ascii="Arial" w:hAnsi="Arial" w:cs="Arial"/>
          <w:sz w:val="22"/>
          <w:szCs w:val="22"/>
        </w:rPr>
        <w:softHyphen/>
        <w:t>niędzy na rachunek bankowy Wykonawcy.</w:t>
      </w:r>
    </w:p>
    <w:p w14:paraId="442013DA" w14:textId="1A8E845F" w:rsidR="00795365" w:rsidRPr="00AF20E2" w:rsidRDefault="00795365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5.</w:t>
      </w:r>
      <w:r w:rsidRPr="00AF20E2">
        <w:rPr>
          <w:rFonts w:ascii="Arial" w:hAnsi="Arial" w:cs="Arial"/>
          <w:sz w:val="22"/>
          <w:szCs w:val="22"/>
        </w:rPr>
        <w:tab/>
        <w:t>Zamawiający zwraca 70</w:t>
      </w:r>
      <w:r w:rsidR="004E5BDB" w:rsidRPr="00AF20E2">
        <w:rPr>
          <w:rFonts w:ascii="Arial" w:hAnsi="Arial" w:cs="Arial"/>
          <w:sz w:val="22"/>
          <w:szCs w:val="22"/>
        </w:rPr>
        <w:t>%</w:t>
      </w:r>
      <w:r w:rsidR="004E5BDB">
        <w:rPr>
          <w:rFonts w:ascii="Arial" w:hAnsi="Arial" w:cs="Arial"/>
          <w:sz w:val="22"/>
          <w:szCs w:val="22"/>
        </w:rPr>
        <w:t xml:space="preserve"> (słownie: siedemdziesiąt procent)</w:t>
      </w:r>
      <w:r w:rsidRPr="00AF20E2">
        <w:rPr>
          <w:rFonts w:ascii="Arial" w:hAnsi="Arial" w:cs="Arial"/>
          <w:sz w:val="22"/>
          <w:szCs w:val="22"/>
        </w:rPr>
        <w:t xml:space="preserve"> wysokości zabezpieczenia nie wcześniej niż w terminie 30</w:t>
      </w:r>
      <w:r w:rsidR="004E5BDB">
        <w:rPr>
          <w:rFonts w:ascii="Arial" w:hAnsi="Arial" w:cs="Arial"/>
          <w:sz w:val="22"/>
          <w:szCs w:val="22"/>
        </w:rPr>
        <w:t xml:space="preserve"> (słownie: trzydziestu)</w:t>
      </w:r>
      <w:r w:rsidRPr="00AF20E2">
        <w:rPr>
          <w:rFonts w:ascii="Arial" w:hAnsi="Arial" w:cs="Arial"/>
          <w:sz w:val="22"/>
          <w:szCs w:val="22"/>
        </w:rPr>
        <w:t xml:space="preserve"> dni od dnia wykonania zamówienia i uznania przez Zamawiającego za należycie wykonane.</w:t>
      </w:r>
    </w:p>
    <w:p w14:paraId="03EEDAE9" w14:textId="645E7F39" w:rsidR="00795365" w:rsidRPr="00AF20E2" w:rsidRDefault="00795365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6.</w:t>
      </w:r>
      <w:r w:rsidRPr="00AF20E2">
        <w:rPr>
          <w:rFonts w:ascii="Arial" w:hAnsi="Arial" w:cs="Arial"/>
          <w:sz w:val="22"/>
          <w:szCs w:val="22"/>
        </w:rPr>
        <w:tab/>
        <w:t>Pozostała część zabezpieczenia zostanie zwrócona nie wcześniej niż w 15</w:t>
      </w:r>
      <w:r w:rsidR="004E5BDB">
        <w:rPr>
          <w:rFonts w:ascii="Arial" w:hAnsi="Arial" w:cs="Arial"/>
          <w:sz w:val="22"/>
          <w:szCs w:val="22"/>
        </w:rPr>
        <w:t xml:space="preserve"> (słownie: piętnastym)</w:t>
      </w:r>
      <w:r w:rsidRPr="00AF20E2">
        <w:rPr>
          <w:rFonts w:ascii="Arial" w:hAnsi="Arial" w:cs="Arial"/>
          <w:sz w:val="22"/>
          <w:szCs w:val="22"/>
        </w:rPr>
        <w:t xml:space="preserve"> dniu po upływie okresu rękojmi za wady lub gwarancji jakości.</w:t>
      </w:r>
    </w:p>
    <w:p w14:paraId="279D311C" w14:textId="766B2136" w:rsidR="00795365" w:rsidRPr="00AF20E2" w:rsidRDefault="00795365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7.</w:t>
      </w:r>
      <w:r w:rsidRPr="00AF20E2">
        <w:rPr>
          <w:rFonts w:ascii="Arial" w:hAnsi="Arial" w:cs="Arial"/>
          <w:sz w:val="22"/>
          <w:szCs w:val="22"/>
        </w:rPr>
        <w:tab/>
        <w:t xml:space="preserve">W trakcie realizacji </w:t>
      </w:r>
      <w:r w:rsidR="004E5BDB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>mowy Wykonawca może dokonać zmiany formy zabezpieczenia na jedną lub kilka form, o których mowa w pkt 2.</w:t>
      </w:r>
    </w:p>
    <w:p w14:paraId="4E528525" w14:textId="0B0891F8" w:rsidR="00795365" w:rsidRPr="00AF20E2" w:rsidRDefault="00795365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8.</w:t>
      </w:r>
      <w:r w:rsidRPr="00AF20E2">
        <w:rPr>
          <w:rFonts w:ascii="Arial" w:hAnsi="Arial" w:cs="Arial"/>
          <w:sz w:val="22"/>
          <w:szCs w:val="22"/>
        </w:rPr>
        <w:tab/>
        <w:t>Zmiana formy zabezpieczenia jest dokonywana z zachowaniem ciągłości zabezpieczenia i bez zmniejszenia jego wysokości.</w:t>
      </w:r>
    </w:p>
    <w:p w14:paraId="1B3BE2C3" w14:textId="0CA70AF7" w:rsidR="00795365" w:rsidRDefault="00795365" w:rsidP="00AF20E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9.</w:t>
      </w:r>
      <w:r w:rsidRPr="00AF20E2">
        <w:rPr>
          <w:rFonts w:ascii="Arial" w:hAnsi="Arial" w:cs="Arial"/>
          <w:sz w:val="22"/>
          <w:szCs w:val="22"/>
        </w:rPr>
        <w:tab/>
        <w:t xml:space="preserve">Zabezpieczenie należytego wykonania </w:t>
      </w:r>
      <w:r w:rsidR="004E5BDB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 xml:space="preserve">mowy w formach określonych w pkt 2 ppkt 2-5 należy złożyć w </w:t>
      </w:r>
      <w:r w:rsidR="000D5126" w:rsidRPr="00AF20E2">
        <w:rPr>
          <w:rFonts w:ascii="Arial" w:hAnsi="Arial" w:cs="Arial"/>
          <w:sz w:val="22"/>
          <w:szCs w:val="22"/>
        </w:rPr>
        <w:t>miejscu wskazanym przez</w:t>
      </w:r>
      <w:r w:rsidRPr="00AF20E2">
        <w:rPr>
          <w:rFonts w:ascii="Arial" w:hAnsi="Arial" w:cs="Arial"/>
          <w:sz w:val="22"/>
          <w:szCs w:val="22"/>
        </w:rPr>
        <w:t xml:space="preserve"> Zamawiającego</w:t>
      </w:r>
      <w:r w:rsidR="004E5BDB">
        <w:rPr>
          <w:rFonts w:ascii="Arial" w:hAnsi="Arial" w:cs="Arial"/>
          <w:sz w:val="22"/>
          <w:szCs w:val="22"/>
        </w:rPr>
        <w:t>,</w:t>
      </w:r>
      <w:r w:rsidRPr="00AF20E2">
        <w:rPr>
          <w:rFonts w:ascii="Arial" w:hAnsi="Arial" w:cs="Arial"/>
          <w:sz w:val="22"/>
          <w:szCs w:val="22"/>
        </w:rPr>
        <w:t xml:space="preserve"> </w:t>
      </w:r>
      <w:r w:rsidR="000D5126" w:rsidRPr="00AF20E2">
        <w:rPr>
          <w:rFonts w:ascii="Arial" w:hAnsi="Arial" w:cs="Arial"/>
          <w:sz w:val="22"/>
          <w:szCs w:val="22"/>
        </w:rPr>
        <w:t xml:space="preserve">z którym zostanie zawarta </w:t>
      </w:r>
      <w:r w:rsidR="004E5BDB">
        <w:rPr>
          <w:rFonts w:ascii="Arial" w:hAnsi="Arial" w:cs="Arial"/>
          <w:sz w:val="22"/>
          <w:szCs w:val="22"/>
        </w:rPr>
        <w:t>u</w:t>
      </w:r>
      <w:r w:rsidR="000D5126" w:rsidRPr="00AF20E2">
        <w:rPr>
          <w:rFonts w:ascii="Arial" w:hAnsi="Arial" w:cs="Arial"/>
          <w:sz w:val="22"/>
          <w:szCs w:val="22"/>
        </w:rPr>
        <w:t>mowa</w:t>
      </w:r>
      <w:r w:rsidRPr="00AF20E2">
        <w:rPr>
          <w:rFonts w:ascii="Arial" w:hAnsi="Arial" w:cs="Arial"/>
          <w:sz w:val="22"/>
          <w:szCs w:val="22"/>
        </w:rPr>
        <w:t>. Treść gwarancji bankowej, gwarancji ubezpieczeniowej lub poręczenia musi uprzednio zostać zaakceptowana przez Zamawiającego.</w:t>
      </w:r>
    </w:p>
    <w:p w14:paraId="7F5C6976" w14:textId="77777777" w:rsidR="004E5BDB" w:rsidRPr="00AF20E2" w:rsidRDefault="004E5BDB" w:rsidP="00AF20E2">
      <w:p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0D8C892" w14:textId="0FDF9BE3" w:rsidR="003B4B60" w:rsidRPr="00AF20E2" w:rsidRDefault="00B5117F" w:rsidP="00466CC4">
      <w:pPr>
        <w:pStyle w:val="Nagwek3"/>
        <w:numPr>
          <w:ilvl w:val="0"/>
          <w:numId w:val="29"/>
        </w:numPr>
        <w:spacing w:before="0" w:after="0" w:line="276" w:lineRule="auto"/>
        <w:ind w:left="284" w:hanging="568"/>
        <w:contextualSpacing/>
        <w:jc w:val="both"/>
        <w:rPr>
          <w:sz w:val="22"/>
          <w:szCs w:val="22"/>
        </w:rPr>
      </w:pPr>
      <w:bookmarkStart w:id="65" w:name="_Toc39834086"/>
      <w:r w:rsidRPr="00AF20E2">
        <w:rPr>
          <w:sz w:val="22"/>
          <w:szCs w:val="22"/>
        </w:rPr>
        <w:t>Ś</w:t>
      </w:r>
      <w:bookmarkEnd w:id="65"/>
      <w:r w:rsidR="008D1B46" w:rsidRPr="00AF20E2">
        <w:rPr>
          <w:sz w:val="22"/>
          <w:szCs w:val="22"/>
        </w:rPr>
        <w:t>rodki ochrony prawnej Wykonawcy</w:t>
      </w:r>
      <w:r w:rsidR="007B47C3" w:rsidRPr="00AF20E2">
        <w:rPr>
          <w:sz w:val="22"/>
          <w:szCs w:val="22"/>
        </w:rPr>
        <w:t>.</w:t>
      </w:r>
    </w:p>
    <w:p w14:paraId="3B232177" w14:textId="09505041" w:rsidR="002A4E94" w:rsidRPr="00AF20E2" w:rsidRDefault="00B5117F" w:rsidP="00AF20E2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66" w:name="_Toc351384726"/>
      <w:bookmarkStart w:id="67" w:name="_Toc354138664"/>
      <w:bookmarkStart w:id="68" w:name="_Toc354494792"/>
      <w:bookmarkStart w:id="69" w:name="_Toc354494845"/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Wobec treści ogłoszenia o zamówieniu, czynności podjętych przez </w:t>
      </w:r>
      <w:r w:rsidRPr="00AF20E2">
        <w:rPr>
          <w:rFonts w:ascii="Arial" w:hAnsi="Arial" w:cs="Arial"/>
          <w:bCs/>
          <w:sz w:val="22"/>
          <w:szCs w:val="22"/>
        </w:rPr>
        <w:t>Zamawiającego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 w toku postępowania oraz w przypadku zaniechania przez </w:t>
      </w:r>
      <w:r w:rsidRPr="00AF20E2">
        <w:rPr>
          <w:rFonts w:ascii="Arial" w:hAnsi="Arial" w:cs="Arial"/>
          <w:bCs/>
          <w:sz w:val="22"/>
          <w:szCs w:val="22"/>
        </w:rPr>
        <w:t>Z</w:t>
      </w:r>
      <w:r w:rsidRPr="00AF20E2">
        <w:rPr>
          <w:rFonts w:ascii="Arial" w:hAnsi="Arial" w:cs="Arial"/>
          <w:bCs/>
          <w:sz w:val="22"/>
          <w:szCs w:val="22"/>
          <w:lang w:val="x-none"/>
        </w:rPr>
        <w:t>a</w:t>
      </w:r>
      <w:r w:rsidRPr="00AF20E2">
        <w:rPr>
          <w:rFonts w:ascii="Arial" w:hAnsi="Arial" w:cs="Arial"/>
          <w:bCs/>
          <w:sz w:val="22"/>
          <w:szCs w:val="22"/>
        </w:rPr>
        <w:t>mawiającego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 czynności, do której jest obowiązany na podstawie </w:t>
      </w:r>
      <w:r w:rsidRPr="00AF20E2">
        <w:rPr>
          <w:rFonts w:ascii="Arial" w:hAnsi="Arial" w:cs="Arial"/>
          <w:bCs/>
          <w:sz w:val="22"/>
          <w:szCs w:val="22"/>
        </w:rPr>
        <w:t>R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egulaminu wskazanego w pkt 6, można wnieść protest do </w:t>
      </w:r>
      <w:r w:rsidRPr="00AF20E2">
        <w:rPr>
          <w:rFonts w:ascii="Arial" w:hAnsi="Arial" w:cs="Arial"/>
          <w:bCs/>
          <w:sz w:val="22"/>
          <w:szCs w:val="22"/>
        </w:rPr>
        <w:t>Z</w:t>
      </w:r>
      <w:r w:rsidRPr="00AF20E2">
        <w:rPr>
          <w:rFonts w:ascii="Arial" w:hAnsi="Arial" w:cs="Arial"/>
          <w:bCs/>
          <w:sz w:val="22"/>
          <w:szCs w:val="22"/>
          <w:lang w:val="x-none"/>
        </w:rPr>
        <w:t>amawiającego</w:t>
      </w:r>
      <w:r w:rsidRPr="00AF20E2">
        <w:rPr>
          <w:rFonts w:ascii="Arial" w:hAnsi="Arial" w:cs="Arial"/>
          <w:bCs/>
          <w:sz w:val="22"/>
          <w:szCs w:val="22"/>
        </w:rPr>
        <w:t>.</w:t>
      </w:r>
    </w:p>
    <w:p w14:paraId="6923856F" w14:textId="471B5FAC" w:rsidR="00B5117F" w:rsidRPr="00AF20E2" w:rsidRDefault="00B5117F" w:rsidP="00AF20E2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  <w:lang w:val="x-none"/>
        </w:rPr>
        <w:t>Protest wnosi się w terminie 3</w:t>
      </w:r>
      <w:r w:rsidR="00936F8B">
        <w:rPr>
          <w:rFonts w:ascii="Arial" w:hAnsi="Arial" w:cs="Arial"/>
          <w:bCs/>
          <w:sz w:val="22"/>
          <w:szCs w:val="22"/>
        </w:rPr>
        <w:t xml:space="preserve"> (słownie: trzech)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 dni od dnia, w którym powzięto lub można było powziąć wiadomość o okolicznościach stanowiących podstawę jego wniesienia. Protest uważa się za wniesiony z chwilą, gdy dotarł on do </w:t>
      </w:r>
      <w:r w:rsidRPr="00AF20E2">
        <w:rPr>
          <w:rFonts w:ascii="Arial" w:hAnsi="Arial" w:cs="Arial"/>
          <w:bCs/>
          <w:sz w:val="22"/>
          <w:szCs w:val="22"/>
        </w:rPr>
        <w:t>Z</w:t>
      </w:r>
      <w:r w:rsidRPr="00AF20E2">
        <w:rPr>
          <w:rFonts w:ascii="Arial" w:hAnsi="Arial" w:cs="Arial"/>
          <w:bCs/>
          <w:sz w:val="22"/>
          <w:szCs w:val="22"/>
          <w:lang w:val="x-none"/>
        </w:rPr>
        <w:t>amawiającego w taki sposób, że mógł zapoznać się z jego treścią</w:t>
      </w:r>
      <w:r w:rsidRPr="00AF20E2">
        <w:rPr>
          <w:rFonts w:ascii="Arial" w:hAnsi="Arial" w:cs="Arial"/>
          <w:bCs/>
          <w:sz w:val="22"/>
          <w:szCs w:val="22"/>
        </w:rPr>
        <w:t>.</w:t>
      </w:r>
    </w:p>
    <w:p w14:paraId="5994DF7A" w14:textId="59C660CA" w:rsidR="00B5117F" w:rsidRPr="00AF20E2" w:rsidRDefault="00B5117F" w:rsidP="00AF20E2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Protest dotyczący treści ogłoszenia, postanowień </w:t>
      </w:r>
      <w:r w:rsidR="00200379" w:rsidRPr="00AF20E2">
        <w:rPr>
          <w:rFonts w:ascii="Arial" w:hAnsi="Arial" w:cs="Arial"/>
          <w:bCs/>
          <w:sz w:val="22"/>
          <w:szCs w:val="22"/>
        </w:rPr>
        <w:t>S</w:t>
      </w:r>
      <w:r w:rsidRPr="00AF20E2">
        <w:rPr>
          <w:rFonts w:ascii="Arial" w:hAnsi="Arial" w:cs="Arial"/>
          <w:bCs/>
          <w:sz w:val="22"/>
          <w:szCs w:val="22"/>
          <w:lang w:val="x-none"/>
        </w:rPr>
        <w:t>pecyfikacji</w:t>
      </w:r>
      <w:r w:rsidR="00936F8B">
        <w:rPr>
          <w:rFonts w:ascii="Arial" w:hAnsi="Arial" w:cs="Arial"/>
          <w:bCs/>
          <w:sz w:val="22"/>
          <w:szCs w:val="22"/>
        </w:rPr>
        <w:t xml:space="preserve"> </w:t>
      </w:r>
      <w:r w:rsidR="00200379" w:rsidRPr="00AF20E2">
        <w:rPr>
          <w:rFonts w:ascii="Arial" w:hAnsi="Arial" w:cs="Arial"/>
          <w:bCs/>
          <w:sz w:val="22"/>
          <w:szCs w:val="22"/>
        </w:rPr>
        <w:t>W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arunków </w:t>
      </w:r>
      <w:r w:rsidR="00200379" w:rsidRPr="00AF20E2">
        <w:rPr>
          <w:rFonts w:ascii="Arial" w:hAnsi="Arial" w:cs="Arial"/>
          <w:bCs/>
          <w:sz w:val="22"/>
          <w:szCs w:val="22"/>
        </w:rPr>
        <w:t>Z</w:t>
      </w:r>
      <w:r w:rsidRPr="00AF20E2">
        <w:rPr>
          <w:rFonts w:ascii="Arial" w:hAnsi="Arial" w:cs="Arial"/>
          <w:bCs/>
          <w:sz w:val="22"/>
          <w:szCs w:val="22"/>
          <w:lang w:val="x-none"/>
        </w:rPr>
        <w:t>amówienia, wnosi się w terminie 7</w:t>
      </w:r>
      <w:r w:rsidR="00936F8B">
        <w:rPr>
          <w:rFonts w:ascii="Arial" w:hAnsi="Arial" w:cs="Arial"/>
          <w:bCs/>
          <w:sz w:val="22"/>
          <w:szCs w:val="22"/>
        </w:rPr>
        <w:t>( słownie: siedmiu)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 dni od dnia publikacji ogłoszenia i zamieszczenia </w:t>
      </w:r>
      <w:r w:rsidR="00200379" w:rsidRPr="00AF20E2">
        <w:rPr>
          <w:rFonts w:ascii="Arial" w:hAnsi="Arial" w:cs="Arial"/>
          <w:bCs/>
          <w:sz w:val="22"/>
          <w:szCs w:val="22"/>
        </w:rPr>
        <w:t>S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pecyfikacji </w:t>
      </w:r>
      <w:r w:rsidR="00200379" w:rsidRPr="00AF20E2">
        <w:rPr>
          <w:rFonts w:ascii="Arial" w:hAnsi="Arial" w:cs="Arial"/>
          <w:bCs/>
          <w:sz w:val="22"/>
          <w:szCs w:val="22"/>
        </w:rPr>
        <w:t>W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arunków </w:t>
      </w:r>
      <w:r w:rsidRPr="00AF20E2">
        <w:rPr>
          <w:rFonts w:ascii="Arial" w:hAnsi="Arial" w:cs="Arial"/>
          <w:bCs/>
          <w:sz w:val="22"/>
          <w:szCs w:val="22"/>
        </w:rPr>
        <w:t>Z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amówienia przez </w:t>
      </w:r>
      <w:r w:rsidRPr="00AF20E2">
        <w:rPr>
          <w:rFonts w:ascii="Arial" w:hAnsi="Arial" w:cs="Arial"/>
          <w:bCs/>
          <w:sz w:val="22"/>
          <w:szCs w:val="22"/>
        </w:rPr>
        <w:t>Z</w:t>
      </w:r>
      <w:r w:rsidRPr="00AF20E2">
        <w:rPr>
          <w:rFonts w:ascii="Arial" w:hAnsi="Arial" w:cs="Arial"/>
          <w:bCs/>
          <w:sz w:val="22"/>
          <w:szCs w:val="22"/>
          <w:lang w:val="x-none"/>
        </w:rPr>
        <w:t>amawiającego</w:t>
      </w:r>
      <w:r w:rsidRPr="00AF20E2">
        <w:rPr>
          <w:rFonts w:ascii="Arial" w:hAnsi="Arial" w:cs="Arial"/>
          <w:bCs/>
          <w:sz w:val="22"/>
          <w:szCs w:val="22"/>
        </w:rPr>
        <w:t>.</w:t>
      </w:r>
    </w:p>
    <w:p w14:paraId="209170BD" w14:textId="2A7C043E" w:rsidR="00B5117F" w:rsidRPr="00AF20E2" w:rsidRDefault="00B5117F" w:rsidP="00AF20E2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W przypadku wniesienia protestu dotyczącego treści ogłoszenia lub postanowień </w:t>
      </w:r>
      <w:r w:rsidR="00200379" w:rsidRPr="00AF20E2">
        <w:rPr>
          <w:rFonts w:ascii="Arial" w:hAnsi="Arial" w:cs="Arial"/>
          <w:bCs/>
          <w:sz w:val="22"/>
          <w:szCs w:val="22"/>
        </w:rPr>
        <w:t>S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pecyfikacji </w:t>
      </w:r>
      <w:r w:rsidR="00200379" w:rsidRPr="00AF20E2">
        <w:rPr>
          <w:rFonts w:ascii="Arial" w:hAnsi="Arial" w:cs="Arial"/>
          <w:bCs/>
          <w:sz w:val="22"/>
          <w:szCs w:val="22"/>
        </w:rPr>
        <w:t>W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arunków </w:t>
      </w:r>
      <w:r w:rsidR="00200379" w:rsidRPr="00AF20E2">
        <w:rPr>
          <w:rFonts w:ascii="Arial" w:hAnsi="Arial" w:cs="Arial"/>
          <w:bCs/>
          <w:sz w:val="22"/>
          <w:szCs w:val="22"/>
        </w:rPr>
        <w:t>Z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amówienia </w:t>
      </w:r>
      <w:r w:rsidRPr="00AF20E2">
        <w:rPr>
          <w:rFonts w:ascii="Arial" w:hAnsi="Arial" w:cs="Arial"/>
          <w:bCs/>
          <w:sz w:val="22"/>
          <w:szCs w:val="22"/>
        </w:rPr>
        <w:t>Z</w:t>
      </w:r>
      <w:r w:rsidRPr="00AF20E2">
        <w:rPr>
          <w:rFonts w:ascii="Arial" w:hAnsi="Arial" w:cs="Arial"/>
          <w:bCs/>
          <w:sz w:val="22"/>
          <w:szCs w:val="22"/>
          <w:lang w:val="x-none"/>
        </w:rPr>
        <w:t>amawiający może przedłużyć termin składania ofert</w:t>
      </w:r>
      <w:r w:rsidRPr="00AF20E2">
        <w:rPr>
          <w:rFonts w:ascii="Arial" w:hAnsi="Arial" w:cs="Arial"/>
          <w:bCs/>
          <w:sz w:val="22"/>
          <w:szCs w:val="22"/>
        </w:rPr>
        <w:t>.</w:t>
      </w:r>
    </w:p>
    <w:p w14:paraId="35269F21" w14:textId="2191BC4E" w:rsidR="00B5117F" w:rsidRPr="00AF20E2" w:rsidRDefault="00B5117F" w:rsidP="00AF20E2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Wniesienie protestu jest dopuszczalne tylko przed zawarciem </w:t>
      </w:r>
      <w:r w:rsidR="00936F8B">
        <w:rPr>
          <w:rFonts w:ascii="Arial" w:hAnsi="Arial" w:cs="Arial"/>
          <w:bCs/>
          <w:sz w:val="22"/>
          <w:szCs w:val="22"/>
        </w:rPr>
        <w:t>u</w:t>
      </w:r>
      <w:r w:rsidRPr="00AF20E2">
        <w:rPr>
          <w:rFonts w:ascii="Arial" w:hAnsi="Arial" w:cs="Arial"/>
          <w:bCs/>
          <w:sz w:val="22"/>
          <w:szCs w:val="22"/>
          <w:lang w:val="x-none"/>
        </w:rPr>
        <w:t>mowy</w:t>
      </w:r>
      <w:r w:rsidRPr="00AF20E2">
        <w:rPr>
          <w:rFonts w:ascii="Arial" w:hAnsi="Arial" w:cs="Arial"/>
          <w:bCs/>
          <w:sz w:val="22"/>
          <w:szCs w:val="22"/>
        </w:rPr>
        <w:t>.</w:t>
      </w:r>
    </w:p>
    <w:p w14:paraId="012FBCEF" w14:textId="4AF7F8F5" w:rsidR="00B5117F" w:rsidRPr="00AF20E2" w:rsidRDefault="00B5117F" w:rsidP="00AF20E2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  <w:lang w:val="x-none"/>
        </w:rPr>
        <w:t>Zamawiający odrzuca protest wniesiony po terminie, wniesiony przez podmiot nieuprawniony lub protest niedopuszczalny na podstawie § 63 ust.6</w:t>
      </w:r>
      <w:r w:rsidRPr="00AF20E2">
        <w:rPr>
          <w:rFonts w:ascii="Arial" w:hAnsi="Arial" w:cs="Arial"/>
          <w:sz w:val="22"/>
          <w:szCs w:val="22"/>
          <w:lang w:val="x-none"/>
        </w:rPr>
        <w:t xml:space="preserve"> 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Regulaminu udzielania przez PKP Szybka Kolej Miejska w Trójmieście Sp. z o.o. zamówień sektorowych podprogowych na roboty budowlane, dostawy i usługi, o których mowa w </w:t>
      </w:r>
      <w:r w:rsidRPr="00AF20E2">
        <w:rPr>
          <w:rFonts w:ascii="Arial" w:hAnsi="Arial" w:cs="Arial"/>
          <w:bCs/>
          <w:sz w:val="22"/>
          <w:szCs w:val="22"/>
        </w:rPr>
        <w:t>a</w:t>
      </w:r>
      <w:proofErr w:type="spellStart"/>
      <w:r w:rsidRPr="00AF20E2">
        <w:rPr>
          <w:rFonts w:ascii="Arial" w:hAnsi="Arial" w:cs="Arial"/>
          <w:bCs/>
          <w:sz w:val="22"/>
          <w:szCs w:val="22"/>
          <w:lang w:val="x-none"/>
        </w:rPr>
        <w:t>rt</w:t>
      </w:r>
      <w:proofErr w:type="spellEnd"/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. </w:t>
      </w:r>
      <w:r w:rsidR="00936F8B">
        <w:rPr>
          <w:rFonts w:ascii="Arial" w:hAnsi="Arial" w:cs="Arial"/>
          <w:bCs/>
          <w:sz w:val="22"/>
          <w:szCs w:val="22"/>
        </w:rPr>
        <w:t>5</w:t>
      </w: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 ustawy </w:t>
      </w:r>
      <w:r w:rsidRPr="00AF20E2">
        <w:rPr>
          <w:rFonts w:ascii="Arial" w:hAnsi="Arial" w:cs="Arial"/>
          <w:bCs/>
          <w:sz w:val="22"/>
          <w:szCs w:val="22"/>
        </w:rPr>
        <w:t>P</w:t>
      </w:r>
      <w:r w:rsidRPr="00AF20E2">
        <w:rPr>
          <w:rFonts w:ascii="Arial" w:hAnsi="Arial" w:cs="Arial"/>
          <w:bCs/>
          <w:sz w:val="22"/>
          <w:szCs w:val="22"/>
          <w:lang w:val="x-none"/>
        </w:rPr>
        <w:t>rawo zamówień publicznych</w:t>
      </w:r>
      <w:r w:rsidRPr="00AF20E2">
        <w:rPr>
          <w:rFonts w:ascii="Arial" w:hAnsi="Arial" w:cs="Arial"/>
          <w:bCs/>
          <w:sz w:val="22"/>
          <w:szCs w:val="22"/>
        </w:rPr>
        <w:t>.</w:t>
      </w:r>
    </w:p>
    <w:p w14:paraId="77292335" w14:textId="700DF4DC" w:rsidR="00B5117F" w:rsidRPr="00AF20E2" w:rsidRDefault="00B5117F" w:rsidP="00AF20E2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  <w:lang w:val="x-none"/>
        </w:rPr>
        <w:t xml:space="preserve">Protest powinien wskazywać oprotestowaną czynność lub zaniechanie </w:t>
      </w:r>
      <w:r w:rsidRPr="00AF20E2">
        <w:rPr>
          <w:rFonts w:ascii="Arial" w:hAnsi="Arial" w:cs="Arial"/>
          <w:bCs/>
          <w:sz w:val="22"/>
          <w:szCs w:val="22"/>
        </w:rPr>
        <w:t>Z</w:t>
      </w:r>
      <w:r w:rsidRPr="00AF20E2">
        <w:rPr>
          <w:rFonts w:ascii="Arial" w:hAnsi="Arial" w:cs="Arial"/>
          <w:bCs/>
          <w:sz w:val="22"/>
          <w:szCs w:val="22"/>
          <w:lang w:val="x-none"/>
        </w:rPr>
        <w:t>amawiającego, a także zawierać żądanie, zwięzłe przytoczenie zarzutów oraz okoliczności faktycznych i prawnych uzasadniających wniesienie protest</w:t>
      </w:r>
      <w:bookmarkStart w:id="70" w:name="_Toc351981851"/>
      <w:bookmarkStart w:id="71" w:name="_Toc354138642"/>
      <w:bookmarkEnd w:id="25"/>
      <w:bookmarkEnd w:id="26"/>
      <w:bookmarkEnd w:id="66"/>
      <w:bookmarkEnd w:id="67"/>
      <w:bookmarkEnd w:id="68"/>
      <w:bookmarkEnd w:id="69"/>
      <w:r w:rsidR="00B56B3D" w:rsidRPr="00AF20E2">
        <w:rPr>
          <w:rFonts w:ascii="Arial" w:hAnsi="Arial" w:cs="Arial"/>
          <w:bCs/>
          <w:sz w:val="22"/>
          <w:szCs w:val="22"/>
        </w:rPr>
        <w:t>u.</w:t>
      </w:r>
    </w:p>
    <w:p w14:paraId="62778592" w14:textId="77777777" w:rsidR="00B56B3D" w:rsidRPr="00AF20E2" w:rsidRDefault="00B56B3D" w:rsidP="00AF20E2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174F1810" w14:textId="27DFF3E7" w:rsidR="00B5117F" w:rsidRPr="00AF20E2" w:rsidRDefault="00B5117F" w:rsidP="00266854">
      <w:pPr>
        <w:spacing w:line="276" w:lineRule="auto"/>
        <w:ind w:hanging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AF20E2">
        <w:rPr>
          <w:rFonts w:ascii="Arial" w:hAnsi="Arial" w:cs="Arial"/>
          <w:b/>
          <w:bCs/>
          <w:iCs/>
          <w:sz w:val="22"/>
          <w:szCs w:val="22"/>
          <w:lang w:val="x-none"/>
        </w:rPr>
        <w:t>X</w:t>
      </w:r>
      <w:r w:rsidR="00F772C2" w:rsidRPr="00AF20E2">
        <w:rPr>
          <w:rFonts w:ascii="Arial" w:hAnsi="Arial" w:cs="Arial"/>
          <w:b/>
          <w:bCs/>
          <w:iCs/>
          <w:sz w:val="22"/>
          <w:szCs w:val="22"/>
        </w:rPr>
        <w:t>V</w:t>
      </w:r>
      <w:r w:rsidR="00D84A9A">
        <w:rPr>
          <w:rFonts w:ascii="Arial" w:hAnsi="Arial" w:cs="Arial"/>
          <w:b/>
          <w:bCs/>
          <w:iCs/>
          <w:sz w:val="22"/>
          <w:szCs w:val="22"/>
        </w:rPr>
        <w:t>I</w:t>
      </w:r>
      <w:r w:rsidR="00F772C2" w:rsidRPr="00AF20E2">
        <w:rPr>
          <w:rFonts w:ascii="Arial" w:hAnsi="Arial" w:cs="Arial"/>
          <w:b/>
          <w:bCs/>
          <w:iCs/>
          <w:sz w:val="22"/>
          <w:szCs w:val="22"/>
        </w:rPr>
        <w:t>I</w:t>
      </w:r>
      <w:r w:rsidRPr="00AF20E2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. </w:t>
      </w:r>
      <w:r w:rsidRPr="00AF20E2">
        <w:rPr>
          <w:rFonts w:ascii="Arial" w:hAnsi="Arial" w:cs="Arial"/>
          <w:b/>
          <w:bCs/>
          <w:iCs/>
          <w:sz w:val="22"/>
          <w:szCs w:val="22"/>
        </w:rPr>
        <w:t>O</w:t>
      </w:r>
      <w:r w:rsidR="008D1B46" w:rsidRPr="00AF20E2">
        <w:rPr>
          <w:rFonts w:ascii="Arial" w:hAnsi="Arial" w:cs="Arial"/>
          <w:b/>
          <w:bCs/>
          <w:iCs/>
          <w:sz w:val="22"/>
          <w:szCs w:val="22"/>
        </w:rPr>
        <w:t>chrona danych osobowych.</w:t>
      </w:r>
    </w:p>
    <w:p w14:paraId="505AD243" w14:textId="72B7098D" w:rsidR="00B5117F" w:rsidRPr="00AF20E2" w:rsidRDefault="00B5117F" w:rsidP="00AF20E2">
      <w:pPr>
        <w:spacing w:line="276" w:lineRule="auto"/>
        <w:ind w:left="284" w:hanging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AF20E2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 w:rsidR="00080E8C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 w:rsidRPr="00AF20E2">
        <w:rPr>
          <w:rFonts w:ascii="Arial" w:hAnsi="Arial" w:cs="Arial"/>
          <w:bCs/>
          <w:iCs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</w:t>
      </w:r>
      <w:r w:rsidRPr="00AF20E2">
        <w:rPr>
          <w:rFonts w:ascii="Arial" w:hAnsi="Arial" w:cs="Arial"/>
          <w:bCs/>
          <w:iCs/>
          <w:sz w:val="22"/>
          <w:szCs w:val="22"/>
        </w:rPr>
        <w:lastRenderedPageBreak/>
        <w:t>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14:paraId="474133E0" w14:textId="2159B10E" w:rsidR="00B5117F" w:rsidRPr="00AF20E2" w:rsidRDefault="0022268C" w:rsidP="0022268C">
      <w:pPr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I. </w:t>
      </w:r>
      <w:r w:rsidR="00B5117F" w:rsidRPr="00AF20E2">
        <w:rPr>
          <w:rFonts w:ascii="Arial" w:hAnsi="Arial" w:cs="Arial"/>
          <w:sz w:val="22"/>
          <w:szCs w:val="22"/>
        </w:rPr>
        <w:t xml:space="preserve">Administratorem danych osobowych osób fizycznych jest PKP Szybka Kolej Miejska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br/>
        <w:t xml:space="preserve">   </w:t>
      </w:r>
      <w:r w:rsidR="00B5117F" w:rsidRPr="00AF20E2">
        <w:rPr>
          <w:rFonts w:ascii="Arial" w:hAnsi="Arial" w:cs="Arial"/>
          <w:sz w:val="22"/>
          <w:szCs w:val="22"/>
        </w:rPr>
        <w:t xml:space="preserve">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="00B5117F" w:rsidRPr="00AF20E2">
          <w:rPr>
            <w:rFonts w:ascii="Arial" w:hAnsi="Arial" w:cs="Arial"/>
            <w:sz w:val="22"/>
            <w:szCs w:val="22"/>
          </w:rPr>
          <w:t>350 A</w:t>
        </w:r>
      </w:smartTag>
      <w:r w:rsidR="00B5117F" w:rsidRPr="00AF20E2">
        <w:rPr>
          <w:rFonts w:ascii="Arial" w:hAnsi="Arial" w:cs="Arial"/>
          <w:sz w:val="22"/>
          <w:szCs w:val="22"/>
        </w:rPr>
        <w:t>, 81-002 Gdynia</w:t>
      </w:r>
      <w:r w:rsidR="00936F8B">
        <w:rPr>
          <w:rFonts w:ascii="Arial" w:hAnsi="Arial" w:cs="Arial"/>
          <w:sz w:val="22"/>
          <w:szCs w:val="22"/>
        </w:rPr>
        <w:t>.</w:t>
      </w:r>
    </w:p>
    <w:p w14:paraId="2B6FE28E" w14:textId="4E182422" w:rsidR="00B5117F" w:rsidRPr="00AF20E2" w:rsidRDefault="00B5117F" w:rsidP="00AF20E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12" w:history="1">
        <w:r w:rsidRPr="00F62CCB">
          <w:rPr>
            <w:rStyle w:val="Hipercze"/>
            <w:noProof w:val="0"/>
            <w:sz w:val="22"/>
            <w:szCs w:val="22"/>
          </w:rPr>
          <w:t>daneosobowe@skm.pkp.pl</w:t>
        </w:r>
      </w:hyperlink>
      <w:r w:rsidRPr="00F62CCB">
        <w:rPr>
          <w:rFonts w:ascii="Arial" w:hAnsi="Arial" w:cs="Arial"/>
          <w:sz w:val="22"/>
          <w:szCs w:val="22"/>
        </w:rPr>
        <w:t>, tel. 58 721 29 69</w:t>
      </w:r>
      <w:r w:rsidR="00936F8B" w:rsidRPr="00F62CCB">
        <w:rPr>
          <w:rFonts w:ascii="Arial" w:hAnsi="Arial" w:cs="Arial"/>
          <w:sz w:val="22"/>
          <w:szCs w:val="22"/>
        </w:rPr>
        <w:t>.</w:t>
      </w:r>
    </w:p>
    <w:p w14:paraId="7E5334AE" w14:textId="1809C304" w:rsidR="00B5117F" w:rsidRPr="00AF20E2" w:rsidRDefault="00B5117F" w:rsidP="00AF20E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Dane osobowe osób fizycznych przetwarzane będą na podstawie art. 6 ust. 1 pkt c w/w Rozporządzenia w związku z postępowaniem o udzielenie zamówienia publicznego </w:t>
      </w:r>
      <w:r w:rsidR="00936F8B" w:rsidRPr="00936F8B">
        <w:rPr>
          <w:rFonts w:ascii="Arial" w:hAnsi="Arial" w:cs="Arial"/>
          <w:b/>
          <w:iCs/>
          <w:sz w:val="22"/>
          <w:szCs w:val="22"/>
        </w:rPr>
        <w:t>na zakup i sukcesywne dostawy naturalnej wody pitnej (źródlanej lub mineralnej – nisko lub średnio zmineralizowanej), w butelkach bezzwrotnych, plastikowych, o pojemności 0,5 l., 1,5 l. – gazowanej i niegazowanej)</w:t>
      </w:r>
      <w:r w:rsidR="00936F8B">
        <w:rPr>
          <w:rFonts w:ascii="Arial" w:hAnsi="Arial" w:cs="Arial"/>
          <w:b/>
          <w:iCs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 xml:space="preserve">prowadzonym w trybie przetargu nieograniczonego na podstawie </w:t>
      </w:r>
      <w:bookmarkStart w:id="72" w:name="_Hlk516565514"/>
      <w:r w:rsidRPr="00AF20E2">
        <w:rPr>
          <w:rFonts w:ascii="Arial" w:hAnsi="Arial" w:cs="Arial"/>
          <w:sz w:val="22"/>
          <w:szCs w:val="22"/>
        </w:rPr>
        <w:t xml:space="preserve">§6 ust. 1 </w:t>
      </w:r>
      <w:bookmarkEnd w:id="72"/>
      <w:r w:rsidRPr="00AF20E2">
        <w:rPr>
          <w:rFonts w:ascii="Arial" w:hAnsi="Arial" w:cs="Arial"/>
          <w:sz w:val="22"/>
          <w:szCs w:val="22"/>
        </w:rPr>
        <w:t xml:space="preserve">w związku z §25 Regulaminu udzielania przez PKP Szybka Kolej Miejska w Trójmieście Sp. z o.o. zamówień podprogowych sektorowych na roboty budowlane, dostawy i usługi, o których mowa w art. </w:t>
      </w:r>
      <w:r w:rsidR="00936F8B">
        <w:rPr>
          <w:rFonts w:ascii="Arial" w:hAnsi="Arial" w:cs="Arial"/>
          <w:sz w:val="22"/>
          <w:szCs w:val="22"/>
        </w:rPr>
        <w:t>5</w:t>
      </w:r>
      <w:r w:rsidRPr="00AF20E2">
        <w:rPr>
          <w:rFonts w:ascii="Arial" w:hAnsi="Arial" w:cs="Arial"/>
          <w:sz w:val="22"/>
          <w:szCs w:val="22"/>
        </w:rPr>
        <w:t xml:space="preserve"> ustawy Prawo zamówień publicznych </w:t>
      </w:r>
      <w:bookmarkStart w:id="73" w:name="_Hlk516569386"/>
      <w:r w:rsidR="009B270D" w:rsidRPr="009B270D">
        <w:rPr>
          <w:rFonts w:ascii="Arial" w:hAnsi="Arial" w:cs="Arial"/>
          <w:sz w:val="22"/>
          <w:szCs w:val="22"/>
        </w:rPr>
        <w:t>(t.j. Dz.U. z 2021 r. poz. 1129 z późn. zm.)</w:t>
      </w:r>
      <w:r w:rsidR="009B270D">
        <w:rPr>
          <w:rFonts w:ascii="Arial" w:hAnsi="Arial" w:cs="Arial"/>
          <w:sz w:val="22"/>
          <w:szCs w:val="22"/>
        </w:rPr>
        <w:t>.</w:t>
      </w:r>
      <w:r w:rsidR="009B270D" w:rsidRPr="009B270D" w:rsidDel="009B270D">
        <w:rPr>
          <w:rFonts w:ascii="Arial" w:hAnsi="Arial" w:cs="Arial"/>
          <w:sz w:val="22"/>
          <w:szCs w:val="22"/>
        </w:rPr>
        <w:t xml:space="preserve"> </w:t>
      </w:r>
      <w:bookmarkEnd w:id="73"/>
    </w:p>
    <w:p w14:paraId="5918E1E8" w14:textId="77777777" w:rsidR="00B5117F" w:rsidRPr="00AF20E2" w:rsidRDefault="00B5117F" w:rsidP="00AF20E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Odbiorcami danych osobowych osób fizycznych będą osoby lub podmioty, którym udostępniona zostanie dokumentacja postępowania w oparciu o §25 oraz §50 ust. 3 ww. Regulaminu.</w:t>
      </w:r>
    </w:p>
    <w:p w14:paraId="2A9F744C" w14:textId="0AF09FDD" w:rsidR="00B5117F" w:rsidRPr="00AF20E2" w:rsidRDefault="00B5117F" w:rsidP="00AF20E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Dane osobowe osób fizycznych będą przechowywane, zgodnie z §51 ust. 1 i 2 Regulaminu wskazanego w ust. 3 przez okres 4 lat od dnia zakończenia postępowania o udzielenie zamówienia , a w przypadku zamówień finansowanych z funduszy unijnych - przez okres wskazany w </w:t>
      </w:r>
      <w:r w:rsidR="00936F8B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>mowie o dofinansowanie lub dokumentach właściwych dla danego programu operacyjnego, jak również nie będą przekazywane do państwa trzeciego lub organizacji międzynarodowej w rozumieniu RODO.</w:t>
      </w:r>
    </w:p>
    <w:p w14:paraId="423D5A7B" w14:textId="77777777" w:rsidR="00B5117F" w:rsidRPr="00AF20E2" w:rsidRDefault="00B5117F" w:rsidP="00AF20E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Obowiązek podania danych osobowych osób fizycznych jest wymogiem umownym niezbędnym do wzięcia udziału w postępowaniu o udzielenie zamówienia publicznego.</w:t>
      </w:r>
    </w:p>
    <w:p w14:paraId="46C4F67A" w14:textId="77777777" w:rsidR="00B5117F" w:rsidRPr="00AF20E2" w:rsidRDefault="00B5117F" w:rsidP="00AF20E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Dane osobowe osób fizycznych nie będą przetwarzane w sposób zautomatyzowany, w tym nie będą podlegały profilowaniu w rozumieniu RODO.</w:t>
      </w:r>
    </w:p>
    <w:p w14:paraId="0D307F57" w14:textId="77777777" w:rsidR="00B5117F" w:rsidRPr="00AF20E2" w:rsidRDefault="00B5117F" w:rsidP="00AF20E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Osoby fizyczne posiadają następujące prawa:</w:t>
      </w:r>
    </w:p>
    <w:p w14:paraId="1891D7FE" w14:textId="77777777" w:rsidR="00B5117F" w:rsidRPr="00AF20E2" w:rsidRDefault="00B5117F" w:rsidP="00AF20E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na podstawie art. 15 RODO prawo do dostępu do danych osobowych,</w:t>
      </w:r>
    </w:p>
    <w:p w14:paraId="2E17E545" w14:textId="77777777" w:rsidR="00B5117F" w:rsidRPr="00AF20E2" w:rsidRDefault="00B5117F" w:rsidP="00AF20E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na podstawie art. 16 RODO prawo do sprostowania danych osobowych,</w:t>
      </w:r>
    </w:p>
    <w:p w14:paraId="65C3522B" w14:textId="77777777" w:rsidR="00B5117F" w:rsidRPr="00AF20E2" w:rsidRDefault="00B5117F" w:rsidP="00AF20E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na podstawie art. 18 RODO prawo żądania od Administratora  ograniczenia przetwarzania danych osobowych z zastrzeżeniem przypadków, o których mowa w art. 18 ust. 2 RODO,</w:t>
      </w:r>
    </w:p>
    <w:p w14:paraId="11342E1D" w14:textId="77777777" w:rsidR="00B5117F" w:rsidRPr="00AF20E2" w:rsidRDefault="00B5117F" w:rsidP="00AF20E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do wniesienia skargi do Prezesa Urzędu Ochrony Danych Osobowych, w przypadku uznania, że przetwarzanie danych osobowych narusza przepisy RODO.</w:t>
      </w:r>
    </w:p>
    <w:p w14:paraId="19D9D6FE" w14:textId="77777777" w:rsidR="00B5117F" w:rsidRPr="00AF20E2" w:rsidRDefault="00B5117F" w:rsidP="00AF20E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lastRenderedPageBreak/>
        <w:t>Osobom fizycznym nie przysługuje:</w:t>
      </w:r>
    </w:p>
    <w:p w14:paraId="55199A8D" w14:textId="77777777" w:rsidR="00B5117F" w:rsidRPr="00AF20E2" w:rsidRDefault="00B5117F" w:rsidP="00AF20E2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w związku z art. 17 ust. 3 lit. b, d lub e RODO prawo do usunięcia danych osobowych,</w:t>
      </w:r>
    </w:p>
    <w:p w14:paraId="524AE99D" w14:textId="77777777" w:rsidR="00B5117F" w:rsidRPr="00AF20E2" w:rsidRDefault="00B5117F" w:rsidP="00AF20E2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prawo do przenoszenia danych osobowych, o którym mowa w art. 20 RODO,</w:t>
      </w:r>
    </w:p>
    <w:p w14:paraId="1EF11670" w14:textId="77777777" w:rsidR="00B5117F" w:rsidRPr="00AF20E2" w:rsidRDefault="00B5117F" w:rsidP="00AF20E2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14:paraId="21F67778" w14:textId="6E9BF4DE" w:rsidR="00B5117F" w:rsidRPr="00AF20E2" w:rsidRDefault="00B5117F" w:rsidP="00855484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Zamawiający wskazuje, że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</w:t>
      </w:r>
      <w:r w:rsidR="00DC4847" w:rsidRPr="00AF20E2">
        <w:rPr>
          <w:rFonts w:ascii="Arial" w:hAnsi="Arial" w:cs="Arial"/>
          <w:sz w:val="22"/>
          <w:szCs w:val="22"/>
        </w:rPr>
        <w:t>6</w:t>
      </w:r>
      <w:r w:rsidRPr="00AF20E2">
        <w:rPr>
          <w:rFonts w:ascii="Arial" w:hAnsi="Arial" w:cs="Arial"/>
          <w:sz w:val="22"/>
          <w:szCs w:val="22"/>
        </w:rPr>
        <w:t xml:space="preserve"> do SWZ.</w:t>
      </w:r>
    </w:p>
    <w:p w14:paraId="0751F397" w14:textId="700DEE2B" w:rsidR="00B5117F" w:rsidRPr="00AF20E2" w:rsidRDefault="00B5117F" w:rsidP="00E715D0">
      <w:pPr>
        <w:numPr>
          <w:ilvl w:val="0"/>
          <w:numId w:val="18"/>
        </w:numPr>
        <w:spacing w:line="276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Wykonawca zobowiązany jest poinformować osoby fizyczne o treści niniejszego Rozdziału SWZ</w:t>
      </w:r>
      <w:r w:rsidR="00DC4847" w:rsidRPr="00AF20E2">
        <w:rPr>
          <w:rFonts w:ascii="Arial" w:hAnsi="Arial" w:cs="Arial"/>
          <w:sz w:val="22"/>
          <w:szCs w:val="22"/>
        </w:rPr>
        <w:t>.</w:t>
      </w:r>
    </w:p>
    <w:p w14:paraId="37777DC8" w14:textId="5CD9AEB7" w:rsidR="00FF668A" w:rsidRPr="009112B3" w:rsidRDefault="0022268C" w:rsidP="009112B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2B3">
        <w:rPr>
          <w:rFonts w:ascii="Arial" w:hAnsi="Arial" w:cs="Arial"/>
          <w:sz w:val="22"/>
          <w:szCs w:val="22"/>
        </w:rPr>
        <w:t xml:space="preserve">II. </w:t>
      </w:r>
      <w:r w:rsidR="00FF668A" w:rsidRPr="009112B3">
        <w:rPr>
          <w:rFonts w:ascii="Arial" w:hAnsi="Arial" w:cs="Arial"/>
          <w:sz w:val="22"/>
          <w:szCs w:val="22"/>
        </w:rPr>
        <w:t>Zamawiający</w:t>
      </w:r>
      <w:r w:rsidR="00767ADD" w:rsidRPr="009112B3">
        <w:rPr>
          <w:rFonts w:ascii="Arial" w:hAnsi="Arial" w:cs="Arial"/>
          <w:sz w:val="22"/>
          <w:szCs w:val="22"/>
        </w:rPr>
        <w:t xml:space="preserve"> -</w:t>
      </w:r>
      <w:r w:rsidR="00FF668A" w:rsidRPr="009112B3">
        <w:rPr>
          <w:rFonts w:ascii="Arial" w:hAnsi="Arial" w:cs="Arial"/>
          <w:sz w:val="22"/>
          <w:szCs w:val="22"/>
        </w:rPr>
        <w:t xml:space="preserve"> PKP TELKOL sp. z o.o.</w:t>
      </w:r>
    </w:p>
    <w:p w14:paraId="7C338D5D" w14:textId="07D29295" w:rsidR="00B5117F" w:rsidRPr="009112B3" w:rsidRDefault="00FF668A" w:rsidP="009112B3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112B3">
        <w:rPr>
          <w:rFonts w:ascii="Arial" w:hAnsi="Arial" w:cs="Arial"/>
          <w:sz w:val="22"/>
          <w:szCs w:val="22"/>
        </w:rPr>
        <w:t>1.</w:t>
      </w:r>
      <w:r w:rsidR="00767ADD" w:rsidRPr="009112B3">
        <w:rPr>
          <w:rFonts w:ascii="Arial" w:hAnsi="Arial" w:cs="Arial"/>
          <w:sz w:val="22"/>
          <w:szCs w:val="22"/>
        </w:rPr>
        <w:t xml:space="preserve"> </w:t>
      </w:r>
      <w:r w:rsidR="0022268C" w:rsidRPr="009112B3">
        <w:rPr>
          <w:rFonts w:ascii="Arial" w:hAnsi="Arial" w:cs="Arial"/>
          <w:sz w:val="22"/>
          <w:szCs w:val="22"/>
        </w:rPr>
        <w:t>Administratore</w:t>
      </w:r>
      <w:r w:rsidR="00AD277E" w:rsidRPr="009112B3">
        <w:rPr>
          <w:rFonts w:ascii="Arial" w:hAnsi="Arial" w:cs="Arial"/>
          <w:sz w:val="22"/>
          <w:szCs w:val="22"/>
        </w:rPr>
        <w:t>m</w:t>
      </w:r>
      <w:r w:rsidR="0022268C" w:rsidRPr="009112B3">
        <w:rPr>
          <w:rFonts w:ascii="Arial" w:hAnsi="Arial" w:cs="Arial"/>
          <w:sz w:val="22"/>
          <w:szCs w:val="22"/>
        </w:rPr>
        <w:t xml:space="preserve"> danych </w:t>
      </w:r>
      <w:r w:rsidR="00AD277E" w:rsidRPr="009112B3">
        <w:rPr>
          <w:rFonts w:ascii="Arial" w:hAnsi="Arial" w:cs="Arial"/>
          <w:sz w:val="22"/>
          <w:szCs w:val="22"/>
        </w:rPr>
        <w:t xml:space="preserve">jest PKP TELKOL </w:t>
      </w:r>
      <w:proofErr w:type="spellStart"/>
      <w:r w:rsidR="00AD277E" w:rsidRPr="009112B3">
        <w:rPr>
          <w:rFonts w:ascii="Arial" w:hAnsi="Arial" w:cs="Arial"/>
          <w:sz w:val="22"/>
          <w:szCs w:val="22"/>
        </w:rPr>
        <w:t>sp.z</w:t>
      </w:r>
      <w:proofErr w:type="spellEnd"/>
      <w:r w:rsidR="00AD277E" w:rsidRPr="009112B3">
        <w:rPr>
          <w:rFonts w:ascii="Arial" w:hAnsi="Arial" w:cs="Arial"/>
          <w:sz w:val="22"/>
          <w:szCs w:val="22"/>
        </w:rPr>
        <w:t xml:space="preserve"> o.o.</w:t>
      </w:r>
      <w:r w:rsidRPr="009112B3">
        <w:rPr>
          <w:rFonts w:ascii="Arial" w:hAnsi="Arial" w:cs="Arial"/>
          <w:sz w:val="22"/>
          <w:szCs w:val="22"/>
        </w:rPr>
        <w:t xml:space="preserve"> </w:t>
      </w:r>
      <w:r w:rsidR="00767ADD" w:rsidRPr="009112B3">
        <w:rPr>
          <w:rFonts w:ascii="Arial" w:hAnsi="Arial" w:cs="Arial"/>
          <w:sz w:val="22"/>
          <w:szCs w:val="22"/>
        </w:rPr>
        <w:t>(dalej PKP TELKOL)</w:t>
      </w:r>
      <w:r w:rsidR="00AD277E" w:rsidRPr="009112B3">
        <w:rPr>
          <w:rFonts w:ascii="Arial" w:hAnsi="Arial" w:cs="Arial"/>
          <w:sz w:val="22"/>
          <w:szCs w:val="22"/>
        </w:rPr>
        <w:t xml:space="preserve">z siedzibą przy ul. </w:t>
      </w:r>
      <w:proofErr w:type="spellStart"/>
      <w:r w:rsidR="00AD277E" w:rsidRPr="009112B3">
        <w:rPr>
          <w:rFonts w:ascii="Arial" w:hAnsi="Arial" w:cs="Arial"/>
          <w:sz w:val="22"/>
          <w:szCs w:val="22"/>
        </w:rPr>
        <w:t>Szczęśliwickiej</w:t>
      </w:r>
      <w:proofErr w:type="spellEnd"/>
      <w:r w:rsidR="00AD277E" w:rsidRPr="009112B3">
        <w:rPr>
          <w:rFonts w:ascii="Arial" w:hAnsi="Arial" w:cs="Arial"/>
          <w:sz w:val="22"/>
          <w:szCs w:val="22"/>
        </w:rPr>
        <w:t xml:space="preserve"> 62, 02-353 </w:t>
      </w:r>
      <w:proofErr w:type="spellStart"/>
      <w:r w:rsidR="00AD277E" w:rsidRPr="009112B3">
        <w:rPr>
          <w:rFonts w:ascii="Arial" w:hAnsi="Arial" w:cs="Arial"/>
          <w:sz w:val="22"/>
          <w:szCs w:val="22"/>
        </w:rPr>
        <w:t>Wawszawa</w:t>
      </w:r>
      <w:proofErr w:type="spellEnd"/>
    </w:p>
    <w:p w14:paraId="2D8DA761" w14:textId="2A339A40" w:rsidR="00AD277E" w:rsidRPr="009112B3" w:rsidRDefault="00FF668A" w:rsidP="009112B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112B3">
        <w:rPr>
          <w:rFonts w:ascii="Arial" w:hAnsi="Arial" w:cs="Arial"/>
          <w:sz w:val="22"/>
          <w:szCs w:val="22"/>
        </w:rPr>
        <w:t>2</w:t>
      </w:r>
      <w:r w:rsidR="00AD277E" w:rsidRPr="009112B3">
        <w:rPr>
          <w:rFonts w:ascii="Arial" w:hAnsi="Arial" w:cs="Arial"/>
          <w:sz w:val="22"/>
          <w:szCs w:val="22"/>
        </w:rPr>
        <w:t>.</w:t>
      </w:r>
      <w:r w:rsidR="00C23B36" w:rsidRPr="009112B3">
        <w:rPr>
          <w:rFonts w:ascii="Arial" w:hAnsi="Arial" w:cs="Arial"/>
          <w:sz w:val="22"/>
          <w:szCs w:val="22"/>
        </w:rPr>
        <w:t xml:space="preserve"> D</w:t>
      </w:r>
      <w:r w:rsidR="009516B4" w:rsidRPr="009112B3">
        <w:rPr>
          <w:rFonts w:ascii="Arial" w:hAnsi="Arial" w:cs="Arial"/>
          <w:sz w:val="22"/>
          <w:szCs w:val="22"/>
        </w:rPr>
        <w:t xml:space="preserve">ane kontaktowe inspektora ochrony danych w PKP TELKOL sp. z o.o. </w:t>
      </w:r>
      <w:r w:rsidR="00C23B36" w:rsidRPr="009112B3">
        <w:rPr>
          <w:rFonts w:ascii="Arial" w:hAnsi="Arial" w:cs="Arial"/>
          <w:sz w:val="22"/>
          <w:szCs w:val="22"/>
        </w:rPr>
        <w:br/>
        <w:t xml:space="preserve">     </w:t>
      </w:r>
      <w:hyperlink r:id="rId13" w:history="1">
        <w:r w:rsidR="00C23B36" w:rsidRPr="009112B3">
          <w:rPr>
            <w:rStyle w:val="Hipercze"/>
            <w:noProof w:val="0"/>
            <w:color w:val="auto"/>
            <w:sz w:val="22"/>
            <w:szCs w:val="22"/>
          </w:rPr>
          <w:t>daneosobowe@telkol.pl</w:t>
        </w:r>
      </w:hyperlink>
      <w:r w:rsidR="009516B4" w:rsidRPr="009112B3">
        <w:rPr>
          <w:rFonts w:ascii="Arial" w:hAnsi="Arial" w:cs="Arial"/>
          <w:sz w:val="22"/>
          <w:szCs w:val="22"/>
        </w:rPr>
        <w:t xml:space="preserve"> lub listownie na adres siedziby.</w:t>
      </w:r>
    </w:p>
    <w:p w14:paraId="1B3D0A0C" w14:textId="1AAA31F3" w:rsidR="00C23B36" w:rsidRPr="009112B3" w:rsidRDefault="00FF668A" w:rsidP="009112B3">
      <w:pPr>
        <w:autoSpaceDE w:val="0"/>
        <w:autoSpaceDN w:val="0"/>
        <w:adjustRightInd w:val="0"/>
        <w:spacing w:line="276" w:lineRule="auto"/>
        <w:ind w:firstLine="284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 xml:space="preserve">3. </w:t>
      </w:r>
      <w:r w:rsidR="00C23B36" w:rsidRPr="009112B3">
        <w:rPr>
          <w:rFonts w:ascii="Arial" w:hAnsi="Arial" w:cs="Arial"/>
          <w:spacing w:val="4"/>
          <w:sz w:val="22"/>
          <w:szCs w:val="22"/>
        </w:rPr>
        <w:t xml:space="preserve">Dane osobowe będą przetwarzane przez </w:t>
      </w:r>
      <w:r w:rsidR="00767ADD" w:rsidRPr="009112B3">
        <w:rPr>
          <w:rFonts w:ascii="Arial" w:hAnsi="Arial" w:cs="Arial"/>
          <w:spacing w:val="4"/>
          <w:sz w:val="22"/>
          <w:szCs w:val="22"/>
        </w:rPr>
        <w:t>PKP TELKOL</w:t>
      </w:r>
      <w:r w:rsidR="00C23B36" w:rsidRPr="009112B3">
        <w:rPr>
          <w:rFonts w:ascii="Arial" w:hAnsi="Arial" w:cs="Arial"/>
          <w:spacing w:val="4"/>
          <w:sz w:val="22"/>
          <w:szCs w:val="22"/>
        </w:rPr>
        <w:t xml:space="preserve"> w celu: </w:t>
      </w:r>
    </w:p>
    <w:p w14:paraId="0FB723F0" w14:textId="77777777" w:rsidR="00C23B36" w:rsidRPr="009112B3" w:rsidRDefault="00C23B36" w:rsidP="009112B3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 xml:space="preserve">a) </w:t>
      </w:r>
      <w:bookmarkStart w:id="74" w:name="_Hlk103596305"/>
      <w:r w:rsidRPr="009112B3">
        <w:rPr>
          <w:rFonts w:ascii="Arial" w:hAnsi="Arial" w:cs="Arial"/>
          <w:spacing w:val="4"/>
          <w:sz w:val="22"/>
          <w:szCs w:val="22"/>
        </w:rPr>
        <w:t>przeprowadzenia postępowania o udzielenie zamówienia</w:t>
      </w:r>
      <w:bookmarkEnd w:id="74"/>
    </w:p>
    <w:p w14:paraId="7FEA5CCA" w14:textId="767BD594" w:rsidR="00C23B36" w:rsidRPr="009112B3" w:rsidRDefault="00C23B36" w:rsidP="009112B3">
      <w:pPr>
        <w:autoSpaceDE w:val="0"/>
        <w:autoSpaceDN w:val="0"/>
        <w:adjustRightInd w:val="0"/>
        <w:spacing w:line="276" w:lineRule="auto"/>
        <w:ind w:left="851" w:hanging="284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>b) wyłonienia wykonawcy oraz udzielenia Zamówienia poprzez zawarcie</w:t>
      </w:r>
      <w:r w:rsidR="00FF668A" w:rsidRPr="009112B3">
        <w:rPr>
          <w:rFonts w:ascii="Arial" w:hAnsi="Arial" w:cs="Arial"/>
          <w:spacing w:val="4"/>
          <w:sz w:val="22"/>
          <w:szCs w:val="22"/>
        </w:rPr>
        <w:t xml:space="preserve"> </w:t>
      </w:r>
      <w:r w:rsidRPr="009112B3">
        <w:rPr>
          <w:rFonts w:ascii="Arial" w:hAnsi="Arial" w:cs="Arial"/>
          <w:spacing w:val="4"/>
          <w:sz w:val="22"/>
          <w:szCs w:val="22"/>
        </w:rPr>
        <w:t>umowy</w:t>
      </w:r>
    </w:p>
    <w:p w14:paraId="5CF6B0D6" w14:textId="77777777" w:rsidR="00C23B36" w:rsidRPr="009112B3" w:rsidRDefault="00C23B36" w:rsidP="009112B3">
      <w:pPr>
        <w:autoSpaceDE w:val="0"/>
        <w:autoSpaceDN w:val="0"/>
        <w:adjustRightInd w:val="0"/>
        <w:spacing w:line="276" w:lineRule="auto"/>
        <w:ind w:left="851" w:hanging="284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>c) przechowywania dokumentacji postępowania o udzielenie zamówienia na wypadek kontroli prowadzonej przez uprawnione organy i podmioty</w:t>
      </w:r>
    </w:p>
    <w:p w14:paraId="7EEADA87" w14:textId="4E8DB13F" w:rsidR="00C23B36" w:rsidRPr="009112B3" w:rsidRDefault="00FF668A" w:rsidP="009112B3">
      <w:pPr>
        <w:autoSpaceDE w:val="0"/>
        <w:autoSpaceDN w:val="0"/>
        <w:adjustRightInd w:val="0"/>
        <w:spacing w:line="276" w:lineRule="auto"/>
        <w:ind w:firstLine="284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 xml:space="preserve">4. </w:t>
      </w:r>
      <w:r w:rsidR="00C23B36" w:rsidRPr="009112B3">
        <w:rPr>
          <w:rFonts w:ascii="Arial" w:hAnsi="Arial" w:cs="Arial"/>
          <w:spacing w:val="4"/>
          <w:sz w:val="22"/>
          <w:szCs w:val="22"/>
        </w:rPr>
        <w:t>Zamawiający przetwarza:</w:t>
      </w:r>
    </w:p>
    <w:p w14:paraId="12CE769D" w14:textId="77777777" w:rsidR="00C23B36" w:rsidRPr="009112B3" w:rsidRDefault="00C23B36" w:rsidP="001A1AD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 xml:space="preserve">dane osobowe osób wskazanych do reprezentacji: m.in. imię i nazwisko, stanowisko, służbowy adres e-mail, służbowy nr telefonu, dane zawarte w dokumencie potwierdzającym uprawnienie do reprezentacji (pełnomocnictwo/ wydruk Z KRS). </w:t>
      </w:r>
    </w:p>
    <w:p w14:paraId="15A92B65" w14:textId="28751D1D" w:rsidR="00C23B36" w:rsidRPr="009112B3" w:rsidRDefault="00C23B36" w:rsidP="001A1AD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 xml:space="preserve">dane osób wskazanych do kontaktu/ wykonania umowy </w:t>
      </w:r>
      <w:proofErr w:type="spellStart"/>
      <w:r w:rsidRPr="009112B3">
        <w:rPr>
          <w:rFonts w:ascii="Arial" w:hAnsi="Arial" w:cs="Arial"/>
          <w:spacing w:val="4"/>
          <w:sz w:val="22"/>
          <w:szCs w:val="22"/>
        </w:rPr>
        <w:t>tj</w:t>
      </w:r>
      <w:proofErr w:type="spellEnd"/>
      <w:r w:rsidRPr="009112B3">
        <w:rPr>
          <w:rFonts w:ascii="Arial" w:hAnsi="Arial" w:cs="Arial"/>
          <w:spacing w:val="4"/>
          <w:sz w:val="22"/>
          <w:szCs w:val="22"/>
        </w:rPr>
        <w:t xml:space="preserve">: imię i nazwisko, stanowisko, służbowy adres e-mail, służbowy nr telefonu </w:t>
      </w:r>
    </w:p>
    <w:p w14:paraId="15F28AAD" w14:textId="77777777" w:rsidR="00C23B36" w:rsidRPr="009112B3" w:rsidRDefault="00C23B36" w:rsidP="001A1AD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>dane osobowe Wykonawcy(osoby fizycznej) biorącego udział w postępowaniu o udzielenie zamówienia</w:t>
      </w:r>
      <w:r w:rsidRPr="009112B3">
        <w:rPr>
          <w:rFonts w:ascii="Arial" w:hAnsi="Arial" w:cs="Arial"/>
          <w:sz w:val="22"/>
          <w:szCs w:val="22"/>
        </w:rPr>
        <w:t xml:space="preserve">  tj. nazwę wykonawcy, siedzibę i adres wykonawcy, REGON, NIP, PESEL, adres zamieszkania, adres strony internetowej – jeżeli dane te zostały przez wykonawcę podane.</w:t>
      </w:r>
    </w:p>
    <w:p w14:paraId="14BEBF2E" w14:textId="637E3D6E" w:rsidR="00C23B36" w:rsidRPr="009112B3" w:rsidRDefault="00FF668A" w:rsidP="009112B3">
      <w:p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 xml:space="preserve">5. </w:t>
      </w:r>
      <w:r w:rsidR="00C23B36" w:rsidRPr="009112B3">
        <w:rPr>
          <w:rFonts w:ascii="Arial" w:hAnsi="Arial" w:cs="Arial"/>
          <w:spacing w:val="4"/>
          <w:sz w:val="22"/>
          <w:szCs w:val="22"/>
        </w:rPr>
        <w:t xml:space="preserve">Podstawą prawną przetwarzania danych osobowych przez </w:t>
      </w:r>
      <w:r w:rsidR="00767ADD" w:rsidRPr="009112B3">
        <w:rPr>
          <w:rFonts w:ascii="Arial" w:hAnsi="Arial" w:cs="Arial"/>
          <w:spacing w:val="4"/>
          <w:sz w:val="22"/>
          <w:szCs w:val="22"/>
        </w:rPr>
        <w:t>PKP TELKOL</w:t>
      </w:r>
      <w:r w:rsidR="00C23B36" w:rsidRPr="009112B3">
        <w:rPr>
          <w:rFonts w:ascii="Arial" w:hAnsi="Arial" w:cs="Arial"/>
          <w:spacing w:val="4"/>
          <w:sz w:val="22"/>
          <w:szCs w:val="22"/>
        </w:rPr>
        <w:t xml:space="preserve"> jest:</w:t>
      </w:r>
    </w:p>
    <w:p w14:paraId="74B90141" w14:textId="77777777" w:rsidR="00C23B36" w:rsidRPr="009112B3" w:rsidRDefault="00C23B36" w:rsidP="001A1AD1">
      <w:pPr>
        <w:pStyle w:val="Akapitzlist"/>
        <w:numPr>
          <w:ilvl w:val="0"/>
          <w:numId w:val="26"/>
        </w:numPr>
        <w:spacing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112B3">
        <w:rPr>
          <w:rFonts w:ascii="Arial" w:hAnsi="Arial" w:cs="Arial"/>
          <w:sz w:val="22"/>
          <w:szCs w:val="22"/>
        </w:rPr>
        <w:t xml:space="preserve">zgodnie z art. 6 ust. 1 lit. b RODO niezbędność danych do wykonania umowy lub podjęcie działań przed zawarciem umowy </w:t>
      </w:r>
    </w:p>
    <w:p w14:paraId="787207A1" w14:textId="0D1A9924" w:rsidR="00C23B36" w:rsidRPr="009112B3" w:rsidRDefault="00C23B36" w:rsidP="001A1AD1">
      <w:pPr>
        <w:pStyle w:val="Akapitzlist"/>
        <w:numPr>
          <w:ilvl w:val="0"/>
          <w:numId w:val="26"/>
        </w:numPr>
        <w:spacing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112B3">
        <w:rPr>
          <w:rFonts w:ascii="Arial" w:hAnsi="Arial" w:cs="Arial"/>
          <w:sz w:val="22"/>
          <w:szCs w:val="22"/>
        </w:rPr>
        <w:t>wypełnienie obowiązków prawnych zgodnie  z art. 6 ust. 1 lit. c RODO  w zakresie przechowywania dokumentacji zakupowej na podstawie przepisów rachunkowo-podatkowych:</w:t>
      </w:r>
      <w:r w:rsidRPr="009112B3">
        <w:rPr>
          <w:rFonts w:ascii="Arial" w:hAnsi="Arial" w:cs="Arial"/>
          <w:spacing w:val="4"/>
          <w:sz w:val="22"/>
          <w:szCs w:val="22"/>
        </w:rPr>
        <w:t xml:space="preserve"> Ustawy z dnia </w:t>
      </w:r>
      <w:r w:rsidRPr="009112B3">
        <w:rPr>
          <w:rFonts w:ascii="Arial" w:hAnsi="Arial" w:cs="Arial"/>
          <w:sz w:val="22"/>
          <w:szCs w:val="22"/>
        </w:rPr>
        <w:t>29 sierpnia 1997 r</w:t>
      </w:r>
      <w:r w:rsidRPr="009112B3">
        <w:rPr>
          <w:rFonts w:ascii="Arial" w:hAnsi="Arial" w:cs="Arial"/>
          <w:spacing w:val="4"/>
          <w:sz w:val="22"/>
          <w:szCs w:val="22"/>
        </w:rPr>
        <w:t xml:space="preserve"> </w:t>
      </w:r>
      <w:r w:rsidRPr="009112B3">
        <w:rPr>
          <w:rFonts w:ascii="Arial" w:hAnsi="Arial" w:cs="Arial"/>
          <w:sz w:val="22"/>
          <w:szCs w:val="22"/>
          <w:lang w:val="cs-CZ"/>
        </w:rPr>
        <w:t xml:space="preserve"> Ordynacja podatkowa, Ustawa z dnia 11 marca 2004 r.  o podatku od towarów i  usług, Ustawa z dnia 15 lutego 1992 r. o podatku dochodowym od osób prawnych, Ustawa z dnia 29 września 1994 r.o rachunkowości</w:t>
      </w:r>
    </w:p>
    <w:p w14:paraId="499BB6C8" w14:textId="3D5C1CB4" w:rsidR="00C23B36" w:rsidRPr="009112B3" w:rsidRDefault="00C23B36" w:rsidP="001A1AD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lastRenderedPageBreak/>
        <w:t xml:space="preserve">realizacja prawnie uzasadnionych interesów (art. 6 ust. 1 lit f RODO), przy czym za prawnie uzasadniony interes </w:t>
      </w:r>
      <w:r w:rsidR="0009455F" w:rsidRPr="009112B3">
        <w:rPr>
          <w:rFonts w:ascii="Arial" w:hAnsi="Arial" w:cs="Arial"/>
          <w:spacing w:val="4"/>
          <w:sz w:val="22"/>
          <w:szCs w:val="22"/>
        </w:rPr>
        <w:t>PKP TELKOL</w:t>
      </w:r>
      <w:r w:rsidRPr="009112B3">
        <w:rPr>
          <w:rFonts w:ascii="Arial" w:hAnsi="Arial" w:cs="Arial"/>
          <w:spacing w:val="4"/>
          <w:sz w:val="22"/>
          <w:szCs w:val="22"/>
        </w:rPr>
        <w:t xml:space="preserve"> wskazuje na przeprowadzenie postępowania o udzielenie zamówienia, zapewnienie kontaktu na etapie postępowania i umowy, ewentualne ustalenie, dochodzenie lub obrona przed roszczeniami związanymi z prowadzonym postępowaniem,</w:t>
      </w:r>
      <w:r w:rsidR="0009455F" w:rsidRPr="009112B3">
        <w:rPr>
          <w:rFonts w:ascii="Arial" w:hAnsi="Arial" w:cs="Arial"/>
          <w:spacing w:val="4"/>
          <w:sz w:val="22"/>
          <w:szCs w:val="22"/>
        </w:rPr>
        <w:t xml:space="preserve"> weryfikacja uprawnień do reprezentacji,</w:t>
      </w:r>
      <w:r w:rsidRPr="009112B3">
        <w:rPr>
          <w:rFonts w:ascii="Arial" w:hAnsi="Arial" w:cs="Arial"/>
          <w:spacing w:val="4"/>
          <w:sz w:val="22"/>
          <w:szCs w:val="22"/>
        </w:rPr>
        <w:t xml:space="preserve"> </w:t>
      </w:r>
      <w:r w:rsidRPr="009112B3">
        <w:rPr>
          <w:rFonts w:ascii="Arial" w:hAnsi="Arial" w:cs="Arial"/>
          <w:sz w:val="22"/>
          <w:szCs w:val="22"/>
        </w:rPr>
        <w:t>potwierdzenie  jakości świadczonych usług na podstawie złożonych referencji,</w:t>
      </w:r>
      <w:r w:rsidRPr="009112B3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75BFE3E8" w14:textId="188A8523" w:rsidR="00C23B36" w:rsidRPr="009112B3" w:rsidRDefault="00C23B36" w:rsidP="009112B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 xml:space="preserve">Odbiorcami danych osobowych będą podmioty uprawnione na podstawie przepisów prawa oraz jeśli będzie miało to miejsce podmioty świadczące </w:t>
      </w:r>
      <w:r w:rsidR="0009455F" w:rsidRPr="009112B3">
        <w:rPr>
          <w:rFonts w:ascii="Arial" w:hAnsi="Arial" w:cs="Arial"/>
          <w:spacing w:val="4"/>
          <w:sz w:val="22"/>
          <w:szCs w:val="22"/>
        </w:rPr>
        <w:t>PKP TELKOL</w:t>
      </w:r>
      <w:r w:rsidRPr="009112B3">
        <w:rPr>
          <w:rFonts w:ascii="Arial" w:hAnsi="Arial" w:cs="Arial"/>
          <w:spacing w:val="4"/>
          <w:sz w:val="22"/>
          <w:szCs w:val="22"/>
        </w:rPr>
        <w:t xml:space="preserve"> usługi prawnicze, </w:t>
      </w:r>
      <w:r w:rsidR="009A0A5F" w:rsidRPr="009112B3">
        <w:rPr>
          <w:rFonts w:ascii="Arial" w:hAnsi="Arial" w:cs="Arial"/>
          <w:spacing w:val="4"/>
          <w:sz w:val="22"/>
          <w:szCs w:val="22"/>
        </w:rPr>
        <w:t>audytowe</w:t>
      </w:r>
      <w:r w:rsidRPr="009112B3">
        <w:rPr>
          <w:rFonts w:ascii="Arial" w:hAnsi="Arial" w:cs="Arial"/>
          <w:spacing w:val="4"/>
          <w:sz w:val="22"/>
          <w:szCs w:val="22"/>
        </w:rPr>
        <w:t>, windykacyjne, informatyczne, pocztowe/kurierskie, bezpiecznego niszczenia dokumentacji. Dokumenty nieoznaczone klauzulą tajemnicy przedsiębiorstwa zostaną udostępnione wszystkim uczestnikom postępowania (nie można zastrzec nazwy (firmy) adresu, ceny).</w:t>
      </w:r>
      <w:r w:rsidR="009A0A5F" w:rsidRPr="009112B3">
        <w:rPr>
          <w:rFonts w:ascii="Arial" w:hAnsi="Arial" w:cs="Arial"/>
          <w:spacing w:val="4"/>
          <w:sz w:val="22"/>
          <w:szCs w:val="22"/>
        </w:rPr>
        <w:t xml:space="preserve"> Dane osobowe mogą być przetwarzane również przez Krajową Izbę Odwoławczą oraz sądy powszechne</w:t>
      </w:r>
      <w:r w:rsidR="00F80886" w:rsidRPr="009112B3">
        <w:rPr>
          <w:rFonts w:ascii="Arial" w:hAnsi="Arial" w:cs="Arial"/>
          <w:spacing w:val="4"/>
          <w:sz w:val="22"/>
          <w:szCs w:val="22"/>
        </w:rPr>
        <w:t>, w przypadku korzystania ze środków odwoławczych.</w:t>
      </w:r>
    </w:p>
    <w:p w14:paraId="60FF8D13" w14:textId="77777777" w:rsidR="009A0A5F" w:rsidRPr="009112B3" w:rsidRDefault="009A0A5F" w:rsidP="009112B3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>Dane osobowe osób, o których mowa w ust. 1, są przetwarzane także przez eB2B Sp. z o.o. z siedzibą w Warszawie przy Al. KEN 51 lok. U21, 02-797 Warszawa – właściciela Platformy Zakupowej eB2B (pkp.eb2b.com.pl), za pośrednictwem której była składana oferta lub inne dokumenty przekazywane przez wykonawcę w postępowaniu o udzielenie zamówienia.</w:t>
      </w:r>
    </w:p>
    <w:p w14:paraId="5D971F89" w14:textId="4CDD282C" w:rsidR="00C23B36" w:rsidRPr="009112B3" w:rsidRDefault="00C23B36" w:rsidP="009112B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 xml:space="preserve">Dane osobowe zgromadzone w postępowaniu o udzielenie zamówienia będą przetwarzane przez okres prowadzenia postępowania o udzielenie zamówienia, realizacji umowy oraz przez okres, w którym </w:t>
      </w:r>
      <w:r w:rsidR="0009455F" w:rsidRPr="009112B3">
        <w:rPr>
          <w:rFonts w:ascii="Arial" w:hAnsi="Arial" w:cs="Arial"/>
          <w:spacing w:val="4"/>
          <w:sz w:val="22"/>
          <w:szCs w:val="22"/>
        </w:rPr>
        <w:t xml:space="preserve">PKP TELKOL </w:t>
      </w:r>
      <w:r w:rsidRPr="009112B3">
        <w:rPr>
          <w:rFonts w:ascii="Arial" w:hAnsi="Arial" w:cs="Arial"/>
          <w:spacing w:val="4"/>
          <w:sz w:val="22"/>
          <w:szCs w:val="22"/>
        </w:rPr>
        <w:t xml:space="preserve"> będzie realizować cele wynikające z prawnie uzasadnionych interesów administratora danych, które są związane przedmiotowo z Umową lub obowiązkami wynikającymi z przepisów prawa powszechnie obowiązującego;</w:t>
      </w:r>
    </w:p>
    <w:p w14:paraId="09A1A61C" w14:textId="77777777" w:rsidR="00C23B36" w:rsidRPr="009112B3" w:rsidRDefault="00C23B36" w:rsidP="009112B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>w odniesieniu do danych osobowych decyzje nie będą podejmowane w sposób zautomatyzowany, stosowanie do art. 22 RODO</w:t>
      </w:r>
    </w:p>
    <w:p w14:paraId="196E43C3" w14:textId="6E812499" w:rsidR="00C23B36" w:rsidRPr="009112B3" w:rsidRDefault="00C23B36" w:rsidP="009112B3">
      <w:pPr>
        <w:numPr>
          <w:ilvl w:val="0"/>
          <w:numId w:val="6"/>
        </w:numPr>
        <w:shd w:val="clear" w:color="auto" w:fill="FFFFFF"/>
        <w:spacing w:line="276" w:lineRule="auto"/>
        <w:ind w:left="567" w:hanging="425"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>Podanie danych osobowych Wykonawcy/osoby reprezentującej Wykonawcę jest niezbędne do udziału w postępowaniu o udzielenie zamówienia,  konsekwencją niepodania danych będzie brak możliwości złożenia oferty/zawarcia umowy.</w:t>
      </w:r>
    </w:p>
    <w:p w14:paraId="362A3D2C" w14:textId="77777777" w:rsidR="00C23B36" w:rsidRPr="009112B3" w:rsidRDefault="00C23B36" w:rsidP="009112B3">
      <w:pPr>
        <w:numPr>
          <w:ilvl w:val="0"/>
          <w:numId w:val="6"/>
        </w:numPr>
        <w:shd w:val="clear" w:color="auto" w:fill="FFFFFF"/>
        <w:spacing w:line="276" w:lineRule="auto"/>
        <w:ind w:left="567" w:hanging="425"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>Prawa osób, których dane są przetwarzane:</w:t>
      </w:r>
    </w:p>
    <w:p w14:paraId="0D7996B5" w14:textId="77777777" w:rsidR="00C23B36" w:rsidRPr="009112B3" w:rsidRDefault="00C23B36" w:rsidP="001A1AD1">
      <w:pPr>
        <w:numPr>
          <w:ilvl w:val="0"/>
          <w:numId w:val="27"/>
        </w:numPr>
        <w:shd w:val="clear" w:color="auto" w:fill="FFFFFF"/>
        <w:spacing w:line="276" w:lineRule="auto"/>
        <w:ind w:left="851" w:hanging="284"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>dostępu do swoich danych osobowych  na podstawie art. 15 RODO;</w:t>
      </w:r>
    </w:p>
    <w:p w14:paraId="0C974971" w14:textId="77777777" w:rsidR="00C23B36" w:rsidRPr="009112B3" w:rsidRDefault="00C23B36" w:rsidP="001A1AD1">
      <w:pPr>
        <w:numPr>
          <w:ilvl w:val="0"/>
          <w:numId w:val="27"/>
        </w:numPr>
        <w:shd w:val="clear" w:color="auto" w:fill="FFFFFF"/>
        <w:spacing w:line="276" w:lineRule="auto"/>
        <w:ind w:left="851" w:hanging="284"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>prawo do sprostowania lub uzupełnienia danych osobowych na podstawie art. 16 RODO, przy czym skorzystanie z prawa do sprostowania lub uzupełnienia nie może skutkować zmianą wyniku postępowania o udzielenie zamówienia ani zmianą postanowień umowy;</w:t>
      </w:r>
    </w:p>
    <w:p w14:paraId="22E9238F" w14:textId="77777777" w:rsidR="00C23B36" w:rsidRPr="009112B3" w:rsidRDefault="00C23B36" w:rsidP="001A1AD1">
      <w:pPr>
        <w:numPr>
          <w:ilvl w:val="0"/>
          <w:numId w:val="27"/>
        </w:numPr>
        <w:shd w:val="clear" w:color="auto" w:fill="FFFFFF"/>
        <w:spacing w:line="276" w:lineRule="auto"/>
        <w:ind w:left="851" w:hanging="284"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 xml:space="preserve">prawo żądania od administratora ograniczenia przetwarzania danych osobowych na podstawie art. 18 RODO. </w:t>
      </w:r>
    </w:p>
    <w:p w14:paraId="6505DE91" w14:textId="77777777" w:rsidR="00C23B36" w:rsidRPr="009112B3" w:rsidRDefault="00C23B36" w:rsidP="001A1AD1">
      <w:pPr>
        <w:numPr>
          <w:ilvl w:val="0"/>
          <w:numId w:val="27"/>
        </w:numPr>
        <w:shd w:val="clear" w:color="auto" w:fill="FFFFFF"/>
        <w:spacing w:line="276" w:lineRule="auto"/>
        <w:ind w:left="851" w:hanging="284"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>prawo do wniesienia skargi do Prezesa Urzędu Ochrony Danych Osobowych, gdy przetwarzanie danych osobowych naruszy przepisy RODO;</w:t>
      </w:r>
    </w:p>
    <w:p w14:paraId="2D3854AB" w14:textId="2591FB7A" w:rsidR="00C23B36" w:rsidRPr="009112B3" w:rsidRDefault="00C23B36" w:rsidP="001A1AD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851" w:right="14" w:hanging="284"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 xml:space="preserve">prawo do złożenia sprzeciwu podyktowanego szczególną sytuacją dotyczącego przetwarzania na podstawie art. 6 lit f) RODO. Jeżeli </w:t>
      </w:r>
      <w:r w:rsidR="0009455F" w:rsidRPr="009112B3">
        <w:rPr>
          <w:rFonts w:ascii="Arial" w:hAnsi="Arial" w:cs="Arial"/>
          <w:spacing w:val="4"/>
          <w:sz w:val="22"/>
          <w:szCs w:val="22"/>
        </w:rPr>
        <w:t xml:space="preserve">PKP </w:t>
      </w:r>
      <w:proofErr w:type="spellStart"/>
      <w:r w:rsidR="0009455F" w:rsidRPr="009112B3">
        <w:rPr>
          <w:rFonts w:ascii="Arial" w:hAnsi="Arial" w:cs="Arial"/>
          <w:spacing w:val="4"/>
          <w:sz w:val="22"/>
          <w:szCs w:val="22"/>
        </w:rPr>
        <w:t>tELKOL</w:t>
      </w:r>
      <w:proofErr w:type="spellEnd"/>
      <w:r w:rsidRPr="009112B3">
        <w:rPr>
          <w:rFonts w:ascii="Arial" w:hAnsi="Arial" w:cs="Arial"/>
          <w:spacing w:val="4"/>
          <w:sz w:val="22"/>
          <w:szCs w:val="22"/>
        </w:rPr>
        <w:t xml:space="preserve"> wykaże istnienie prawnie uzasadnionych podstaw do przetwarzania, nadrzędnych wobec   interesów, praw i wolności  osoby której dane dotyczą lub dotyczących podstaw do ustalenia, dochodzenia lub </w:t>
      </w:r>
      <w:r w:rsidRPr="009112B3">
        <w:rPr>
          <w:rFonts w:ascii="Arial" w:hAnsi="Arial" w:cs="Arial"/>
          <w:spacing w:val="4"/>
          <w:sz w:val="22"/>
          <w:szCs w:val="22"/>
        </w:rPr>
        <w:lastRenderedPageBreak/>
        <w:t xml:space="preserve">obrony roszczeń żądanie sprzeciwu zostanie odrzucone. </w:t>
      </w:r>
    </w:p>
    <w:p w14:paraId="6514DE7D" w14:textId="77777777" w:rsidR="00C23B36" w:rsidRPr="009112B3" w:rsidRDefault="00C23B36" w:rsidP="009112B3">
      <w:pPr>
        <w:shd w:val="clear" w:color="auto" w:fill="FFFFFF"/>
        <w:spacing w:line="276" w:lineRule="auto"/>
        <w:rPr>
          <w:rFonts w:ascii="Arial" w:hAnsi="Arial" w:cs="Arial"/>
          <w:spacing w:val="4"/>
          <w:sz w:val="22"/>
          <w:szCs w:val="22"/>
        </w:rPr>
      </w:pPr>
    </w:p>
    <w:p w14:paraId="6CA84E5A" w14:textId="710DCA9A" w:rsidR="00C23B36" w:rsidRPr="009112B3" w:rsidRDefault="00C23B36" w:rsidP="009112B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425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9112B3">
        <w:rPr>
          <w:rFonts w:ascii="Arial" w:hAnsi="Arial" w:cs="Arial"/>
          <w:spacing w:val="4"/>
          <w:sz w:val="22"/>
          <w:szCs w:val="22"/>
        </w:rPr>
        <w:t xml:space="preserve">Wykonawca zobowiązuje się poinformować w imieniu </w:t>
      </w:r>
      <w:r w:rsidR="00FF668A" w:rsidRPr="009112B3">
        <w:rPr>
          <w:rFonts w:ascii="Arial" w:hAnsi="Arial" w:cs="Arial"/>
          <w:spacing w:val="4"/>
          <w:sz w:val="22"/>
          <w:szCs w:val="22"/>
        </w:rPr>
        <w:t>PKP TELKOL</w:t>
      </w:r>
      <w:r w:rsidRPr="009112B3">
        <w:rPr>
          <w:rFonts w:ascii="Arial" w:hAnsi="Arial" w:cs="Arial"/>
          <w:spacing w:val="4"/>
          <w:sz w:val="22"/>
          <w:szCs w:val="22"/>
        </w:rPr>
        <w:t xml:space="preserve"> wszystkie osoby fizyczne kierowane ze strony Wykonawcy do realizacji </w:t>
      </w:r>
      <w:r w:rsidR="00767ADD" w:rsidRPr="009112B3">
        <w:rPr>
          <w:rFonts w:ascii="Arial" w:hAnsi="Arial" w:cs="Arial"/>
          <w:spacing w:val="4"/>
          <w:sz w:val="22"/>
          <w:szCs w:val="22"/>
        </w:rPr>
        <w:t>z</w:t>
      </w:r>
      <w:r w:rsidRPr="009112B3">
        <w:rPr>
          <w:rFonts w:ascii="Arial" w:hAnsi="Arial" w:cs="Arial"/>
          <w:spacing w:val="4"/>
          <w:sz w:val="22"/>
          <w:szCs w:val="22"/>
        </w:rPr>
        <w:t xml:space="preserve">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 udostępnieniu Zamawiającemu ich danych  oraz o przetwarzaniu danych osobowych przez </w:t>
      </w:r>
      <w:r w:rsidR="00767ADD" w:rsidRPr="009112B3">
        <w:rPr>
          <w:rFonts w:ascii="Arial" w:hAnsi="Arial" w:cs="Arial"/>
          <w:spacing w:val="4"/>
          <w:sz w:val="22"/>
          <w:szCs w:val="22"/>
        </w:rPr>
        <w:t>PKP TELKOL</w:t>
      </w:r>
      <w:r w:rsidRPr="009112B3">
        <w:rPr>
          <w:rFonts w:ascii="Arial" w:hAnsi="Arial" w:cs="Arial"/>
          <w:spacing w:val="4"/>
          <w:sz w:val="22"/>
          <w:szCs w:val="22"/>
        </w:rPr>
        <w:t xml:space="preserve">. </w:t>
      </w:r>
    </w:p>
    <w:p w14:paraId="18DBC083" w14:textId="496698B6" w:rsidR="009516B4" w:rsidRPr="009112B3" w:rsidRDefault="0055796E" w:rsidP="00F400D8">
      <w:pPr>
        <w:spacing w:line="276" w:lineRule="auto"/>
        <w:ind w:hanging="142"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 xml:space="preserve">III. </w:t>
      </w:r>
      <w:proofErr w:type="spellStart"/>
      <w:r w:rsidR="00A560C1">
        <w:rPr>
          <w:rFonts w:ascii="Arial" w:hAnsi="Arial" w:cs="Arial"/>
          <w:spacing w:val="4"/>
          <w:sz w:val="22"/>
          <w:szCs w:val="22"/>
        </w:rPr>
        <w:t>Zamawiajacy</w:t>
      </w:r>
      <w:proofErr w:type="spellEnd"/>
      <w:r w:rsidR="00A560C1">
        <w:rPr>
          <w:rFonts w:ascii="Arial" w:hAnsi="Arial" w:cs="Arial"/>
          <w:spacing w:val="4"/>
          <w:sz w:val="22"/>
          <w:szCs w:val="22"/>
        </w:rPr>
        <w:t xml:space="preserve"> PKP S.A.:</w:t>
      </w:r>
    </w:p>
    <w:p w14:paraId="72F19063" w14:textId="56FA5D89" w:rsidR="00267744" w:rsidRPr="00794CF7" w:rsidRDefault="00267744" w:rsidP="00267744">
      <w:pPr>
        <w:pStyle w:val="Style7"/>
        <w:spacing w:line="276" w:lineRule="auto"/>
        <w:ind w:left="284" w:right="74" w:hanging="284"/>
        <w:rPr>
          <w:rStyle w:val="FontStyle11"/>
          <w:iCs/>
          <w:sz w:val="22"/>
          <w:szCs w:val="22"/>
        </w:rPr>
      </w:pPr>
      <w:bookmarkStart w:id="75" w:name="_Toc39834088"/>
      <w:r>
        <w:rPr>
          <w:rStyle w:val="FontStyle11"/>
          <w:iCs/>
          <w:sz w:val="22"/>
          <w:szCs w:val="22"/>
        </w:rPr>
        <w:t xml:space="preserve">1. </w:t>
      </w:r>
      <w:r w:rsidRPr="00794CF7">
        <w:rPr>
          <w:rStyle w:val="FontStyle11"/>
          <w:iCs/>
          <w:sz w:val="22"/>
          <w:szCs w:val="22"/>
        </w:rPr>
        <w:t>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</w:t>
      </w:r>
      <w:r>
        <w:rPr>
          <w:rStyle w:val="FontStyle11"/>
          <w:iCs/>
          <w:sz w:val="22"/>
          <w:szCs w:val="22"/>
        </w:rPr>
        <w:t>/Wykonawcy</w:t>
      </w:r>
      <w:r w:rsidRPr="00794CF7">
        <w:rPr>
          <w:rStyle w:val="FontStyle11"/>
          <w:iCs/>
          <w:sz w:val="22"/>
          <w:szCs w:val="22"/>
        </w:rPr>
        <w:t xml:space="preserve"> oraz osób fizycznych wskazanych przez ten podmiot jako osoby do kontaktu i inne osoby odpowiedzialne za wykonanie niniejszej Umowy (o ile zostały wskazane).</w:t>
      </w:r>
    </w:p>
    <w:p w14:paraId="383D1529" w14:textId="77777777" w:rsidR="00267744" w:rsidRPr="00794CF7" w:rsidRDefault="00267744" w:rsidP="00267744">
      <w:pPr>
        <w:pStyle w:val="Style7"/>
        <w:spacing w:line="276" w:lineRule="auto"/>
        <w:ind w:left="284" w:right="74" w:hanging="284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2.</w:t>
      </w:r>
      <w:r w:rsidRPr="00794CF7">
        <w:rPr>
          <w:rStyle w:val="FontStyle11"/>
          <w:iCs/>
          <w:sz w:val="22"/>
          <w:szCs w:val="22"/>
        </w:rPr>
        <w:tab/>
        <w:t>Dane kontaktowe inspektora ochrony danych Zamawiającego: iod@pkp.pl, www.pkp.pl/RODO Al. Jerozolimskie 142 A, 02-305 Warszawa.</w:t>
      </w:r>
    </w:p>
    <w:p w14:paraId="1A61A5BB" w14:textId="77777777" w:rsidR="00267744" w:rsidRPr="00794CF7" w:rsidRDefault="00267744" w:rsidP="00267744">
      <w:pPr>
        <w:pStyle w:val="Style7"/>
        <w:spacing w:line="276" w:lineRule="auto"/>
        <w:ind w:left="142" w:right="74" w:hanging="142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3.</w:t>
      </w:r>
      <w:r>
        <w:rPr>
          <w:rStyle w:val="FontStyle11"/>
          <w:iCs/>
          <w:sz w:val="22"/>
          <w:szCs w:val="22"/>
        </w:rPr>
        <w:t xml:space="preserve"> </w:t>
      </w:r>
      <w:r w:rsidRPr="00794CF7">
        <w:rPr>
          <w:rStyle w:val="FontStyle11"/>
          <w:iCs/>
          <w:sz w:val="22"/>
          <w:szCs w:val="22"/>
        </w:rPr>
        <w:t>Zamawiający informuje, że podstawa prawną przetwarzania danych osobowych jest:</w:t>
      </w:r>
    </w:p>
    <w:p w14:paraId="2F1FB6A0" w14:textId="77777777" w:rsidR="00267744" w:rsidRPr="00794CF7" w:rsidRDefault="00267744" w:rsidP="00267744">
      <w:pPr>
        <w:pStyle w:val="Style7"/>
        <w:spacing w:line="276" w:lineRule="auto"/>
        <w:ind w:left="567" w:right="74" w:hanging="283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a)</w:t>
      </w:r>
      <w:r w:rsidRPr="00794CF7">
        <w:rPr>
          <w:rStyle w:val="FontStyle11"/>
          <w:iCs/>
          <w:sz w:val="22"/>
          <w:szCs w:val="22"/>
        </w:rPr>
        <w:tab/>
        <w:t>art. 6 ust. 1 lit b) RODO – spełnienie wymogów kontraktowych, tj. konieczność dysponowania danymi na potrzeby wykonania zawartej Umowy,</w:t>
      </w:r>
      <w:r w:rsidRPr="00794CF7">
        <w:rPr>
          <w:rStyle w:val="Odwoanieprzypisudolnego"/>
          <w:iCs/>
          <w:sz w:val="22"/>
          <w:szCs w:val="22"/>
        </w:rPr>
        <w:footnoteReference w:id="2"/>
      </w:r>
    </w:p>
    <w:p w14:paraId="6EADDABC" w14:textId="77777777" w:rsidR="00267744" w:rsidRPr="00794CF7" w:rsidRDefault="00267744" w:rsidP="00266854">
      <w:pPr>
        <w:pStyle w:val="Style7"/>
        <w:spacing w:line="276" w:lineRule="auto"/>
        <w:ind w:left="709" w:right="74" w:hanging="425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b)</w:t>
      </w:r>
      <w:r w:rsidRPr="00794CF7">
        <w:rPr>
          <w:rStyle w:val="FontStyle11"/>
          <w:iCs/>
          <w:sz w:val="22"/>
          <w:szCs w:val="22"/>
        </w:rPr>
        <w:tab/>
        <w:t>art. 6 ust. 1 lit c) RODO – spełnienie wymogów ustawowych, tj. konieczność wypełnienia przez Zamawiającego obowiązków prawnych wynikających z przepisów prawa,</w:t>
      </w:r>
    </w:p>
    <w:p w14:paraId="1EAD4A7F" w14:textId="77777777" w:rsidR="00267744" w:rsidRPr="00794CF7" w:rsidRDefault="00267744" w:rsidP="00266854">
      <w:pPr>
        <w:pStyle w:val="Style7"/>
        <w:spacing w:line="276" w:lineRule="auto"/>
        <w:ind w:left="284" w:right="74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c)</w:t>
      </w:r>
      <w:r w:rsidRPr="00794CF7">
        <w:rPr>
          <w:rStyle w:val="FontStyle11"/>
          <w:iCs/>
          <w:sz w:val="22"/>
          <w:szCs w:val="22"/>
        </w:rPr>
        <w:tab/>
        <w:t>art. 6 ust. 1 lit f) RODO – konieczność realizacji prawnie uzasadnionych interesów Zamawiającego związanych z zapewnieniem właściwej realizacji Umowy, w tym ewentualnego ustalenia, dochodzenia lub obrony przed roszczeniami związanymi z zawartą Umową.</w:t>
      </w:r>
    </w:p>
    <w:p w14:paraId="790FA8B3" w14:textId="77777777" w:rsidR="00267744" w:rsidRPr="00794CF7" w:rsidRDefault="00267744" w:rsidP="00267744">
      <w:pPr>
        <w:pStyle w:val="Style7"/>
        <w:spacing w:line="276" w:lineRule="auto"/>
        <w:ind w:left="284" w:right="74" w:hanging="284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4.</w:t>
      </w:r>
      <w:r>
        <w:rPr>
          <w:rStyle w:val="FontStyle11"/>
          <w:iCs/>
          <w:sz w:val="22"/>
          <w:szCs w:val="22"/>
        </w:rPr>
        <w:t xml:space="preserve"> </w:t>
      </w:r>
      <w:r w:rsidRPr="00794CF7">
        <w:rPr>
          <w:rStyle w:val="FontStyle11"/>
          <w:iCs/>
          <w:sz w:val="22"/>
          <w:szCs w:val="22"/>
        </w:rPr>
        <w:t>Dane osobowe osób, o których mowa w ust. 1, nie będą przekazywane osobom trzecim, jednakże z obowiązującym prawem Zamawiający może przekazywać dane podmiotom przetwarzającym je na zlecenie Zamawiającego np. na podstawie umów o powierzenie przetwarzania danych osobowych dostawcom usług IT, audytorom, doradcom, oraz na podstawie obowiązujących przepisów prawa podmiotom uprawnionym do uzyskania danych np. sądom lub organom ścigania – tylko gdy wystąpią z żądaniem uzyskania danych osobowych i wskażą podstawę prawną swego żądania.</w:t>
      </w:r>
    </w:p>
    <w:p w14:paraId="68C7CE91" w14:textId="77777777" w:rsidR="00267744" w:rsidRPr="00794CF7" w:rsidRDefault="00267744" w:rsidP="00267744">
      <w:pPr>
        <w:pStyle w:val="Style7"/>
        <w:spacing w:line="276" w:lineRule="auto"/>
        <w:ind w:left="284" w:right="74" w:hanging="284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5.</w:t>
      </w:r>
      <w:r w:rsidRPr="00794CF7">
        <w:rPr>
          <w:rStyle w:val="FontStyle11"/>
          <w:iCs/>
          <w:sz w:val="22"/>
          <w:szCs w:val="22"/>
        </w:rPr>
        <w:tab/>
        <w:t>Dane osobowe osób wskazanych w ust. 1 nie będą przekazywane do państwa trzeciego, ani organizacji międzynarodowej w rozumieniu RODO.</w:t>
      </w:r>
    </w:p>
    <w:p w14:paraId="544C6E1C" w14:textId="77777777" w:rsidR="00267744" w:rsidRPr="00794CF7" w:rsidRDefault="00267744" w:rsidP="00267744">
      <w:pPr>
        <w:pStyle w:val="Style7"/>
        <w:spacing w:line="276" w:lineRule="auto"/>
        <w:ind w:left="284" w:right="74" w:hanging="284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6.</w:t>
      </w:r>
      <w:r w:rsidRPr="00794CF7">
        <w:rPr>
          <w:rStyle w:val="FontStyle11"/>
          <w:iCs/>
          <w:sz w:val="22"/>
          <w:szCs w:val="22"/>
        </w:rPr>
        <w:tab/>
        <w:t xml:space="preserve">Dane osobowe osób, o których mowa w ust. 1, będą przetwarzane przez okres 10 lat od końca roku kalendarzowego w którym niniejsza Umowa została wykonana, chyba że niezbędny będzie dłuższy okres przetwarzania np.: z uwagi na obowiązki archiwizacyjne, dochodzenie roszczeń lub inne wymagane przepisami prawa </w:t>
      </w:r>
      <w:r w:rsidRPr="00794CF7">
        <w:rPr>
          <w:rStyle w:val="FontStyle11"/>
          <w:iCs/>
          <w:sz w:val="22"/>
          <w:szCs w:val="22"/>
        </w:rPr>
        <w:lastRenderedPageBreak/>
        <w:t>powszechnie obowiązującego.</w:t>
      </w:r>
    </w:p>
    <w:p w14:paraId="1329156C" w14:textId="77777777" w:rsidR="00267744" w:rsidRPr="00794CF7" w:rsidRDefault="00267744" w:rsidP="00267744">
      <w:pPr>
        <w:pStyle w:val="Style7"/>
        <w:spacing w:line="276" w:lineRule="auto"/>
        <w:ind w:left="284" w:right="74" w:hanging="284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7.</w:t>
      </w:r>
      <w:r w:rsidRPr="00794CF7">
        <w:rPr>
          <w:rStyle w:val="FontStyle11"/>
          <w:iCs/>
          <w:sz w:val="22"/>
          <w:szCs w:val="22"/>
        </w:rPr>
        <w:tab/>
        <w:t>Osobom, o których mowa w ust. 1, przysługuje prawo do żądania od administratora danych dostępu do ich danych osobowych, ich sprostowania, usunięcia lub ograniczenia przetwarzania lub wniesienia sprzeciwu wobec ich przetwarzania, a także prawo do przenoszenia danych. Uprawnienia te będą realizowane przez administratora w granicach obowiązujących przepisów prawa.</w:t>
      </w:r>
    </w:p>
    <w:p w14:paraId="2A277D45" w14:textId="77777777" w:rsidR="00267744" w:rsidRPr="00794CF7" w:rsidRDefault="00267744" w:rsidP="00267744">
      <w:pPr>
        <w:pStyle w:val="Style7"/>
        <w:spacing w:line="276" w:lineRule="auto"/>
        <w:ind w:left="284" w:right="74" w:hanging="284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8.</w:t>
      </w:r>
      <w:r w:rsidRPr="00794CF7">
        <w:rPr>
          <w:rStyle w:val="FontStyle11"/>
          <w:iCs/>
          <w:sz w:val="22"/>
          <w:szCs w:val="22"/>
        </w:rPr>
        <w:tab/>
        <w:t>Osobom, o których mowa w ust. 1, w związku z przetwarzaniem ich danych osobowych przysługuje prawo do wniesienia skargi do organu nadzorczego, właściwego ze względu na miejsce pobytu lub naruszenia przepisów o ochronie danych osobowych.</w:t>
      </w:r>
    </w:p>
    <w:p w14:paraId="47FD79E9" w14:textId="77777777" w:rsidR="00267744" w:rsidRPr="00794CF7" w:rsidRDefault="00267744" w:rsidP="00267744">
      <w:pPr>
        <w:pStyle w:val="Style7"/>
        <w:spacing w:line="276" w:lineRule="auto"/>
        <w:ind w:left="284" w:right="74" w:hanging="284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9.</w:t>
      </w:r>
      <w:r w:rsidRPr="00794CF7">
        <w:rPr>
          <w:rStyle w:val="FontStyle11"/>
          <w:iCs/>
          <w:sz w:val="22"/>
          <w:szCs w:val="22"/>
        </w:rPr>
        <w:tab/>
        <w:t>Podanie danych osobowych, o których mowa w ust. 1, jest wymagane do zawarcia niniejszej Umowy. Wniesienie przez wyżej opisaną osobę fizyczną żądania usunięcia lub ograniczenia przetwarzania danych osobowych skutkuje obowiązkiem Wykonawcy niezwłocznego wskazania innej osoby w jej miejsce.</w:t>
      </w:r>
    </w:p>
    <w:p w14:paraId="623AC22C" w14:textId="77777777" w:rsidR="00267744" w:rsidRPr="00794CF7" w:rsidRDefault="00267744" w:rsidP="00267744">
      <w:pPr>
        <w:pStyle w:val="Style7"/>
        <w:spacing w:line="276" w:lineRule="auto"/>
        <w:ind w:left="284" w:right="74" w:hanging="426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10.</w:t>
      </w:r>
      <w:r w:rsidRPr="00794CF7">
        <w:rPr>
          <w:rStyle w:val="FontStyle11"/>
          <w:iCs/>
          <w:sz w:val="22"/>
          <w:szCs w:val="22"/>
        </w:rPr>
        <w:tab/>
        <w:t xml:space="preserve">W oparciu o dane osobowe osób, o których mowa w ust. 1, Zamawiający nie będzie podejmował zautomatyzowanych decyzji, w tym decyzji będących wynikiem profilowania w rozumieniu RODO. </w:t>
      </w:r>
    </w:p>
    <w:p w14:paraId="03380CB9" w14:textId="77777777" w:rsidR="00267744" w:rsidRPr="00794CF7" w:rsidRDefault="00267744" w:rsidP="00267744">
      <w:pPr>
        <w:pStyle w:val="Style7"/>
        <w:spacing w:line="276" w:lineRule="auto"/>
        <w:ind w:left="284" w:right="74" w:hanging="426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11.</w:t>
      </w:r>
      <w:r w:rsidRPr="00794CF7">
        <w:rPr>
          <w:rStyle w:val="FontStyle11"/>
          <w:iCs/>
          <w:sz w:val="22"/>
          <w:szCs w:val="22"/>
        </w:rPr>
        <w:tab/>
        <w:t xml:space="preserve">W przypadku udostępnienia przez Wykonawcę do Zamawiającego, w związku z wykonaniem niniejszej Umowy, danych osobowych osób związanych z Wykonawcą w szczególności pracowników, pełnomocników, członków zarządu, kontrahentów, dostawców, a także innych osób nie podpisujących niniejszej Umowy, Wykonawca zobowiązany jest w imieniu Zamawiającego poinformować te osoby: </w:t>
      </w:r>
    </w:p>
    <w:p w14:paraId="184CB68E" w14:textId="77777777" w:rsidR="00267744" w:rsidRPr="00794CF7" w:rsidRDefault="00267744" w:rsidP="006B5C15">
      <w:pPr>
        <w:pStyle w:val="Style7"/>
        <w:spacing w:line="276" w:lineRule="auto"/>
        <w:ind w:left="709" w:right="74" w:hanging="425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a)</w:t>
      </w:r>
      <w:r>
        <w:rPr>
          <w:rStyle w:val="FontStyle11"/>
          <w:iCs/>
          <w:sz w:val="22"/>
          <w:szCs w:val="22"/>
        </w:rPr>
        <w:t xml:space="preserve"> </w:t>
      </w:r>
      <w:r w:rsidRPr="00794CF7">
        <w:rPr>
          <w:rStyle w:val="FontStyle11"/>
          <w:iCs/>
          <w:sz w:val="22"/>
          <w:szCs w:val="22"/>
        </w:rPr>
        <w:t>o zakresie danych osobowych dotyczących tych osób, a przekazanych Zamawiającemu,</w:t>
      </w:r>
    </w:p>
    <w:p w14:paraId="5204128B" w14:textId="77777777" w:rsidR="00267744" w:rsidRPr="00794CF7" w:rsidRDefault="00267744" w:rsidP="00267744">
      <w:pPr>
        <w:pStyle w:val="Style7"/>
        <w:spacing w:line="276" w:lineRule="auto"/>
        <w:ind w:left="567" w:right="74" w:hanging="283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b)</w:t>
      </w:r>
      <w:r>
        <w:rPr>
          <w:rStyle w:val="FontStyle11"/>
          <w:iCs/>
          <w:sz w:val="22"/>
          <w:szCs w:val="22"/>
        </w:rPr>
        <w:t xml:space="preserve"> </w:t>
      </w:r>
      <w:r w:rsidRPr="00794CF7">
        <w:rPr>
          <w:rStyle w:val="FontStyle11"/>
          <w:iCs/>
          <w:sz w:val="22"/>
          <w:szCs w:val="22"/>
        </w:rPr>
        <w:t>o tym, że Zamawiający jest administratorem ich danych osobowych oraz że przetwarza ich dane osobowe na zasadach określonych powyżej,</w:t>
      </w:r>
    </w:p>
    <w:p w14:paraId="01484EBE" w14:textId="77777777" w:rsidR="00267744" w:rsidRPr="00794CF7" w:rsidRDefault="00267744" w:rsidP="00267744">
      <w:pPr>
        <w:pStyle w:val="Style7"/>
        <w:spacing w:line="276" w:lineRule="auto"/>
        <w:ind w:left="567" w:right="74" w:hanging="283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c)</w:t>
      </w:r>
      <w:r w:rsidRPr="00794CF7">
        <w:rPr>
          <w:rStyle w:val="FontStyle11"/>
          <w:iCs/>
          <w:sz w:val="22"/>
          <w:szCs w:val="22"/>
        </w:rPr>
        <w:tab/>
        <w:t>o tym, że Wykonawca jest źródłem, od którego Zamawiający pozyskał ich dane,</w:t>
      </w:r>
    </w:p>
    <w:p w14:paraId="4E01863F" w14:textId="77777777" w:rsidR="00267744" w:rsidRDefault="00267744" w:rsidP="00267744">
      <w:pPr>
        <w:pStyle w:val="Style7"/>
        <w:spacing w:line="276" w:lineRule="auto"/>
        <w:ind w:left="142" w:right="74" w:firstLine="142"/>
        <w:rPr>
          <w:rStyle w:val="FontStyle11"/>
          <w:iCs/>
          <w:sz w:val="22"/>
          <w:szCs w:val="22"/>
        </w:rPr>
      </w:pPr>
      <w:r w:rsidRPr="00794CF7">
        <w:rPr>
          <w:rStyle w:val="FontStyle11"/>
          <w:iCs/>
          <w:sz w:val="22"/>
          <w:szCs w:val="22"/>
        </w:rPr>
        <w:t>d)</w:t>
      </w:r>
      <w:r>
        <w:rPr>
          <w:rStyle w:val="FontStyle11"/>
          <w:iCs/>
          <w:sz w:val="22"/>
          <w:szCs w:val="22"/>
        </w:rPr>
        <w:t xml:space="preserve"> </w:t>
      </w:r>
      <w:r w:rsidRPr="00794CF7">
        <w:rPr>
          <w:rStyle w:val="FontStyle11"/>
          <w:iCs/>
          <w:sz w:val="22"/>
          <w:szCs w:val="22"/>
        </w:rPr>
        <w:t>o treści niniejszego paragrafu.</w:t>
      </w:r>
    </w:p>
    <w:p w14:paraId="203A8201" w14:textId="78F14D95" w:rsidR="0022268C" w:rsidRPr="009112B3" w:rsidRDefault="0022268C" w:rsidP="009112B3">
      <w:pPr>
        <w:pStyle w:val="Nagwek3"/>
        <w:spacing w:before="0" w:after="0" w:line="276" w:lineRule="auto"/>
        <w:ind w:left="284"/>
        <w:contextualSpacing/>
        <w:jc w:val="both"/>
        <w:rPr>
          <w:sz w:val="22"/>
          <w:szCs w:val="22"/>
        </w:rPr>
      </w:pPr>
    </w:p>
    <w:p w14:paraId="4DC79E5B" w14:textId="19DDA9D2" w:rsidR="00032E80" w:rsidRPr="00AF20E2" w:rsidRDefault="0022268C" w:rsidP="006B5C15">
      <w:pPr>
        <w:pStyle w:val="Nagwek3"/>
        <w:spacing w:before="0" w:after="0" w:line="276" w:lineRule="auto"/>
        <w:ind w:left="284" w:hanging="568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XVII</w:t>
      </w:r>
      <w:r w:rsidR="006B5C15">
        <w:rPr>
          <w:sz w:val="22"/>
          <w:szCs w:val="22"/>
        </w:rPr>
        <w:t>I</w:t>
      </w:r>
      <w:r w:rsidR="009112B3">
        <w:rPr>
          <w:sz w:val="22"/>
          <w:szCs w:val="22"/>
        </w:rPr>
        <w:t>.</w:t>
      </w:r>
      <w:r w:rsidR="00855484">
        <w:rPr>
          <w:sz w:val="22"/>
          <w:szCs w:val="22"/>
        </w:rPr>
        <w:t xml:space="preserve"> </w:t>
      </w:r>
      <w:r w:rsidR="009F28B5" w:rsidRPr="00AF20E2">
        <w:rPr>
          <w:sz w:val="22"/>
          <w:szCs w:val="22"/>
        </w:rPr>
        <w:t>Załączniki</w:t>
      </w:r>
      <w:bookmarkEnd w:id="70"/>
      <w:bookmarkEnd w:id="71"/>
      <w:bookmarkEnd w:id="75"/>
      <w:r w:rsidR="008D1B46" w:rsidRPr="00AF20E2">
        <w:rPr>
          <w:sz w:val="22"/>
          <w:szCs w:val="22"/>
        </w:rPr>
        <w:t>:</w:t>
      </w:r>
      <w:r w:rsidR="00380B2C" w:rsidRPr="00AF20E2">
        <w:rPr>
          <w:sz w:val="22"/>
          <w:szCs w:val="22"/>
        </w:rPr>
        <w:t xml:space="preserve"> </w:t>
      </w:r>
    </w:p>
    <w:p w14:paraId="7E12F7E0" w14:textId="55D08DAF" w:rsidR="00032E80" w:rsidRPr="00AF20E2" w:rsidRDefault="00032E80" w:rsidP="00AF20E2">
      <w:pPr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Integralnymi częściami niniejsze</w:t>
      </w:r>
      <w:r w:rsidR="00926406" w:rsidRPr="00AF20E2">
        <w:rPr>
          <w:rFonts w:ascii="Arial" w:hAnsi="Arial" w:cs="Arial"/>
          <w:sz w:val="22"/>
          <w:szCs w:val="22"/>
        </w:rPr>
        <w:t>j</w:t>
      </w:r>
      <w:r w:rsidRPr="00AF20E2">
        <w:rPr>
          <w:rFonts w:ascii="Arial" w:hAnsi="Arial" w:cs="Arial"/>
          <w:sz w:val="22"/>
          <w:szCs w:val="22"/>
        </w:rPr>
        <w:t xml:space="preserve"> </w:t>
      </w:r>
      <w:r w:rsidR="00926406" w:rsidRPr="00AF20E2">
        <w:rPr>
          <w:rFonts w:ascii="Arial" w:hAnsi="Arial" w:cs="Arial"/>
          <w:sz w:val="22"/>
          <w:szCs w:val="22"/>
        </w:rPr>
        <w:t xml:space="preserve">SWZ </w:t>
      </w:r>
      <w:r w:rsidR="00661790" w:rsidRPr="00AF20E2">
        <w:rPr>
          <w:rFonts w:ascii="Arial" w:hAnsi="Arial" w:cs="Arial"/>
          <w:sz w:val="22"/>
          <w:szCs w:val="22"/>
        </w:rPr>
        <w:t>są następujące załączniki:</w:t>
      </w:r>
    </w:p>
    <w:p w14:paraId="4B53D4C8" w14:textId="22EE86B5" w:rsidR="00B5117F" w:rsidRPr="00AF20E2" w:rsidRDefault="00B5117F" w:rsidP="00AF20E2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Formularz oferty;</w:t>
      </w:r>
    </w:p>
    <w:p w14:paraId="3616C632" w14:textId="112CEC91" w:rsidR="00B5117F" w:rsidRPr="00AF20E2" w:rsidRDefault="00B5117F" w:rsidP="00AF20E2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Projekt </w:t>
      </w:r>
      <w:r w:rsidR="004F524B">
        <w:rPr>
          <w:rFonts w:ascii="Arial" w:hAnsi="Arial" w:cs="Arial"/>
          <w:sz w:val="22"/>
          <w:szCs w:val="22"/>
        </w:rPr>
        <w:t>u</w:t>
      </w:r>
      <w:r w:rsidRPr="00AF20E2">
        <w:rPr>
          <w:rFonts w:ascii="Arial" w:hAnsi="Arial" w:cs="Arial"/>
          <w:sz w:val="22"/>
          <w:szCs w:val="22"/>
        </w:rPr>
        <w:t>mowy</w:t>
      </w:r>
      <w:r w:rsidR="007B47C3" w:rsidRPr="00AF20E2">
        <w:rPr>
          <w:rFonts w:ascii="Arial" w:hAnsi="Arial" w:cs="Arial"/>
          <w:sz w:val="22"/>
          <w:szCs w:val="22"/>
        </w:rPr>
        <w:t>;</w:t>
      </w:r>
    </w:p>
    <w:p w14:paraId="4BBF5CEF" w14:textId="341972AD" w:rsidR="00A44F41" w:rsidRPr="00AF20E2" w:rsidRDefault="00D95AFA" w:rsidP="00AF20E2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Szczegółowy opis przedmiotu zamówienia (OPZ)</w:t>
      </w:r>
      <w:r w:rsidR="00B5117F" w:rsidRPr="00AF20E2">
        <w:rPr>
          <w:rFonts w:ascii="Arial" w:hAnsi="Arial" w:cs="Arial"/>
          <w:sz w:val="22"/>
          <w:szCs w:val="22"/>
        </w:rPr>
        <w:t>;</w:t>
      </w:r>
    </w:p>
    <w:p w14:paraId="345426B0" w14:textId="60D6952A" w:rsidR="00D43853" w:rsidRPr="00AF20E2" w:rsidRDefault="006C1F47" w:rsidP="00AF20E2">
      <w:pPr>
        <w:pStyle w:val="Akapitzlist"/>
        <w:numPr>
          <w:ilvl w:val="0"/>
          <w:numId w:val="11"/>
        </w:numPr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Oświadczenie Wykonawcy</w:t>
      </w:r>
      <w:r w:rsidR="00B5117F" w:rsidRPr="00AF20E2">
        <w:rPr>
          <w:rFonts w:ascii="Arial" w:hAnsi="Arial" w:cs="Arial"/>
          <w:sz w:val="22"/>
          <w:szCs w:val="22"/>
        </w:rPr>
        <w:t xml:space="preserve"> o spełnianiu warunków określonych w §11 ust.1 Regulaminu;</w:t>
      </w:r>
    </w:p>
    <w:p w14:paraId="44708956" w14:textId="77777777" w:rsidR="00E66CC0" w:rsidRPr="00AF20E2" w:rsidRDefault="005D0F55" w:rsidP="00AF20E2">
      <w:pPr>
        <w:pStyle w:val="Akapitzlist"/>
        <w:numPr>
          <w:ilvl w:val="0"/>
          <w:numId w:val="11"/>
        </w:numPr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Wykaz </w:t>
      </w:r>
      <w:r w:rsidR="00E66CC0" w:rsidRPr="00AF20E2">
        <w:rPr>
          <w:rFonts w:ascii="Arial" w:hAnsi="Arial" w:cs="Arial"/>
          <w:sz w:val="22"/>
          <w:szCs w:val="22"/>
        </w:rPr>
        <w:t>doświadczenie zawodowe;</w:t>
      </w:r>
    </w:p>
    <w:p w14:paraId="6C308C5A" w14:textId="34ADF859" w:rsidR="007B47C3" w:rsidRPr="00AF20E2" w:rsidRDefault="00E66CC0" w:rsidP="00AF20E2">
      <w:pPr>
        <w:pStyle w:val="Akapitzlist"/>
        <w:numPr>
          <w:ilvl w:val="0"/>
          <w:numId w:val="11"/>
        </w:numPr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Oświadczenie RODO</w:t>
      </w:r>
      <w:r w:rsidR="00527613" w:rsidRPr="00AF20E2">
        <w:rPr>
          <w:rFonts w:ascii="Arial" w:hAnsi="Arial" w:cs="Arial"/>
          <w:sz w:val="22"/>
          <w:szCs w:val="22"/>
        </w:rPr>
        <w:t>;</w:t>
      </w:r>
    </w:p>
    <w:p w14:paraId="12640D6C" w14:textId="09FC8062" w:rsidR="00ED6CC3" w:rsidRDefault="004C013F" w:rsidP="00AF20E2">
      <w:pPr>
        <w:pStyle w:val="Akapitzlist"/>
        <w:numPr>
          <w:ilvl w:val="0"/>
          <w:numId w:val="11"/>
        </w:numPr>
        <w:spacing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Oświadczenie Wykonawcy</w:t>
      </w:r>
      <w:r w:rsidR="00527613" w:rsidRPr="00AF20E2">
        <w:rPr>
          <w:rFonts w:ascii="Arial" w:hAnsi="Arial" w:cs="Arial"/>
          <w:sz w:val="22"/>
          <w:szCs w:val="22"/>
        </w:rPr>
        <w:t>.</w:t>
      </w:r>
    </w:p>
    <w:p w14:paraId="36D5F463" w14:textId="4853D8E1" w:rsidR="00E42E69" w:rsidRDefault="00E42E69" w:rsidP="00E42E69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3B40348" w14:textId="3BEECF4D" w:rsidR="00E42E69" w:rsidRDefault="00E42E69" w:rsidP="00E42E69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3939743" w14:textId="601EBA75" w:rsidR="00E42E69" w:rsidRDefault="00E42E69" w:rsidP="00E42E69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5E40188" w14:textId="671B8EE1" w:rsidR="00E42E69" w:rsidRDefault="00E42E69" w:rsidP="00E42E69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7452ABA" w14:textId="2384E502" w:rsidR="00E42E69" w:rsidRDefault="00E42E69" w:rsidP="00E42E69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C52437C" w14:textId="3AF3CA02" w:rsidR="00E42E69" w:rsidRDefault="00E42E69" w:rsidP="00E42E69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5998006" w14:textId="5CD14317" w:rsidR="00E42E69" w:rsidRDefault="00E42E69" w:rsidP="00E42E69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307AC2F" w14:textId="38657751" w:rsidR="00E42E69" w:rsidRDefault="00E42E69" w:rsidP="00E42E69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00C9582" w14:textId="77777777" w:rsidR="009112B3" w:rsidRPr="00AF20E2" w:rsidRDefault="009112B3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E0725" w:rsidRPr="00AF20E2" w14:paraId="40AAE03C" w14:textId="77777777" w:rsidTr="005F2D8D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ECF5" w14:textId="77777777" w:rsidR="006E0725" w:rsidRPr="00AF20E2" w:rsidRDefault="006E0725" w:rsidP="00AF20E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CF4FD7" w14:textId="77777777" w:rsidR="006E0725" w:rsidRPr="00AF20E2" w:rsidRDefault="006E0725" w:rsidP="00AF20E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ZAŁĄCZNIK NUMER 1</w:t>
            </w:r>
          </w:p>
          <w:p w14:paraId="1636DDF9" w14:textId="77777777" w:rsidR="006E0725" w:rsidRPr="00AF20E2" w:rsidRDefault="006E0725" w:rsidP="00AF20E2">
            <w:pPr>
              <w:keepNext/>
              <w:spacing w:line="276" w:lineRule="auto"/>
              <w:jc w:val="center"/>
              <w:outlineLvl w:val="6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 xml:space="preserve">FORMULARZ OFERTY </w:t>
            </w:r>
          </w:p>
          <w:p w14:paraId="51EE5E77" w14:textId="77777777" w:rsidR="006E0725" w:rsidRPr="00AF20E2" w:rsidRDefault="006E0725" w:rsidP="00AF20E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FBECF00" w14:textId="77777777" w:rsidR="006E0725" w:rsidRPr="00AF20E2" w:rsidRDefault="006E0725" w:rsidP="00AF20E2">
      <w:pPr>
        <w:spacing w:line="276" w:lineRule="auto"/>
        <w:ind w:firstLine="4253"/>
        <w:rPr>
          <w:rFonts w:ascii="Arial" w:hAnsi="Arial" w:cs="Arial"/>
          <w:sz w:val="22"/>
          <w:szCs w:val="22"/>
        </w:rPr>
      </w:pPr>
    </w:p>
    <w:p w14:paraId="446C3D5F" w14:textId="77777777" w:rsidR="006E0725" w:rsidRPr="00AF20E2" w:rsidRDefault="006E0725" w:rsidP="00AF20E2">
      <w:pPr>
        <w:spacing w:line="276" w:lineRule="auto"/>
        <w:ind w:firstLine="4253"/>
        <w:rPr>
          <w:rFonts w:ascii="Arial" w:hAnsi="Arial" w:cs="Arial"/>
          <w:sz w:val="22"/>
          <w:szCs w:val="22"/>
        </w:rPr>
      </w:pPr>
    </w:p>
    <w:p w14:paraId="2F61EF33" w14:textId="77777777" w:rsidR="006E0725" w:rsidRPr="00AF20E2" w:rsidRDefault="006E0725" w:rsidP="00AF20E2">
      <w:pPr>
        <w:spacing w:line="276" w:lineRule="auto"/>
        <w:ind w:firstLine="4253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.............................................., dnia ..............................</w:t>
      </w:r>
    </w:p>
    <w:p w14:paraId="5B2256AF" w14:textId="5BC5F3B4" w:rsidR="006E0725" w:rsidRPr="00AF20E2" w:rsidRDefault="006E0725" w:rsidP="00AF20E2">
      <w:pPr>
        <w:spacing w:line="276" w:lineRule="auto"/>
        <w:ind w:firstLine="3969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i/>
          <w:sz w:val="22"/>
          <w:szCs w:val="22"/>
        </w:rPr>
        <w:t xml:space="preserve">      </w:t>
      </w:r>
      <w:r w:rsidR="00E715D0">
        <w:rPr>
          <w:rFonts w:ascii="Arial" w:hAnsi="Arial" w:cs="Arial"/>
          <w:i/>
          <w:sz w:val="22"/>
          <w:szCs w:val="22"/>
        </w:rPr>
        <w:t xml:space="preserve">     </w:t>
      </w:r>
      <w:r w:rsidRPr="00AF20E2">
        <w:rPr>
          <w:rFonts w:ascii="Arial" w:hAnsi="Arial" w:cs="Arial"/>
          <w:i/>
          <w:sz w:val="22"/>
          <w:szCs w:val="22"/>
        </w:rPr>
        <w:t xml:space="preserve">  / miejscowość</w:t>
      </w:r>
      <w:r w:rsidR="00E715D0">
        <w:rPr>
          <w:rFonts w:ascii="Arial" w:hAnsi="Arial" w:cs="Arial"/>
          <w:i/>
          <w:sz w:val="22"/>
          <w:szCs w:val="22"/>
        </w:rPr>
        <w:t xml:space="preserve"> </w:t>
      </w:r>
      <w:r w:rsidRPr="00AF20E2">
        <w:rPr>
          <w:rFonts w:ascii="Arial" w:hAnsi="Arial" w:cs="Arial"/>
          <w:i/>
          <w:sz w:val="22"/>
          <w:szCs w:val="22"/>
        </w:rPr>
        <w:t>/</w:t>
      </w:r>
    </w:p>
    <w:p w14:paraId="4F646BA3" w14:textId="77777777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/ pieczątka  nagłówkowa Wykonawcy /</w:t>
      </w:r>
    </w:p>
    <w:p w14:paraId="5A8233EA" w14:textId="42C6B2CB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znak: </w:t>
      </w:r>
      <w:r w:rsidRPr="00AF20E2">
        <w:rPr>
          <w:rFonts w:ascii="Arial" w:hAnsi="Arial" w:cs="Arial"/>
          <w:b/>
          <w:sz w:val="22"/>
          <w:szCs w:val="22"/>
        </w:rPr>
        <w:t>SKMMU.086.</w:t>
      </w:r>
      <w:r w:rsidR="00E715D0">
        <w:rPr>
          <w:rFonts w:ascii="Arial" w:hAnsi="Arial" w:cs="Arial"/>
          <w:b/>
          <w:sz w:val="22"/>
          <w:szCs w:val="22"/>
        </w:rPr>
        <w:t>21.22</w:t>
      </w:r>
    </w:p>
    <w:p w14:paraId="500E80D5" w14:textId="77777777" w:rsidR="006E0725" w:rsidRPr="00AF20E2" w:rsidRDefault="006E0725" w:rsidP="00AF20E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7149A3" w14:textId="77777777" w:rsidR="006E0725" w:rsidRPr="00AF20E2" w:rsidRDefault="006E0725" w:rsidP="00AF20E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F20E2">
        <w:rPr>
          <w:rFonts w:ascii="Arial" w:hAnsi="Arial" w:cs="Arial"/>
          <w:b/>
          <w:sz w:val="22"/>
          <w:szCs w:val="22"/>
        </w:rPr>
        <w:t xml:space="preserve">I. DANE WYKONAWCY </w:t>
      </w:r>
    </w:p>
    <w:p w14:paraId="44E0A564" w14:textId="25D0C74A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1.1</w:t>
      </w:r>
      <w:r w:rsidR="00E715D0">
        <w:rPr>
          <w:rFonts w:ascii="Arial" w:hAnsi="Arial" w:cs="Arial"/>
          <w:sz w:val="22"/>
          <w:szCs w:val="22"/>
        </w:rPr>
        <w:t xml:space="preserve">. </w:t>
      </w:r>
      <w:r w:rsidRPr="00AF20E2">
        <w:rPr>
          <w:rFonts w:ascii="Arial" w:hAnsi="Arial" w:cs="Arial"/>
          <w:sz w:val="22"/>
          <w:szCs w:val="22"/>
        </w:rPr>
        <w:t>Pełna</w:t>
      </w:r>
      <w:r w:rsidR="002D77A1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>nazwa</w:t>
      </w:r>
      <w:r w:rsidR="00E715D0">
        <w:rPr>
          <w:rFonts w:ascii="Arial" w:hAnsi="Arial" w:cs="Arial"/>
          <w:sz w:val="22"/>
          <w:szCs w:val="22"/>
        </w:rPr>
        <w:t xml:space="preserve">: </w:t>
      </w:r>
      <w:r w:rsidRPr="00AF20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</w:t>
      </w:r>
      <w:r w:rsidR="00E715D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</w:p>
    <w:p w14:paraId="2E3812DD" w14:textId="78AE0E3D" w:rsidR="00E715D0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1.2</w:t>
      </w:r>
      <w:r w:rsidR="00AB5163">
        <w:rPr>
          <w:rFonts w:ascii="Arial" w:hAnsi="Arial" w:cs="Arial"/>
          <w:sz w:val="22"/>
          <w:szCs w:val="22"/>
        </w:rPr>
        <w:t>.</w:t>
      </w:r>
      <w:r w:rsidR="00E715D0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>Adres</w:t>
      </w:r>
      <w:r w:rsidR="00E715D0">
        <w:rPr>
          <w:rFonts w:ascii="Arial" w:hAnsi="Arial" w:cs="Arial"/>
          <w:sz w:val="22"/>
          <w:szCs w:val="22"/>
        </w:rPr>
        <w:t>:</w:t>
      </w:r>
    </w:p>
    <w:p w14:paraId="7935D1A7" w14:textId="069AB8BE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="00AB5163">
        <w:rPr>
          <w:rFonts w:ascii="Arial" w:hAnsi="Arial" w:cs="Arial"/>
          <w:sz w:val="22"/>
          <w:szCs w:val="22"/>
        </w:rPr>
        <w:t>..........</w:t>
      </w:r>
      <w:r w:rsidRPr="00AF20E2">
        <w:rPr>
          <w:rFonts w:ascii="Arial" w:hAnsi="Arial" w:cs="Arial"/>
          <w:sz w:val="22"/>
          <w:szCs w:val="22"/>
        </w:rPr>
        <w:t>.</w:t>
      </w:r>
    </w:p>
    <w:p w14:paraId="20B8FC31" w14:textId="327F4D9D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73AF957A" w14:textId="1943BEB2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1.3</w:t>
      </w:r>
      <w:r w:rsidR="00AB5163">
        <w:rPr>
          <w:rFonts w:ascii="Arial" w:hAnsi="Arial" w:cs="Arial"/>
          <w:sz w:val="22"/>
          <w:szCs w:val="22"/>
        </w:rPr>
        <w:t>.</w:t>
      </w:r>
      <w:r w:rsidRPr="00AF20E2">
        <w:rPr>
          <w:rFonts w:ascii="Arial" w:hAnsi="Arial" w:cs="Arial"/>
          <w:sz w:val="22"/>
          <w:szCs w:val="22"/>
        </w:rPr>
        <w:t xml:space="preserve"> Numer telefonu</w:t>
      </w:r>
      <w:r w:rsidR="00AB5163">
        <w:rPr>
          <w:rFonts w:ascii="Arial" w:hAnsi="Arial" w:cs="Arial"/>
          <w:sz w:val="22"/>
          <w:szCs w:val="22"/>
        </w:rPr>
        <w:t>:</w:t>
      </w:r>
      <w:r w:rsidRPr="00AF20E2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</w:t>
      </w:r>
      <w:r w:rsidR="00AB5163">
        <w:rPr>
          <w:rFonts w:ascii="Arial" w:hAnsi="Arial" w:cs="Arial"/>
          <w:sz w:val="22"/>
          <w:szCs w:val="22"/>
        </w:rPr>
        <w:t>...............................</w:t>
      </w:r>
    </w:p>
    <w:p w14:paraId="32065392" w14:textId="56F75F65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7C0D165" w14:textId="2539409C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1.4</w:t>
      </w:r>
      <w:r w:rsidR="00AB5163">
        <w:rPr>
          <w:rFonts w:ascii="Arial" w:hAnsi="Arial" w:cs="Arial"/>
          <w:sz w:val="22"/>
          <w:szCs w:val="22"/>
        </w:rPr>
        <w:t>.</w:t>
      </w:r>
      <w:r w:rsidRPr="00AF20E2">
        <w:rPr>
          <w:rFonts w:ascii="Arial" w:hAnsi="Arial" w:cs="Arial"/>
          <w:sz w:val="22"/>
          <w:szCs w:val="22"/>
        </w:rPr>
        <w:t xml:space="preserve"> NIP:</w:t>
      </w:r>
      <w:r w:rsidR="00AB5163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>..............</w:t>
      </w:r>
      <w:r w:rsidR="00AB5163">
        <w:rPr>
          <w:rFonts w:ascii="Arial" w:hAnsi="Arial" w:cs="Arial"/>
          <w:sz w:val="22"/>
          <w:szCs w:val="22"/>
        </w:rPr>
        <w:t>..........................</w:t>
      </w:r>
      <w:r w:rsidRPr="00AF20E2">
        <w:rPr>
          <w:rFonts w:ascii="Arial" w:hAnsi="Arial" w:cs="Arial"/>
          <w:sz w:val="22"/>
          <w:szCs w:val="22"/>
        </w:rPr>
        <w:t>..............</w:t>
      </w:r>
      <w:r w:rsidR="00AB5163">
        <w:rPr>
          <w:rFonts w:ascii="Arial" w:hAnsi="Arial" w:cs="Arial"/>
          <w:sz w:val="22"/>
          <w:szCs w:val="22"/>
        </w:rPr>
        <w:t xml:space="preserve">, </w:t>
      </w:r>
      <w:r w:rsidRPr="00AF20E2">
        <w:rPr>
          <w:rFonts w:ascii="Arial" w:hAnsi="Arial" w:cs="Arial"/>
          <w:sz w:val="22"/>
          <w:szCs w:val="22"/>
        </w:rPr>
        <w:t>REGON: .....................................................</w:t>
      </w:r>
    </w:p>
    <w:p w14:paraId="7B2DE2DC" w14:textId="56C7510F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1.5 Strona internetowa Wykonawcy</w:t>
      </w:r>
      <w:r w:rsidR="00AB5163">
        <w:rPr>
          <w:rFonts w:ascii="Arial" w:hAnsi="Arial" w:cs="Arial"/>
          <w:sz w:val="22"/>
          <w:szCs w:val="22"/>
        </w:rPr>
        <w:t xml:space="preserve"> </w:t>
      </w:r>
      <w:r w:rsidRPr="00AF20E2">
        <w:rPr>
          <w:rFonts w:ascii="Arial" w:hAnsi="Arial" w:cs="Arial"/>
          <w:sz w:val="22"/>
          <w:szCs w:val="22"/>
        </w:rPr>
        <w:t>……………………..</w:t>
      </w:r>
      <w:r w:rsidR="00AB5163">
        <w:rPr>
          <w:rFonts w:ascii="Arial" w:hAnsi="Arial" w:cs="Arial"/>
          <w:sz w:val="22"/>
          <w:szCs w:val="22"/>
        </w:rPr>
        <w:t>,</w:t>
      </w:r>
      <w:r w:rsidRPr="00AF20E2">
        <w:rPr>
          <w:rFonts w:ascii="Arial" w:hAnsi="Arial" w:cs="Arial"/>
          <w:sz w:val="22"/>
          <w:szCs w:val="22"/>
        </w:rPr>
        <w:t xml:space="preserve"> adres email Wykonawcy</w:t>
      </w:r>
      <w:r w:rsidR="00AB5163">
        <w:rPr>
          <w:rFonts w:ascii="Arial" w:hAnsi="Arial" w:cs="Arial"/>
          <w:sz w:val="22"/>
          <w:szCs w:val="22"/>
        </w:rPr>
        <w:t>:</w:t>
      </w:r>
      <w:r w:rsidRPr="00AF20E2">
        <w:rPr>
          <w:rFonts w:ascii="Arial" w:hAnsi="Arial" w:cs="Arial"/>
          <w:sz w:val="22"/>
          <w:szCs w:val="22"/>
        </w:rPr>
        <w:t xml:space="preserve"> …………………</w:t>
      </w:r>
      <w:r w:rsidR="00AB5163">
        <w:rPr>
          <w:rFonts w:ascii="Arial" w:hAnsi="Arial" w:cs="Arial"/>
          <w:sz w:val="22"/>
          <w:szCs w:val="22"/>
        </w:rPr>
        <w:t>…………..</w:t>
      </w:r>
    </w:p>
    <w:p w14:paraId="2A650397" w14:textId="77777777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478077" w14:textId="77777777" w:rsidR="006E0725" w:rsidRPr="00AF20E2" w:rsidRDefault="006E0725" w:rsidP="00AF20E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F20E2">
        <w:rPr>
          <w:rFonts w:ascii="Arial" w:hAnsi="Arial" w:cs="Arial"/>
          <w:b/>
          <w:sz w:val="22"/>
          <w:szCs w:val="22"/>
        </w:rPr>
        <w:t>II. PRZEDMIOT OFERTY</w:t>
      </w:r>
    </w:p>
    <w:p w14:paraId="52180914" w14:textId="270B90BC" w:rsidR="006E0725" w:rsidRPr="00AF20E2" w:rsidRDefault="006E0725" w:rsidP="00AF20E2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x-none"/>
        </w:rPr>
      </w:pPr>
      <w:r w:rsidRPr="00AF20E2">
        <w:rPr>
          <w:rFonts w:ascii="Arial" w:eastAsia="Calibri" w:hAnsi="Arial" w:cs="Arial"/>
          <w:sz w:val="22"/>
          <w:szCs w:val="22"/>
          <w:lang w:val="x-none" w:eastAsia="x-none"/>
        </w:rPr>
        <w:t>Oferta dotyczy przetargu nieograniczonego prowadzonego przez PKP Szybka Kolej Miejska</w:t>
      </w:r>
      <w:r w:rsidRPr="00AF20E2">
        <w:rPr>
          <w:rFonts w:ascii="Arial" w:eastAsia="Calibri" w:hAnsi="Arial" w:cs="Arial"/>
          <w:sz w:val="22"/>
          <w:szCs w:val="22"/>
          <w:lang w:eastAsia="x-none"/>
        </w:rPr>
        <w:t xml:space="preserve"> </w:t>
      </w:r>
      <w:r w:rsidRPr="00AF20E2">
        <w:rPr>
          <w:rFonts w:ascii="Arial" w:eastAsia="Calibri" w:hAnsi="Arial" w:cs="Arial"/>
          <w:sz w:val="22"/>
          <w:szCs w:val="22"/>
          <w:lang w:val="x-none" w:eastAsia="x-none"/>
        </w:rPr>
        <w:t xml:space="preserve">w Trójmieście </w:t>
      </w:r>
      <w:r w:rsidRPr="00AF20E2">
        <w:rPr>
          <w:rFonts w:ascii="Arial" w:eastAsia="Calibri" w:hAnsi="Arial" w:cs="Arial"/>
          <w:sz w:val="22"/>
          <w:szCs w:val="22"/>
          <w:lang w:eastAsia="x-none"/>
        </w:rPr>
        <w:t>S</w:t>
      </w:r>
      <w:r w:rsidRPr="00AF20E2">
        <w:rPr>
          <w:rFonts w:ascii="Arial" w:eastAsia="Calibri" w:hAnsi="Arial" w:cs="Arial"/>
          <w:sz w:val="22"/>
          <w:szCs w:val="22"/>
          <w:lang w:val="x-none" w:eastAsia="x-none"/>
        </w:rPr>
        <w:t>p. z o.o. z siedzibą w Gdyni</w:t>
      </w:r>
      <w:r w:rsidRPr="00AF20E2">
        <w:rPr>
          <w:rFonts w:ascii="Arial" w:eastAsia="Calibri" w:hAnsi="Arial" w:cs="Arial"/>
          <w:sz w:val="22"/>
          <w:szCs w:val="22"/>
          <w:lang w:eastAsia="x-none"/>
        </w:rPr>
        <w:t xml:space="preserve"> </w:t>
      </w:r>
      <w:r w:rsidR="00AB5163" w:rsidRPr="00AB5163">
        <w:rPr>
          <w:rFonts w:ascii="Arial" w:eastAsia="Calibri" w:hAnsi="Arial" w:cs="Arial"/>
          <w:b/>
          <w:iCs/>
          <w:sz w:val="22"/>
          <w:szCs w:val="22"/>
          <w:lang w:eastAsia="x-none"/>
        </w:rPr>
        <w:t>na zakup i sukcesywne dostawy naturalnej wody pitnej (źródlanej lub mineralnej – nisko lub średnio zmineralizowanej), w butelkach bezzwrotnych, plastikowych, o pojemności 0,5 l., 1,5 l. – gazowanej i niegazowanej)</w:t>
      </w:r>
      <w:r w:rsidRPr="00AF20E2">
        <w:rPr>
          <w:rFonts w:ascii="Arial" w:eastAsia="Calibri" w:hAnsi="Arial" w:cs="Arial"/>
          <w:b/>
          <w:sz w:val="22"/>
          <w:szCs w:val="22"/>
          <w:lang w:eastAsia="x-none"/>
        </w:rPr>
        <w:t xml:space="preserve"> </w:t>
      </w:r>
      <w:r w:rsidRPr="00AF20E2">
        <w:rPr>
          <w:rFonts w:ascii="Arial" w:eastAsia="Calibri" w:hAnsi="Arial" w:cs="Arial"/>
          <w:b/>
          <w:sz w:val="22"/>
          <w:szCs w:val="22"/>
          <w:lang w:val="x-none" w:eastAsia="x-none"/>
        </w:rPr>
        <w:t>- znak: SKMMU.086.</w:t>
      </w:r>
      <w:r w:rsidR="00AB5163">
        <w:rPr>
          <w:rFonts w:ascii="Arial" w:eastAsia="Calibri" w:hAnsi="Arial" w:cs="Arial"/>
          <w:b/>
          <w:sz w:val="22"/>
          <w:szCs w:val="22"/>
          <w:lang w:eastAsia="x-none"/>
        </w:rPr>
        <w:t>21.22</w:t>
      </w:r>
      <w:r w:rsidRPr="00AF20E2">
        <w:rPr>
          <w:rFonts w:ascii="Arial" w:eastAsia="Calibri" w:hAnsi="Arial" w:cs="Arial"/>
          <w:b/>
          <w:sz w:val="22"/>
          <w:szCs w:val="22"/>
          <w:lang w:eastAsia="x-none"/>
        </w:rPr>
        <w:t>.</w:t>
      </w:r>
    </w:p>
    <w:p w14:paraId="7F2138C7" w14:textId="77777777" w:rsidR="006E0725" w:rsidRPr="00AF20E2" w:rsidRDefault="006E0725" w:rsidP="00AF20E2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</w:p>
    <w:p w14:paraId="2C8451E7" w14:textId="77777777" w:rsidR="007F7994" w:rsidRDefault="006E0725" w:rsidP="00AF20E2">
      <w:pPr>
        <w:keepNext/>
        <w:spacing w:line="276" w:lineRule="auto"/>
        <w:jc w:val="both"/>
        <w:outlineLvl w:val="3"/>
        <w:rPr>
          <w:rFonts w:ascii="Arial" w:hAnsi="Arial" w:cs="Arial"/>
          <w:b/>
          <w:sz w:val="22"/>
          <w:szCs w:val="22"/>
          <w:lang w:eastAsia="x-none"/>
        </w:rPr>
      </w:pPr>
      <w:r w:rsidRPr="00AF20E2">
        <w:rPr>
          <w:rFonts w:ascii="Arial" w:hAnsi="Arial" w:cs="Arial"/>
          <w:b/>
          <w:sz w:val="22"/>
          <w:szCs w:val="22"/>
          <w:lang w:val="x-none" w:eastAsia="x-none"/>
        </w:rPr>
        <w:t>III.</w:t>
      </w:r>
      <w:r w:rsidR="007F7994">
        <w:rPr>
          <w:rFonts w:ascii="Arial" w:hAnsi="Arial" w:cs="Arial"/>
          <w:b/>
          <w:sz w:val="22"/>
          <w:szCs w:val="22"/>
          <w:lang w:eastAsia="x-none"/>
        </w:rPr>
        <w:t xml:space="preserve"> </w:t>
      </w:r>
    </w:p>
    <w:p w14:paraId="27111B7F" w14:textId="48D90641" w:rsidR="005B0096" w:rsidRPr="00AF20E2" w:rsidRDefault="007E19B5" w:rsidP="00AF20E2">
      <w:pPr>
        <w:keepNext/>
        <w:spacing w:line="276" w:lineRule="auto"/>
        <w:jc w:val="both"/>
        <w:outlineLvl w:val="3"/>
        <w:rPr>
          <w:rFonts w:ascii="Arial" w:hAnsi="Arial" w:cs="Arial"/>
          <w:b/>
          <w:bCs/>
          <w:sz w:val="22"/>
          <w:szCs w:val="22"/>
          <w:lang w:eastAsia="x-none"/>
        </w:rPr>
      </w:pPr>
      <w:r w:rsidRPr="00AF20E2">
        <w:rPr>
          <w:rFonts w:ascii="Arial" w:hAnsi="Arial" w:cs="Arial"/>
          <w:b/>
          <w:bCs/>
          <w:sz w:val="22"/>
          <w:szCs w:val="22"/>
          <w:lang w:eastAsia="x-none"/>
        </w:rPr>
        <w:t xml:space="preserve">1. </w:t>
      </w:r>
      <w:bookmarkStart w:id="76" w:name="_Hlk43102705"/>
      <w:bookmarkStart w:id="77" w:name="_Hlk39840399"/>
      <w:r w:rsidR="006E0725" w:rsidRPr="00AF20E2">
        <w:rPr>
          <w:rFonts w:ascii="Arial" w:hAnsi="Arial" w:cs="Arial"/>
          <w:b/>
          <w:bCs/>
          <w:sz w:val="22"/>
          <w:szCs w:val="22"/>
          <w:lang w:val="x-none" w:eastAsia="x-none"/>
        </w:rPr>
        <w:t>CENA OFERTY brutto*</w:t>
      </w:r>
      <w:r w:rsidR="006E0725" w:rsidRPr="00AF20E2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bookmarkStart w:id="78" w:name="_Hlk39840231"/>
      <w:r w:rsidR="001467DA" w:rsidRPr="00AF20E2">
        <w:rPr>
          <w:rFonts w:ascii="Arial" w:hAnsi="Arial" w:cs="Arial"/>
          <w:b/>
          <w:bCs/>
          <w:sz w:val="22"/>
          <w:szCs w:val="22"/>
          <w:lang w:eastAsia="x-none"/>
        </w:rPr>
        <w:t>(</w:t>
      </w:r>
      <w:r w:rsidR="00E875DE">
        <w:rPr>
          <w:rFonts w:ascii="Arial" w:hAnsi="Arial" w:cs="Arial"/>
          <w:b/>
          <w:bCs/>
          <w:sz w:val="22"/>
          <w:szCs w:val="22"/>
          <w:lang w:eastAsia="x-none"/>
        </w:rPr>
        <w:t xml:space="preserve">dla </w:t>
      </w:r>
      <w:r w:rsidR="001467DA" w:rsidRPr="00AF20E2">
        <w:rPr>
          <w:rFonts w:ascii="Arial" w:hAnsi="Arial" w:cs="Arial"/>
          <w:b/>
          <w:bCs/>
          <w:sz w:val="22"/>
          <w:szCs w:val="22"/>
          <w:lang w:eastAsia="x-none"/>
        </w:rPr>
        <w:t>cał</w:t>
      </w:r>
      <w:r w:rsidR="00E875DE">
        <w:rPr>
          <w:rFonts w:ascii="Arial" w:hAnsi="Arial" w:cs="Arial"/>
          <w:b/>
          <w:bCs/>
          <w:sz w:val="22"/>
          <w:szCs w:val="22"/>
          <w:lang w:eastAsia="x-none"/>
        </w:rPr>
        <w:t>ego</w:t>
      </w:r>
      <w:r w:rsidR="001467DA" w:rsidRPr="00AF20E2">
        <w:rPr>
          <w:rFonts w:ascii="Arial" w:hAnsi="Arial" w:cs="Arial"/>
          <w:b/>
          <w:bCs/>
          <w:sz w:val="22"/>
          <w:szCs w:val="22"/>
          <w:lang w:eastAsia="x-none"/>
        </w:rPr>
        <w:t xml:space="preserve"> wolumen</w:t>
      </w:r>
      <w:r w:rsidR="00E875DE">
        <w:rPr>
          <w:rFonts w:ascii="Arial" w:hAnsi="Arial" w:cs="Arial"/>
          <w:b/>
          <w:bCs/>
          <w:sz w:val="22"/>
          <w:szCs w:val="22"/>
          <w:lang w:eastAsia="x-none"/>
        </w:rPr>
        <w:t>u Zamówienia</w:t>
      </w:r>
      <w:r w:rsidR="001467DA" w:rsidRPr="00AF20E2">
        <w:rPr>
          <w:rFonts w:ascii="Arial" w:hAnsi="Arial" w:cs="Arial"/>
          <w:b/>
          <w:bCs/>
          <w:sz w:val="22"/>
          <w:szCs w:val="22"/>
          <w:lang w:eastAsia="x-none"/>
        </w:rPr>
        <w:t>)</w:t>
      </w:r>
      <w:r w:rsidR="005B0096" w:rsidRPr="00AF20E2">
        <w:rPr>
          <w:rFonts w:ascii="Arial" w:hAnsi="Arial" w:cs="Arial"/>
          <w:b/>
          <w:bCs/>
          <w:sz w:val="22"/>
          <w:szCs w:val="22"/>
          <w:lang w:eastAsia="x-none"/>
        </w:rPr>
        <w:t>:</w:t>
      </w:r>
      <w:bookmarkEnd w:id="76"/>
    </w:p>
    <w:p w14:paraId="388C23D4" w14:textId="1CE4CBF6" w:rsidR="006E0725" w:rsidRPr="00AF20E2" w:rsidRDefault="005B0096" w:rsidP="00AF20E2">
      <w:pPr>
        <w:keepNext/>
        <w:spacing w:line="276" w:lineRule="auto"/>
        <w:jc w:val="both"/>
        <w:outlineLvl w:val="3"/>
        <w:rPr>
          <w:rFonts w:ascii="Arial" w:hAnsi="Arial" w:cs="Arial"/>
          <w:sz w:val="22"/>
          <w:szCs w:val="22"/>
          <w:lang w:val="x-none" w:eastAsia="x-none"/>
        </w:rPr>
      </w:pPr>
      <w:bookmarkStart w:id="79" w:name="_Hlk43102732"/>
      <w:r w:rsidRPr="00AF20E2">
        <w:rPr>
          <w:rFonts w:ascii="Arial" w:hAnsi="Arial" w:cs="Arial"/>
          <w:b/>
          <w:bCs/>
          <w:sz w:val="22"/>
          <w:szCs w:val="22"/>
          <w:lang w:eastAsia="x-none"/>
        </w:rPr>
        <w:t>a) cena brutto za</w:t>
      </w:r>
      <w:r w:rsidR="006E0725" w:rsidRPr="00AF20E2">
        <w:rPr>
          <w:rFonts w:ascii="Arial" w:hAnsi="Arial" w:cs="Arial"/>
          <w:b/>
          <w:bCs/>
          <w:sz w:val="22"/>
          <w:szCs w:val="22"/>
          <w:lang w:eastAsia="x-none"/>
        </w:rPr>
        <w:t xml:space="preserve"> 1 butelk</w:t>
      </w:r>
      <w:r w:rsidR="005C41B0" w:rsidRPr="00AF20E2">
        <w:rPr>
          <w:rFonts w:ascii="Arial" w:hAnsi="Arial" w:cs="Arial"/>
          <w:b/>
          <w:bCs/>
          <w:sz w:val="22"/>
          <w:szCs w:val="22"/>
          <w:lang w:eastAsia="x-none"/>
        </w:rPr>
        <w:t>ę</w:t>
      </w:r>
      <w:r w:rsidR="006E0725" w:rsidRPr="00AF20E2">
        <w:rPr>
          <w:rFonts w:ascii="Arial" w:hAnsi="Arial" w:cs="Arial"/>
          <w:b/>
          <w:bCs/>
          <w:sz w:val="22"/>
          <w:szCs w:val="22"/>
          <w:lang w:eastAsia="x-none"/>
        </w:rPr>
        <w:t xml:space="preserve"> wody niegazowanej 0,5 l</w:t>
      </w:r>
      <w:bookmarkEnd w:id="78"/>
      <w:r w:rsidR="006E0725" w:rsidRPr="00AF20E2">
        <w:rPr>
          <w:rFonts w:ascii="Arial" w:hAnsi="Arial" w:cs="Arial"/>
          <w:b/>
          <w:bCs/>
          <w:sz w:val="22"/>
          <w:szCs w:val="22"/>
          <w:lang w:val="x-none" w:eastAsia="x-none"/>
        </w:rPr>
        <w:t>:</w:t>
      </w:r>
      <w:r w:rsidR="006E0725" w:rsidRPr="00AF20E2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  <w:r w:rsidR="006E0725" w:rsidRPr="00AF20E2">
        <w:rPr>
          <w:rFonts w:ascii="Arial" w:hAnsi="Arial" w:cs="Arial"/>
          <w:sz w:val="22"/>
          <w:szCs w:val="22"/>
          <w:lang w:val="x-none" w:eastAsia="x-none"/>
        </w:rPr>
        <w:t>........................................................................................................</w:t>
      </w:r>
      <w:r w:rsidR="00AB5163">
        <w:rPr>
          <w:rFonts w:ascii="Arial" w:hAnsi="Arial" w:cs="Arial"/>
          <w:sz w:val="22"/>
          <w:szCs w:val="22"/>
          <w:lang w:eastAsia="x-none"/>
        </w:rPr>
        <w:t xml:space="preserve">................................... </w:t>
      </w:r>
      <w:r w:rsidR="006E0725" w:rsidRPr="00AF20E2">
        <w:rPr>
          <w:rFonts w:ascii="Arial" w:hAnsi="Arial" w:cs="Arial"/>
          <w:sz w:val="22"/>
          <w:szCs w:val="22"/>
          <w:lang w:val="x-none" w:eastAsia="x-none"/>
        </w:rPr>
        <w:t>(słownie:</w:t>
      </w:r>
      <w:r w:rsidR="003C21E2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6E0725" w:rsidRPr="00AF20E2">
        <w:rPr>
          <w:rFonts w:ascii="Arial" w:hAnsi="Arial" w:cs="Arial"/>
          <w:sz w:val="22"/>
          <w:szCs w:val="22"/>
          <w:lang w:val="x-none" w:eastAsia="x-none"/>
        </w:rPr>
        <w:t>............................................................................................................................</w:t>
      </w:r>
    </w:p>
    <w:p w14:paraId="73474777" w14:textId="7CA19F7B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........................................................................................................................................)</w:t>
      </w:r>
      <w:r w:rsidR="003C21E2">
        <w:rPr>
          <w:rFonts w:ascii="Arial" w:hAnsi="Arial" w:cs="Arial"/>
          <w:sz w:val="22"/>
          <w:szCs w:val="22"/>
        </w:rPr>
        <w:t>,</w:t>
      </w:r>
    </w:p>
    <w:p w14:paraId="7FBC4FE5" w14:textId="77777777" w:rsidR="00390065" w:rsidRDefault="005B0096" w:rsidP="003C21E2">
      <w:pPr>
        <w:keepNext/>
        <w:spacing w:line="276" w:lineRule="auto"/>
        <w:jc w:val="both"/>
        <w:outlineLvl w:val="3"/>
        <w:rPr>
          <w:rFonts w:ascii="Arial" w:hAnsi="Arial" w:cs="Arial"/>
          <w:sz w:val="22"/>
          <w:szCs w:val="22"/>
          <w:lang w:eastAsia="x-none"/>
        </w:rPr>
      </w:pPr>
      <w:r w:rsidRPr="00AF20E2">
        <w:rPr>
          <w:rFonts w:ascii="Arial" w:hAnsi="Arial" w:cs="Arial"/>
          <w:b/>
          <w:sz w:val="22"/>
          <w:szCs w:val="22"/>
          <w:lang w:eastAsia="x-none"/>
        </w:rPr>
        <w:t xml:space="preserve">b) </w:t>
      </w:r>
      <w:r w:rsidR="006E0725" w:rsidRPr="00AF20E2">
        <w:rPr>
          <w:rFonts w:ascii="Arial" w:hAnsi="Arial" w:cs="Arial"/>
          <w:b/>
          <w:sz w:val="22"/>
          <w:szCs w:val="22"/>
          <w:lang w:val="x-none" w:eastAsia="x-none"/>
        </w:rPr>
        <w:t xml:space="preserve">cena </w:t>
      </w:r>
      <w:r w:rsidRPr="00AF20E2">
        <w:rPr>
          <w:rFonts w:ascii="Arial" w:hAnsi="Arial" w:cs="Arial"/>
          <w:b/>
          <w:sz w:val="22"/>
          <w:szCs w:val="22"/>
          <w:lang w:eastAsia="x-none"/>
        </w:rPr>
        <w:t>brutto</w:t>
      </w:r>
      <w:r w:rsidR="006E0725" w:rsidRPr="00AF20E2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 w:rsidR="006E0725" w:rsidRPr="00AF20E2">
        <w:rPr>
          <w:rFonts w:ascii="Arial" w:hAnsi="Arial" w:cs="Arial"/>
          <w:b/>
          <w:bCs/>
          <w:sz w:val="22"/>
          <w:szCs w:val="22"/>
          <w:lang w:eastAsia="x-none"/>
        </w:rPr>
        <w:t>za 1 butelk</w:t>
      </w:r>
      <w:r w:rsidR="005C41B0" w:rsidRPr="00AF20E2">
        <w:rPr>
          <w:rFonts w:ascii="Arial" w:hAnsi="Arial" w:cs="Arial"/>
          <w:b/>
          <w:bCs/>
          <w:sz w:val="22"/>
          <w:szCs w:val="22"/>
          <w:lang w:eastAsia="x-none"/>
        </w:rPr>
        <w:t>ę</w:t>
      </w:r>
      <w:r w:rsidR="006E0725" w:rsidRPr="00AF20E2">
        <w:rPr>
          <w:rFonts w:ascii="Arial" w:hAnsi="Arial" w:cs="Arial"/>
          <w:b/>
          <w:bCs/>
          <w:sz w:val="22"/>
          <w:szCs w:val="22"/>
          <w:lang w:eastAsia="x-none"/>
        </w:rPr>
        <w:t xml:space="preserve"> wody gazowanej 0,5 l</w:t>
      </w:r>
      <w:r w:rsidR="00390065">
        <w:rPr>
          <w:rFonts w:ascii="Arial" w:hAnsi="Arial" w:cs="Arial"/>
          <w:sz w:val="22"/>
          <w:szCs w:val="22"/>
          <w:lang w:eastAsia="x-none"/>
        </w:rPr>
        <w:t>:</w:t>
      </w:r>
    </w:p>
    <w:p w14:paraId="23CF39F8" w14:textId="6AE574BC" w:rsidR="006E0725" w:rsidRPr="003C21E2" w:rsidRDefault="006E0725" w:rsidP="003C21E2">
      <w:pPr>
        <w:keepNext/>
        <w:spacing w:line="276" w:lineRule="auto"/>
        <w:jc w:val="both"/>
        <w:outlineLvl w:val="3"/>
        <w:rPr>
          <w:rFonts w:ascii="Arial" w:hAnsi="Arial" w:cs="Arial"/>
          <w:sz w:val="22"/>
          <w:szCs w:val="22"/>
          <w:lang w:val="x-none" w:eastAsia="x-none"/>
        </w:rPr>
      </w:pPr>
      <w:r w:rsidRPr="00AF20E2">
        <w:rPr>
          <w:rFonts w:ascii="Arial" w:hAnsi="Arial" w:cs="Arial"/>
          <w:sz w:val="22"/>
          <w:szCs w:val="22"/>
          <w:lang w:val="x-none" w:eastAsia="x-none"/>
        </w:rPr>
        <w:t>.......................................................................</w:t>
      </w:r>
      <w:r w:rsidR="003C21E2">
        <w:rPr>
          <w:rFonts w:ascii="Arial" w:hAnsi="Arial" w:cs="Arial"/>
          <w:sz w:val="22"/>
          <w:szCs w:val="22"/>
          <w:lang w:eastAsia="x-none"/>
        </w:rPr>
        <w:t>....................................................................</w:t>
      </w:r>
      <w:r w:rsidRPr="00AF20E2">
        <w:rPr>
          <w:rFonts w:ascii="Arial" w:hAnsi="Arial" w:cs="Arial"/>
          <w:sz w:val="22"/>
          <w:szCs w:val="22"/>
          <w:lang w:val="x-none" w:eastAsia="x-none"/>
        </w:rPr>
        <w:t xml:space="preserve"> (słownie:...................................................</w:t>
      </w:r>
      <w:r w:rsidRPr="00AF20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3C21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  <w:r w:rsidRPr="00AF20E2">
        <w:rPr>
          <w:rFonts w:ascii="Arial" w:hAnsi="Arial" w:cs="Arial"/>
          <w:sz w:val="22"/>
          <w:szCs w:val="22"/>
        </w:rPr>
        <w:t>),</w:t>
      </w:r>
    </w:p>
    <w:p w14:paraId="3DBE9BF3" w14:textId="61E8C5BB" w:rsidR="005B0096" w:rsidRPr="003C21E2" w:rsidRDefault="005B0096" w:rsidP="00AF20E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21E2">
        <w:rPr>
          <w:rFonts w:ascii="Arial" w:hAnsi="Arial" w:cs="Arial"/>
          <w:b/>
          <w:bCs/>
          <w:sz w:val="22"/>
          <w:szCs w:val="22"/>
        </w:rPr>
        <w:t>c) cena brutto za 1 butelkę wody niegazowanej 1,5 l:</w:t>
      </w:r>
    </w:p>
    <w:p w14:paraId="39F672DF" w14:textId="7203721E" w:rsidR="005B0096" w:rsidRPr="00AF20E2" w:rsidRDefault="005B0096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3C21E2">
        <w:rPr>
          <w:rFonts w:ascii="Arial" w:hAnsi="Arial" w:cs="Arial"/>
          <w:sz w:val="22"/>
          <w:szCs w:val="22"/>
        </w:rPr>
        <w:t>…………………………………….</w:t>
      </w:r>
      <w:r w:rsidRPr="00AF20E2">
        <w:rPr>
          <w:rFonts w:ascii="Arial" w:hAnsi="Arial" w:cs="Arial"/>
          <w:sz w:val="22"/>
          <w:szCs w:val="22"/>
        </w:rPr>
        <w:t xml:space="preserve"> (słow</w:t>
      </w:r>
      <w:r w:rsidR="003C21E2">
        <w:rPr>
          <w:rFonts w:ascii="Arial" w:hAnsi="Arial" w:cs="Arial"/>
          <w:sz w:val="22"/>
          <w:szCs w:val="22"/>
        </w:rPr>
        <w:t>n</w:t>
      </w:r>
      <w:r w:rsidRPr="00AF20E2">
        <w:rPr>
          <w:rFonts w:ascii="Arial" w:hAnsi="Arial" w:cs="Arial"/>
          <w:sz w:val="22"/>
          <w:szCs w:val="22"/>
        </w:rPr>
        <w:t>ie:…………………………………………………………………………</w:t>
      </w:r>
      <w:r w:rsidR="003C21E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  <w:r w:rsidR="00390065">
        <w:rPr>
          <w:rFonts w:ascii="Arial" w:hAnsi="Arial" w:cs="Arial"/>
          <w:sz w:val="22"/>
          <w:szCs w:val="22"/>
        </w:rPr>
        <w:t>..</w:t>
      </w:r>
      <w:r w:rsidRPr="00AF20E2">
        <w:rPr>
          <w:rFonts w:ascii="Arial" w:hAnsi="Arial" w:cs="Arial"/>
          <w:sz w:val="22"/>
          <w:szCs w:val="22"/>
        </w:rPr>
        <w:t>),</w:t>
      </w:r>
    </w:p>
    <w:p w14:paraId="39C1C7A6" w14:textId="0D922FB7" w:rsidR="005B0096" w:rsidRPr="003C21E2" w:rsidRDefault="005B0096" w:rsidP="00AF20E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21E2">
        <w:rPr>
          <w:rFonts w:ascii="Arial" w:hAnsi="Arial" w:cs="Arial"/>
          <w:b/>
          <w:bCs/>
          <w:sz w:val="22"/>
          <w:szCs w:val="22"/>
        </w:rPr>
        <w:t>d) cena brutto za 1 butelk</w:t>
      </w:r>
      <w:r w:rsidR="005C41B0" w:rsidRPr="003C21E2">
        <w:rPr>
          <w:rFonts w:ascii="Arial" w:hAnsi="Arial" w:cs="Arial"/>
          <w:b/>
          <w:bCs/>
          <w:sz w:val="22"/>
          <w:szCs w:val="22"/>
        </w:rPr>
        <w:t>ę</w:t>
      </w:r>
      <w:r w:rsidRPr="003C21E2">
        <w:rPr>
          <w:rFonts w:ascii="Arial" w:hAnsi="Arial" w:cs="Arial"/>
          <w:b/>
          <w:bCs/>
          <w:sz w:val="22"/>
          <w:szCs w:val="22"/>
        </w:rPr>
        <w:t xml:space="preserve"> wody gazowanej 1,5 l:</w:t>
      </w:r>
    </w:p>
    <w:p w14:paraId="18F572A9" w14:textId="20A363C0" w:rsidR="005B0096" w:rsidRPr="00AF20E2" w:rsidRDefault="005B0096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</w:t>
      </w:r>
      <w:r w:rsidR="003C21E2">
        <w:rPr>
          <w:rFonts w:ascii="Arial" w:hAnsi="Arial" w:cs="Arial"/>
          <w:sz w:val="22"/>
          <w:szCs w:val="22"/>
        </w:rPr>
        <w:t>…………………………………….</w:t>
      </w:r>
      <w:r w:rsidRPr="00AF20E2">
        <w:rPr>
          <w:rFonts w:ascii="Arial" w:hAnsi="Arial" w:cs="Arial"/>
          <w:sz w:val="22"/>
          <w:szCs w:val="22"/>
        </w:rPr>
        <w:t xml:space="preserve"> (słownie:………………………………………………………………………</w:t>
      </w:r>
      <w:r w:rsidR="003C21E2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………………….…………………………………………………………………………………………………..</w:t>
      </w:r>
      <w:r w:rsidRPr="00AF20E2">
        <w:rPr>
          <w:rFonts w:ascii="Arial" w:hAnsi="Arial" w:cs="Arial"/>
          <w:sz w:val="22"/>
          <w:szCs w:val="22"/>
        </w:rPr>
        <w:t>.).</w:t>
      </w:r>
    </w:p>
    <w:bookmarkEnd w:id="77"/>
    <w:bookmarkEnd w:id="79"/>
    <w:p w14:paraId="46B045FC" w14:textId="5F2E0FCC" w:rsidR="005B0096" w:rsidRPr="00AF20E2" w:rsidRDefault="007E19B5" w:rsidP="00AF20E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F20E2">
        <w:rPr>
          <w:rFonts w:ascii="Arial" w:hAnsi="Arial" w:cs="Arial"/>
          <w:b/>
          <w:bCs/>
          <w:sz w:val="22"/>
          <w:szCs w:val="22"/>
        </w:rPr>
        <w:t xml:space="preserve">2. </w:t>
      </w:r>
      <w:r w:rsidR="005B0096" w:rsidRPr="00AF20E2">
        <w:rPr>
          <w:rFonts w:ascii="Arial" w:hAnsi="Arial" w:cs="Arial"/>
          <w:b/>
          <w:bCs/>
          <w:sz w:val="22"/>
          <w:szCs w:val="22"/>
          <w:lang w:val="x-none"/>
        </w:rPr>
        <w:t xml:space="preserve">CENA OFERTY </w:t>
      </w:r>
      <w:r w:rsidR="005B0096" w:rsidRPr="00AF20E2">
        <w:rPr>
          <w:rFonts w:ascii="Arial" w:hAnsi="Arial" w:cs="Arial"/>
          <w:b/>
          <w:bCs/>
          <w:sz w:val="22"/>
          <w:szCs w:val="22"/>
        </w:rPr>
        <w:t>netto</w:t>
      </w:r>
      <w:r w:rsidR="005B0096" w:rsidRPr="00AF20E2">
        <w:rPr>
          <w:rFonts w:ascii="Arial" w:hAnsi="Arial" w:cs="Arial"/>
          <w:b/>
          <w:bCs/>
          <w:sz w:val="22"/>
          <w:szCs w:val="22"/>
          <w:lang w:val="x-none"/>
        </w:rPr>
        <w:t>*</w:t>
      </w:r>
      <w:r w:rsidR="005B0096" w:rsidRPr="00AF20E2">
        <w:rPr>
          <w:rFonts w:ascii="Arial" w:hAnsi="Arial" w:cs="Arial"/>
          <w:b/>
          <w:bCs/>
          <w:sz w:val="22"/>
          <w:szCs w:val="22"/>
        </w:rPr>
        <w:t xml:space="preserve"> </w:t>
      </w:r>
      <w:r w:rsidR="00E875DE" w:rsidRPr="00AF20E2">
        <w:rPr>
          <w:rFonts w:ascii="Arial" w:hAnsi="Arial" w:cs="Arial"/>
          <w:b/>
          <w:bCs/>
          <w:sz w:val="22"/>
          <w:szCs w:val="22"/>
          <w:lang w:eastAsia="x-none"/>
        </w:rPr>
        <w:t>(</w:t>
      </w:r>
      <w:r w:rsidR="00E875DE">
        <w:rPr>
          <w:rFonts w:ascii="Arial" w:hAnsi="Arial" w:cs="Arial"/>
          <w:b/>
          <w:bCs/>
          <w:sz w:val="22"/>
          <w:szCs w:val="22"/>
          <w:lang w:eastAsia="x-none"/>
        </w:rPr>
        <w:t xml:space="preserve">dla </w:t>
      </w:r>
      <w:r w:rsidR="00E875DE" w:rsidRPr="00AF20E2">
        <w:rPr>
          <w:rFonts w:ascii="Arial" w:hAnsi="Arial" w:cs="Arial"/>
          <w:b/>
          <w:bCs/>
          <w:sz w:val="22"/>
          <w:szCs w:val="22"/>
          <w:lang w:eastAsia="x-none"/>
        </w:rPr>
        <w:t>cał</w:t>
      </w:r>
      <w:r w:rsidR="00E875DE">
        <w:rPr>
          <w:rFonts w:ascii="Arial" w:hAnsi="Arial" w:cs="Arial"/>
          <w:b/>
          <w:bCs/>
          <w:sz w:val="22"/>
          <w:szCs w:val="22"/>
          <w:lang w:eastAsia="x-none"/>
        </w:rPr>
        <w:t>ego</w:t>
      </w:r>
      <w:r w:rsidR="00E875DE" w:rsidRPr="00AF20E2">
        <w:rPr>
          <w:rFonts w:ascii="Arial" w:hAnsi="Arial" w:cs="Arial"/>
          <w:b/>
          <w:bCs/>
          <w:sz w:val="22"/>
          <w:szCs w:val="22"/>
          <w:lang w:eastAsia="x-none"/>
        </w:rPr>
        <w:t xml:space="preserve"> wolumen</w:t>
      </w:r>
      <w:r w:rsidR="00E875DE">
        <w:rPr>
          <w:rFonts w:ascii="Arial" w:hAnsi="Arial" w:cs="Arial"/>
          <w:b/>
          <w:bCs/>
          <w:sz w:val="22"/>
          <w:szCs w:val="22"/>
          <w:lang w:eastAsia="x-none"/>
        </w:rPr>
        <w:t>u Zamówienia</w:t>
      </w:r>
      <w:r w:rsidR="00E875DE" w:rsidRPr="00AF20E2">
        <w:rPr>
          <w:rFonts w:ascii="Arial" w:hAnsi="Arial" w:cs="Arial"/>
          <w:b/>
          <w:bCs/>
          <w:sz w:val="22"/>
          <w:szCs w:val="22"/>
          <w:lang w:eastAsia="x-none"/>
        </w:rPr>
        <w:t>)</w:t>
      </w:r>
      <w:r w:rsidR="005B0096" w:rsidRPr="00AF20E2">
        <w:rPr>
          <w:rFonts w:ascii="Arial" w:hAnsi="Arial" w:cs="Arial"/>
          <w:b/>
          <w:bCs/>
          <w:sz w:val="22"/>
          <w:szCs w:val="22"/>
        </w:rPr>
        <w:t>:</w:t>
      </w:r>
    </w:p>
    <w:p w14:paraId="160C6078" w14:textId="01FB044A" w:rsidR="005B0096" w:rsidRPr="00390065" w:rsidRDefault="005B0096" w:rsidP="00AF20E2">
      <w:pPr>
        <w:spacing w:line="276" w:lineRule="auto"/>
        <w:jc w:val="both"/>
        <w:rPr>
          <w:rFonts w:ascii="Arial" w:hAnsi="Arial" w:cs="Arial"/>
          <w:sz w:val="22"/>
          <w:szCs w:val="22"/>
          <w:lang w:val="x-none"/>
        </w:rPr>
      </w:pPr>
      <w:r w:rsidRPr="00AF20E2">
        <w:rPr>
          <w:rFonts w:ascii="Arial" w:hAnsi="Arial" w:cs="Arial"/>
          <w:b/>
          <w:bCs/>
          <w:sz w:val="22"/>
          <w:szCs w:val="22"/>
        </w:rPr>
        <w:t>a) cena netto za 1 butelk</w:t>
      </w:r>
      <w:r w:rsidR="005C41B0" w:rsidRPr="00AF20E2">
        <w:rPr>
          <w:rFonts w:ascii="Arial" w:hAnsi="Arial" w:cs="Arial"/>
          <w:b/>
          <w:bCs/>
          <w:sz w:val="22"/>
          <w:szCs w:val="22"/>
        </w:rPr>
        <w:t>ę</w:t>
      </w:r>
      <w:r w:rsidRPr="00AF20E2">
        <w:rPr>
          <w:rFonts w:ascii="Arial" w:hAnsi="Arial" w:cs="Arial"/>
          <w:b/>
          <w:bCs/>
          <w:sz w:val="22"/>
          <w:szCs w:val="22"/>
        </w:rPr>
        <w:t xml:space="preserve"> wody niegazowanej 0,5 l</w:t>
      </w:r>
      <w:r w:rsidRPr="00AF20E2">
        <w:rPr>
          <w:rFonts w:ascii="Arial" w:hAnsi="Arial" w:cs="Arial"/>
          <w:b/>
          <w:bCs/>
          <w:sz w:val="22"/>
          <w:szCs w:val="22"/>
          <w:lang w:val="x-none"/>
        </w:rPr>
        <w:t xml:space="preserve">: </w:t>
      </w:r>
      <w:r w:rsidRPr="00390065">
        <w:rPr>
          <w:rFonts w:ascii="Arial" w:hAnsi="Arial" w:cs="Arial"/>
          <w:sz w:val="22"/>
          <w:szCs w:val="22"/>
          <w:lang w:val="x-none"/>
        </w:rPr>
        <w:t>........................................................................................................</w:t>
      </w:r>
      <w:r w:rsidR="00390065">
        <w:rPr>
          <w:rFonts w:ascii="Arial" w:hAnsi="Arial" w:cs="Arial"/>
          <w:sz w:val="22"/>
          <w:szCs w:val="22"/>
        </w:rPr>
        <w:t>..................................</w:t>
      </w:r>
      <w:r w:rsidRPr="00390065">
        <w:rPr>
          <w:rFonts w:ascii="Arial" w:hAnsi="Arial" w:cs="Arial"/>
          <w:sz w:val="22"/>
          <w:szCs w:val="22"/>
          <w:lang w:val="x-none"/>
        </w:rPr>
        <w:t xml:space="preserve"> (słownie:............................................................................................................................</w:t>
      </w:r>
    </w:p>
    <w:p w14:paraId="73DD8C25" w14:textId="50CA19FE" w:rsidR="005B0096" w:rsidRPr="00AF20E2" w:rsidRDefault="005B0096" w:rsidP="00AF20E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900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........................................................................................................................................),</w:t>
      </w:r>
    </w:p>
    <w:p w14:paraId="15565C42" w14:textId="0D134A5E" w:rsidR="005B0096" w:rsidRPr="00390065" w:rsidRDefault="005B0096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/>
          <w:bCs/>
          <w:sz w:val="22"/>
          <w:szCs w:val="22"/>
        </w:rPr>
        <w:t xml:space="preserve">b) </w:t>
      </w:r>
      <w:r w:rsidRPr="00AF20E2">
        <w:rPr>
          <w:rFonts w:ascii="Arial" w:hAnsi="Arial" w:cs="Arial"/>
          <w:b/>
          <w:bCs/>
          <w:sz w:val="22"/>
          <w:szCs w:val="22"/>
          <w:lang w:val="x-none"/>
        </w:rPr>
        <w:t xml:space="preserve">cena netto </w:t>
      </w:r>
      <w:r w:rsidRPr="00AF20E2">
        <w:rPr>
          <w:rFonts w:ascii="Arial" w:hAnsi="Arial" w:cs="Arial"/>
          <w:b/>
          <w:bCs/>
          <w:sz w:val="22"/>
          <w:szCs w:val="22"/>
        </w:rPr>
        <w:t>za 1 butelk</w:t>
      </w:r>
      <w:r w:rsidR="005C41B0" w:rsidRPr="00AF20E2">
        <w:rPr>
          <w:rFonts w:ascii="Arial" w:hAnsi="Arial" w:cs="Arial"/>
          <w:b/>
          <w:bCs/>
          <w:sz w:val="22"/>
          <w:szCs w:val="22"/>
        </w:rPr>
        <w:t>ę</w:t>
      </w:r>
      <w:r w:rsidRPr="00AF20E2">
        <w:rPr>
          <w:rFonts w:ascii="Arial" w:hAnsi="Arial" w:cs="Arial"/>
          <w:b/>
          <w:bCs/>
          <w:sz w:val="22"/>
          <w:szCs w:val="22"/>
        </w:rPr>
        <w:t xml:space="preserve"> wody gazowanej 0,5 l</w:t>
      </w:r>
      <w:r w:rsidR="00390065">
        <w:rPr>
          <w:rFonts w:ascii="Arial" w:hAnsi="Arial" w:cs="Arial"/>
          <w:b/>
          <w:bCs/>
          <w:sz w:val="22"/>
          <w:szCs w:val="22"/>
        </w:rPr>
        <w:t xml:space="preserve">: </w:t>
      </w:r>
      <w:r w:rsidRPr="00390065">
        <w:rPr>
          <w:rFonts w:ascii="Arial" w:hAnsi="Arial" w:cs="Arial"/>
          <w:sz w:val="22"/>
          <w:szCs w:val="22"/>
          <w:lang w:val="x-none"/>
        </w:rPr>
        <w:t>.......................................................................</w:t>
      </w:r>
      <w:r w:rsidR="00390065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Pr="00390065">
        <w:rPr>
          <w:rFonts w:ascii="Arial" w:hAnsi="Arial" w:cs="Arial"/>
          <w:sz w:val="22"/>
          <w:szCs w:val="22"/>
          <w:lang w:val="x-none"/>
        </w:rPr>
        <w:t xml:space="preserve"> (słownie: ....................................................</w:t>
      </w:r>
      <w:r w:rsidR="00390065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14:paraId="2D1E0A59" w14:textId="6FD39E66" w:rsidR="005B0096" w:rsidRPr="00AF20E2" w:rsidRDefault="005B0096" w:rsidP="00AF20E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900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........................................................................................................................................),</w:t>
      </w:r>
    </w:p>
    <w:p w14:paraId="7421AF2B" w14:textId="3AA92D22" w:rsidR="005B0096" w:rsidRPr="00AF20E2" w:rsidRDefault="005B0096" w:rsidP="00AF20E2">
      <w:pPr>
        <w:spacing w:line="276" w:lineRule="auto"/>
        <w:jc w:val="both"/>
        <w:rPr>
          <w:rFonts w:ascii="Arial" w:hAnsi="Arial" w:cs="Arial"/>
          <w:sz w:val="22"/>
          <w:szCs w:val="22"/>
          <w:lang w:val="x-none"/>
        </w:rPr>
      </w:pPr>
      <w:r w:rsidRPr="00390065">
        <w:rPr>
          <w:rFonts w:ascii="Arial" w:hAnsi="Arial" w:cs="Arial"/>
          <w:b/>
          <w:bCs/>
          <w:sz w:val="22"/>
          <w:szCs w:val="22"/>
        </w:rPr>
        <w:t>c) cena netto za 1 butelk</w:t>
      </w:r>
      <w:r w:rsidR="005C41B0" w:rsidRPr="00390065">
        <w:rPr>
          <w:rFonts w:ascii="Arial" w:hAnsi="Arial" w:cs="Arial"/>
          <w:b/>
          <w:bCs/>
          <w:sz w:val="22"/>
          <w:szCs w:val="22"/>
        </w:rPr>
        <w:t>ę</w:t>
      </w:r>
      <w:r w:rsidRPr="00390065">
        <w:rPr>
          <w:rFonts w:ascii="Arial" w:hAnsi="Arial" w:cs="Arial"/>
          <w:b/>
          <w:bCs/>
          <w:sz w:val="22"/>
          <w:szCs w:val="22"/>
        </w:rPr>
        <w:t xml:space="preserve"> wody niegazowanej 1,5 l</w:t>
      </w:r>
      <w:r w:rsidRPr="00390065">
        <w:rPr>
          <w:rFonts w:ascii="Arial" w:hAnsi="Arial" w:cs="Arial"/>
          <w:b/>
          <w:bCs/>
          <w:sz w:val="22"/>
          <w:szCs w:val="22"/>
          <w:lang w:val="x-none"/>
        </w:rPr>
        <w:t xml:space="preserve">: </w:t>
      </w:r>
      <w:r w:rsidRPr="00AF20E2">
        <w:rPr>
          <w:rFonts w:ascii="Arial" w:hAnsi="Arial" w:cs="Arial"/>
          <w:sz w:val="22"/>
          <w:szCs w:val="22"/>
          <w:lang w:val="x-none"/>
        </w:rPr>
        <w:t>........................................................................................................</w:t>
      </w:r>
      <w:r w:rsidR="00390065">
        <w:rPr>
          <w:rFonts w:ascii="Arial" w:hAnsi="Arial" w:cs="Arial"/>
          <w:sz w:val="22"/>
          <w:szCs w:val="22"/>
        </w:rPr>
        <w:t>..................................</w:t>
      </w:r>
      <w:r w:rsidRPr="00AF20E2">
        <w:rPr>
          <w:rFonts w:ascii="Arial" w:hAnsi="Arial" w:cs="Arial"/>
          <w:sz w:val="22"/>
          <w:szCs w:val="22"/>
          <w:lang w:val="x-none"/>
        </w:rPr>
        <w:t xml:space="preserve"> (słownie:............................................................................................................................</w:t>
      </w:r>
    </w:p>
    <w:p w14:paraId="4B49F8FC" w14:textId="1F7ECBE9" w:rsidR="005B0096" w:rsidRPr="00AF20E2" w:rsidRDefault="005B0096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........................................................................................................................................)</w:t>
      </w:r>
      <w:r w:rsidR="00390065">
        <w:rPr>
          <w:rFonts w:ascii="Arial" w:hAnsi="Arial" w:cs="Arial"/>
          <w:sz w:val="22"/>
          <w:szCs w:val="22"/>
        </w:rPr>
        <w:t>,</w:t>
      </w:r>
    </w:p>
    <w:p w14:paraId="7E3C627E" w14:textId="6D9B71A2" w:rsidR="00390065" w:rsidRPr="00390065" w:rsidRDefault="005B0096" w:rsidP="00390065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90065">
        <w:rPr>
          <w:rFonts w:ascii="Arial" w:hAnsi="Arial" w:cs="Arial"/>
          <w:b/>
          <w:bCs/>
          <w:sz w:val="22"/>
          <w:szCs w:val="22"/>
          <w:lang w:val="x-none"/>
        </w:rPr>
        <w:t xml:space="preserve">cena netto </w:t>
      </w:r>
      <w:r w:rsidRPr="00390065">
        <w:rPr>
          <w:rFonts w:ascii="Arial" w:hAnsi="Arial" w:cs="Arial"/>
          <w:b/>
          <w:bCs/>
          <w:sz w:val="22"/>
          <w:szCs w:val="22"/>
        </w:rPr>
        <w:t>za 1 butelk</w:t>
      </w:r>
      <w:r w:rsidR="005C41B0" w:rsidRPr="00390065">
        <w:rPr>
          <w:rFonts w:ascii="Arial" w:hAnsi="Arial" w:cs="Arial"/>
          <w:b/>
          <w:bCs/>
          <w:sz w:val="22"/>
          <w:szCs w:val="22"/>
        </w:rPr>
        <w:t>ę</w:t>
      </w:r>
      <w:r w:rsidRPr="00390065">
        <w:rPr>
          <w:rFonts w:ascii="Arial" w:hAnsi="Arial" w:cs="Arial"/>
          <w:b/>
          <w:bCs/>
          <w:sz w:val="22"/>
          <w:szCs w:val="22"/>
        </w:rPr>
        <w:t xml:space="preserve"> wody gazowanej 1,5 l</w:t>
      </w:r>
      <w:r w:rsidR="00390065" w:rsidRPr="00390065">
        <w:rPr>
          <w:rFonts w:ascii="Arial" w:hAnsi="Arial" w:cs="Arial"/>
          <w:b/>
          <w:bCs/>
          <w:sz w:val="22"/>
          <w:szCs w:val="22"/>
        </w:rPr>
        <w:t>:</w:t>
      </w:r>
    </w:p>
    <w:p w14:paraId="6FE1B8D4" w14:textId="4605F1B2" w:rsidR="005B0096" w:rsidRPr="00390065" w:rsidRDefault="005B0096" w:rsidP="0039006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0065">
        <w:rPr>
          <w:rFonts w:ascii="Arial" w:hAnsi="Arial" w:cs="Arial"/>
          <w:sz w:val="22"/>
          <w:szCs w:val="22"/>
          <w:lang w:val="x-none"/>
        </w:rPr>
        <w:t>.......................................................................</w:t>
      </w:r>
      <w:r w:rsidR="00390065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Pr="00390065">
        <w:rPr>
          <w:rFonts w:ascii="Arial" w:hAnsi="Arial" w:cs="Arial"/>
          <w:sz w:val="22"/>
          <w:szCs w:val="22"/>
          <w:lang w:val="x-none"/>
        </w:rPr>
        <w:t xml:space="preserve"> (słownie: ....................................................</w:t>
      </w:r>
      <w:r w:rsidR="0039006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C52FCBB" w14:textId="379170FC" w:rsidR="007E19B5" w:rsidRDefault="005B0096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........................................................................................................................................)</w:t>
      </w:r>
      <w:r w:rsidR="007F7994">
        <w:rPr>
          <w:rFonts w:ascii="Arial" w:hAnsi="Arial" w:cs="Arial"/>
          <w:sz w:val="22"/>
          <w:szCs w:val="22"/>
        </w:rPr>
        <w:t>.</w:t>
      </w:r>
    </w:p>
    <w:tbl>
      <w:tblPr>
        <w:tblW w:w="9969" w:type="dxa"/>
        <w:tblInd w:w="-85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7"/>
        <w:gridCol w:w="1821"/>
        <w:gridCol w:w="1456"/>
        <w:gridCol w:w="1334"/>
        <w:gridCol w:w="1334"/>
        <w:gridCol w:w="1335"/>
        <w:gridCol w:w="2062"/>
      </w:tblGrid>
      <w:tr w:rsidR="00EE2D5B" w:rsidRPr="0016430E" w14:paraId="26A7CAFE" w14:textId="5E8AB26C" w:rsidTr="00A467FE">
        <w:trPr>
          <w:trHeight w:val="1733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317D80D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6430E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C84CA8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6430E">
              <w:rPr>
                <w:rFonts w:ascii="Arial" w:hAnsi="Arial" w:cs="Arial"/>
                <w:b/>
                <w:bCs/>
              </w:rPr>
              <w:t>Zamawiający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18C05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pacing w:val="50"/>
              </w:rPr>
            </w:pPr>
            <w:r w:rsidRPr="0016430E">
              <w:rPr>
                <w:rFonts w:ascii="Arial" w:hAnsi="Arial" w:cs="Arial"/>
                <w:b/>
                <w:bCs/>
              </w:rPr>
              <w:t>Woda w   butelkach o pojemności 0,5 l gazowana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55E20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16430E">
              <w:rPr>
                <w:rFonts w:ascii="Arial" w:hAnsi="Arial" w:cs="Arial"/>
                <w:b/>
                <w:bCs/>
              </w:rPr>
              <w:t xml:space="preserve">Woda </w:t>
            </w:r>
            <w:r w:rsidRPr="0016430E">
              <w:rPr>
                <w:rFonts w:ascii="Arial" w:hAnsi="Arial" w:cs="Arial"/>
              </w:rPr>
              <w:t xml:space="preserve">w </w:t>
            </w:r>
            <w:r w:rsidRPr="0016430E">
              <w:rPr>
                <w:rFonts w:ascii="Arial" w:hAnsi="Arial" w:cs="Arial"/>
                <w:b/>
                <w:bCs/>
              </w:rPr>
              <w:t>butelkach o pojemności 0,5 l niegazowana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8E851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16430E">
              <w:rPr>
                <w:rFonts w:ascii="Arial" w:hAnsi="Arial" w:cs="Arial"/>
                <w:b/>
                <w:bCs/>
              </w:rPr>
              <w:t xml:space="preserve">Woda </w:t>
            </w:r>
            <w:r w:rsidRPr="0016430E">
              <w:rPr>
                <w:rFonts w:ascii="Arial" w:hAnsi="Arial" w:cs="Arial"/>
              </w:rPr>
              <w:t xml:space="preserve">w </w:t>
            </w:r>
            <w:r w:rsidRPr="0016430E">
              <w:rPr>
                <w:rFonts w:ascii="Arial" w:hAnsi="Arial" w:cs="Arial"/>
                <w:b/>
                <w:bCs/>
              </w:rPr>
              <w:t xml:space="preserve">butelkach o pojemności </w:t>
            </w:r>
          </w:p>
          <w:p w14:paraId="4145141D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pacing w:val="50"/>
              </w:rPr>
            </w:pPr>
            <w:r w:rsidRPr="0016430E">
              <w:rPr>
                <w:rFonts w:ascii="Arial" w:hAnsi="Arial" w:cs="Arial"/>
                <w:b/>
                <w:bCs/>
              </w:rPr>
              <w:t>1,5 l gazowana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16837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16430E">
              <w:rPr>
                <w:rFonts w:ascii="Arial" w:hAnsi="Arial" w:cs="Arial"/>
                <w:b/>
                <w:bCs/>
              </w:rPr>
              <w:t xml:space="preserve">Woda </w:t>
            </w:r>
            <w:r w:rsidRPr="0016430E">
              <w:rPr>
                <w:rFonts w:ascii="Arial" w:hAnsi="Arial" w:cs="Arial"/>
              </w:rPr>
              <w:t xml:space="preserve">w </w:t>
            </w:r>
            <w:r w:rsidRPr="0016430E">
              <w:rPr>
                <w:rFonts w:ascii="Arial" w:hAnsi="Arial" w:cs="Arial"/>
                <w:b/>
                <w:bCs/>
              </w:rPr>
              <w:t>butelkach o pojemności 1,5 l niegazowana</w:t>
            </w:r>
          </w:p>
        </w:tc>
        <w:tc>
          <w:tcPr>
            <w:tcW w:w="20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67EF1" w14:textId="77777777" w:rsidR="00EE2D5B" w:rsidRDefault="00EE2D5B" w:rsidP="0011283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3619DB87" w14:textId="77777777" w:rsidR="00EE2D5B" w:rsidRDefault="00EE2D5B" w:rsidP="0011283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53B41775" w14:textId="77777777" w:rsidR="00EE2D5B" w:rsidRDefault="00EE2D5B" w:rsidP="0011283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01665F65" w14:textId="77777777" w:rsidR="00EE2D5B" w:rsidRDefault="00EE2D5B" w:rsidP="0011283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2643839B" w14:textId="77777777" w:rsidR="00EE2D5B" w:rsidRDefault="00EE2D5B" w:rsidP="00EE2D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 łączna</w:t>
            </w:r>
          </w:p>
          <w:p w14:paraId="09EBCA88" w14:textId="0FB47DB1" w:rsidR="00EE2D5B" w:rsidRPr="0016430E" w:rsidRDefault="00EE2D5B" w:rsidP="00EE2D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netto</w:t>
            </w:r>
          </w:p>
        </w:tc>
      </w:tr>
      <w:tr w:rsidR="00EE2D5B" w:rsidRPr="0016430E" w14:paraId="1F3E9F3C" w14:textId="35C56919" w:rsidTr="00A467FE">
        <w:trPr>
          <w:trHeight w:val="62"/>
        </w:trPr>
        <w:tc>
          <w:tcPr>
            <w:tcW w:w="6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330EB" w14:textId="77777777" w:rsidR="00EE2D5B" w:rsidRPr="0016430E" w:rsidRDefault="00EE2D5B" w:rsidP="0011283F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7185526" w14:textId="77777777" w:rsidR="00EE2D5B" w:rsidRPr="0016430E" w:rsidRDefault="00EE2D5B" w:rsidP="0011283F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79254" w14:textId="77777777" w:rsidR="00EE2D5B" w:rsidRPr="0016430E" w:rsidRDefault="00EE2D5B" w:rsidP="0011283F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1B05A6B7" w14:textId="77777777" w:rsidR="00EE2D5B" w:rsidRPr="0016430E" w:rsidRDefault="00EE2D5B" w:rsidP="0011283F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97A3F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16430E">
              <w:rPr>
                <w:rFonts w:ascii="Arial" w:hAnsi="Arial" w:cs="Arial"/>
                <w:b/>
                <w:bCs/>
              </w:rPr>
              <w:t xml:space="preserve">Ilość </w:t>
            </w:r>
            <w:r w:rsidRPr="0016430E">
              <w:rPr>
                <w:rFonts w:ascii="Arial" w:hAnsi="Arial" w:cs="Arial"/>
              </w:rPr>
              <w:t>szt.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38C78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ind w:left="293"/>
              <w:jc w:val="both"/>
              <w:rPr>
                <w:rFonts w:ascii="Arial" w:hAnsi="Arial" w:cs="Arial"/>
                <w:b/>
                <w:bCs/>
              </w:rPr>
            </w:pPr>
            <w:r w:rsidRPr="0016430E">
              <w:rPr>
                <w:rFonts w:ascii="Arial" w:hAnsi="Arial" w:cs="Arial"/>
                <w:b/>
                <w:bCs/>
              </w:rPr>
              <w:t>Ilość szt.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0994E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ind w:left="259"/>
              <w:jc w:val="both"/>
              <w:rPr>
                <w:rFonts w:ascii="Arial" w:hAnsi="Arial" w:cs="Arial"/>
              </w:rPr>
            </w:pPr>
            <w:r w:rsidRPr="0016430E">
              <w:rPr>
                <w:rFonts w:ascii="Arial" w:hAnsi="Arial" w:cs="Arial"/>
                <w:b/>
                <w:bCs/>
              </w:rPr>
              <w:t xml:space="preserve">Ilość </w:t>
            </w:r>
            <w:r w:rsidRPr="0016430E">
              <w:rPr>
                <w:rFonts w:ascii="Arial" w:hAnsi="Arial" w:cs="Arial"/>
              </w:rPr>
              <w:t>szt.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62AA4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ind w:left="389"/>
              <w:jc w:val="both"/>
              <w:rPr>
                <w:rFonts w:ascii="Arial" w:hAnsi="Arial" w:cs="Arial"/>
              </w:rPr>
            </w:pPr>
            <w:r w:rsidRPr="0016430E">
              <w:rPr>
                <w:rFonts w:ascii="Arial" w:hAnsi="Arial" w:cs="Arial"/>
                <w:b/>
                <w:bCs/>
              </w:rPr>
              <w:t xml:space="preserve">Ilość </w:t>
            </w:r>
            <w:r w:rsidRPr="0016430E">
              <w:rPr>
                <w:rFonts w:ascii="Arial" w:hAnsi="Arial" w:cs="Arial"/>
              </w:rPr>
              <w:t>szt.</w:t>
            </w:r>
          </w:p>
        </w:tc>
        <w:tc>
          <w:tcPr>
            <w:tcW w:w="20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DA591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ind w:left="389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EE2D5B" w:rsidRPr="0016430E" w14:paraId="45826E89" w14:textId="30A5A270" w:rsidTr="00EE2D5B">
        <w:trPr>
          <w:trHeight w:val="286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F897A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6430E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9EE81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16430E">
              <w:rPr>
                <w:rFonts w:ascii="Arial" w:hAnsi="Arial" w:cs="Arial"/>
              </w:rPr>
              <w:t>PKP</w:t>
            </w:r>
            <w:r>
              <w:rPr>
                <w:rFonts w:ascii="Arial" w:hAnsi="Arial" w:cs="Arial"/>
              </w:rPr>
              <w:t xml:space="preserve"> </w:t>
            </w:r>
            <w:r w:rsidRPr="0016430E">
              <w:rPr>
                <w:rFonts w:ascii="Arial" w:hAnsi="Arial" w:cs="Arial"/>
              </w:rPr>
              <w:t xml:space="preserve">S.A.                      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F94E5" w14:textId="77777777" w:rsidR="00EE2D5B" w:rsidRPr="0016430E" w:rsidRDefault="00EE2D5B" w:rsidP="0011283F">
            <w:pPr>
              <w:tabs>
                <w:tab w:val="left" w:pos="1095"/>
              </w:tabs>
              <w:autoSpaceDE w:val="0"/>
              <w:autoSpaceDN w:val="0"/>
              <w:adjustRightInd w:val="0"/>
              <w:spacing w:line="276" w:lineRule="auto"/>
              <w:ind w:left="4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80 240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FDA59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54 544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87B46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16430E">
              <w:rPr>
                <w:rFonts w:ascii="Arial" w:hAnsi="Arial" w:cs="Arial"/>
              </w:rPr>
              <w:t xml:space="preserve">       </w:t>
            </w:r>
            <w:r>
              <w:rPr>
                <w:rFonts w:ascii="Arial" w:hAnsi="Arial" w:cs="Arial"/>
              </w:rPr>
              <w:t>42 470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DF87C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16430E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>49 762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578C7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E2D5B" w:rsidRPr="0016430E" w14:paraId="69797F0B" w14:textId="33075F2F" w:rsidTr="00EE2D5B">
        <w:trPr>
          <w:trHeight w:val="1160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74E2B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6430E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E9DA3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16430E">
              <w:rPr>
                <w:rFonts w:ascii="Arial" w:hAnsi="Arial" w:cs="Arial"/>
              </w:rPr>
              <w:t>PKP Szybka Kolej Miejska w Trójmieście Sp. z o.o.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26422" w14:textId="77777777" w:rsidR="00EE2D5B" w:rsidRPr="0016430E" w:rsidRDefault="00EE2D5B" w:rsidP="0011283F">
            <w:pPr>
              <w:tabs>
                <w:tab w:val="left" w:pos="1095"/>
              </w:tabs>
              <w:autoSpaceDE w:val="0"/>
              <w:autoSpaceDN w:val="0"/>
              <w:adjustRightInd w:val="0"/>
              <w:spacing w:line="276" w:lineRule="auto"/>
              <w:ind w:left="408"/>
              <w:jc w:val="both"/>
              <w:rPr>
                <w:rFonts w:ascii="Arial" w:hAnsi="Arial" w:cs="Arial"/>
              </w:rPr>
            </w:pPr>
          </w:p>
          <w:p w14:paraId="0FD8581A" w14:textId="77777777" w:rsidR="00EE2D5B" w:rsidRPr="0016430E" w:rsidRDefault="00EE2D5B" w:rsidP="0011283F">
            <w:pPr>
              <w:tabs>
                <w:tab w:val="left" w:pos="1095"/>
              </w:tabs>
              <w:autoSpaceDE w:val="0"/>
              <w:autoSpaceDN w:val="0"/>
              <w:adjustRightInd w:val="0"/>
              <w:spacing w:line="276" w:lineRule="auto"/>
              <w:ind w:left="4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80 000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8988F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9C1B237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EC304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AEC64E4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26 000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76303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CCE17F2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B4F56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E2D5B" w:rsidRPr="0016430E" w14:paraId="6E70394B" w14:textId="447F7819" w:rsidTr="00EE2D5B">
        <w:trPr>
          <w:trHeight w:val="573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BCAEB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6430E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49839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16430E">
              <w:rPr>
                <w:rFonts w:ascii="Arial" w:hAnsi="Arial" w:cs="Arial"/>
              </w:rPr>
              <w:t>PKP Telkol Sp. z o.o.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0B079" w14:textId="77777777" w:rsidR="00EE2D5B" w:rsidRPr="0016430E" w:rsidRDefault="00EE2D5B" w:rsidP="0011283F">
            <w:pPr>
              <w:tabs>
                <w:tab w:val="left" w:pos="109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F1621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0D9B5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20 834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D0046" w14:textId="77777777" w:rsidR="00EE2D5B" w:rsidRPr="0016430E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20 833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F3976" w14:textId="77777777" w:rsidR="00EE2D5B" w:rsidRDefault="00EE2D5B" w:rsidP="001128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1A84764" w14:textId="77777777" w:rsidR="00EE2D5B" w:rsidRPr="00AF20E2" w:rsidRDefault="00EE2D5B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D3A1F3" w14:textId="77777777" w:rsidR="006E0725" w:rsidRPr="007F7994" w:rsidRDefault="006E0725" w:rsidP="00AF20E2">
      <w:pPr>
        <w:spacing w:line="276" w:lineRule="auto"/>
        <w:rPr>
          <w:rFonts w:ascii="Arial" w:hAnsi="Arial" w:cs="Arial"/>
          <w:bCs/>
          <w:iCs/>
          <w:sz w:val="22"/>
          <w:szCs w:val="22"/>
        </w:rPr>
      </w:pPr>
    </w:p>
    <w:p w14:paraId="2CF8B248" w14:textId="17B4AFD1" w:rsidR="006E0725" w:rsidRPr="00AF20E2" w:rsidRDefault="007F7994" w:rsidP="00AF20E2">
      <w:pPr>
        <w:keepNext/>
        <w:widowControl w:val="0"/>
        <w:spacing w:line="276" w:lineRule="auto"/>
        <w:jc w:val="both"/>
        <w:outlineLvl w:val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6E0725" w:rsidRPr="00AF20E2">
        <w:rPr>
          <w:rFonts w:ascii="Arial" w:hAnsi="Arial" w:cs="Arial"/>
          <w:b/>
          <w:sz w:val="22"/>
          <w:szCs w:val="22"/>
        </w:rPr>
        <w:t>V</w:t>
      </w:r>
      <w:r w:rsidR="00ED5959" w:rsidRPr="00AF20E2">
        <w:rPr>
          <w:rFonts w:ascii="Arial" w:hAnsi="Arial" w:cs="Arial"/>
          <w:b/>
          <w:sz w:val="22"/>
          <w:szCs w:val="22"/>
        </w:rPr>
        <w:t>.</w:t>
      </w:r>
      <w:r w:rsidR="006E0725" w:rsidRPr="00AF20E2">
        <w:rPr>
          <w:rFonts w:ascii="Arial" w:hAnsi="Arial" w:cs="Arial"/>
          <w:b/>
          <w:sz w:val="22"/>
          <w:szCs w:val="22"/>
        </w:rPr>
        <w:t xml:space="preserve"> NUMER RACHUNKU BANKOWEGO WYKONAWCY</w:t>
      </w:r>
    </w:p>
    <w:p w14:paraId="5BDC472D" w14:textId="3C8ACA3B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Numer rachunku bankowego wykonawcy, na które Zamawiający będzie dokonywał płatności: ..........................................................................................................................................</w:t>
      </w:r>
      <w:r w:rsidR="007F7994">
        <w:rPr>
          <w:rFonts w:ascii="Arial" w:hAnsi="Arial" w:cs="Arial"/>
          <w:sz w:val="22"/>
          <w:szCs w:val="22"/>
        </w:rPr>
        <w:t>.</w:t>
      </w:r>
      <w:r w:rsidRPr="00AF20E2">
        <w:rPr>
          <w:rFonts w:ascii="Arial" w:hAnsi="Arial" w:cs="Arial"/>
          <w:sz w:val="22"/>
          <w:szCs w:val="22"/>
        </w:rPr>
        <w:t xml:space="preserve"> </w:t>
      </w:r>
    </w:p>
    <w:p w14:paraId="2CA36D14" w14:textId="77777777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9C690B" w14:textId="337D0F27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b/>
          <w:sz w:val="22"/>
          <w:szCs w:val="22"/>
        </w:rPr>
        <w:t>V. TERMIN ZWIĄZANIA OFERTĄ</w:t>
      </w:r>
      <w:r w:rsidRPr="00AF20E2">
        <w:rPr>
          <w:rFonts w:ascii="Arial" w:hAnsi="Arial" w:cs="Arial"/>
          <w:sz w:val="22"/>
          <w:szCs w:val="22"/>
        </w:rPr>
        <w:t xml:space="preserve"> – 60 dni od upływu terminu składania ofert.</w:t>
      </w:r>
    </w:p>
    <w:p w14:paraId="4F767721" w14:textId="77777777" w:rsidR="006E0725" w:rsidRPr="00AF20E2" w:rsidRDefault="006E0725" w:rsidP="00AF20E2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EC5064E" w14:textId="5FBB1D36" w:rsidR="006E0725" w:rsidRPr="00AF20E2" w:rsidRDefault="006E0725" w:rsidP="00AF20E2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F20E2">
        <w:rPr>
          <w:rFonts w:ascii="Arial" w:hAnsi="Arial" w:cs="Arial"/>
          <w:b/>
          <w:bCs/>
          <w:sz w:val="22"/>
          <w:szCs w:val="22"/>
        </w:rPr>
        <w:t>V</w:t>
      </w:r>
      <w:r w:rsidR="00ED5959" w:rsidRPr="00AF20E2">
        <w:rPr>
          <w:rFonts w:ascii="Arial" w:hAnsi="Arial" w:cs="Arial"/>
          <w:b/>
          <w:bCs/>
          <w:sz w:val="22"/>
          <w:szCs w:val="22"/>
        </w:rPr>
        <w:t>I</w:t>
      </w:r>
      <w:r w:rsidRPr="00AF20E2">
        <w:rPr>
          <w:rFonts w:ascii="Arial" w:hAnsi="Arial" w:cs="Arial"/>
          <w:b/>
          <w:bCs/>
          <w:sz w:val="22"/>
          <w:szCs w:val="22"/>
        </w:rPr>
        <w:t>.  ZOBOWIĄZANIE PODATKOWE</w:t>
      </w:r>
    </w:p>
    <w:p w14:paraId="378FA598" w14:textId="77777777" w:rsidR="006E0725" w:rsidRPr="00AF20E2" w:rsidRDefault="006E0725" w:rsidP="00AF20E2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lastRenderedPageBreak/>
        <w:t>Wykonawca oświadcza, że wybór niniejszej oferty:</w:t>
      </w:r>
    </w:p>
    <w:p w14:paraId="1CD08818" w14:textId="77777777" w:rsidR="006E0725" w:rsidRPr="00AF20E2" w:rsidRDefault="006E0725" w:rsidP="007F7994">
      <w:pPr>
        <w:widowControl w:val="0"/>
        <w:suppressAutoHyphens/>
        <w:spacing w:line="276" w:lineRule="auto"/>
        <w:ind w:left="283" w:hanging="283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1) nie prowadzi do powstania u Zamawiającego obowiązku podatkowego *</w:t>
      </w:r>
    </w:p>
    <w:p w14:paraId="0701CC53" w14:textId="77777777" w:rsidR="006E0725" w:rsidRPr="00AF20E2" w:rsidRDefault="006E0725" w:rsidP="007F7994">
      <w:pPr>
        <w:widowControl w:val="0"/>
        <w:suppressAutoHyphens/>
        <w:spacing w:line="276" w:lineRule="auto"/>
        <w:ind w:left="283" w:hanging="283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2) prowadzi do powstania u Zamawiającego obowiązku podatkowego*</w:t>
      </w:r>
    </w:p>
    <w:p w14:paraId="682226F4" w14:textId="77777777" w:rsidR="007F7994" w:rsidRDefault="006E0725" w:rsidP="007F7994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</w:t>
      </w:r>
      <w:r w:rsidR="007F7994">
        <w:rPr>
          <w:rFonts w:ascii="Arial" w:hAnsi="Arial" w:cs="Arial"/>
          <w:bCs/>
          <w:sz w:val="22"/>
          <w:szCs w:val="22"/>
        </w:rPr>
        <w:t xml:space="preserve"> </w:t>
      </w:r>
      <w:r w:rsidRPr="00AF20E2">
        <w:rPr>
          <w:rFonts w:ascii="Arial" w:hAnsi="Arial" w:cs="Arial"/>
          <w:bCs/>
          <w:sz w:val="22"/>
          <w:szCs w:val="22"/>
        </w:rPr>
        <w:t>do</w:t>
      </w:r>
      <w:r w:rsidR="007F7994">
        <w:rPr>
          <w:rFonts w:ascii="Arial" w:hAnsi="Arial" w:cs="Arial"/>
          <w:bCs/>
          <w:sz w:val="22"/>
          <w:szCs w:val="22"/>
        </w:rPr>
        <w:t xml:space="preserve"> </w:t>
      </w:r>
      <w:r w:rsidRPr="00AF20E2">
        <w:rPr>
          <w:rFonts w:ascii="Arial" w:hAnsi="Arial" w:cs="Arial"/>
          <w:bCs/>
          <w:sz w:val="22"/>
          <w:szCs w:val="22"/>
        </w:rPr>
        <w:t>jego</w:t>
      </w:r>
      <w:r w:rsidR="007F7994">
        <w:rPr>
          <w:rFonts w:ascii="Arial" w:hAnsi="Arial" w:cs="Arial"/>
          <w:bCs/>
          <w:sz w:val="22"/>
          <w:szCs w:val="22"/>
        </w:rPr>
        <w:t xml:space="preserve"> </w:t>
      </w:r>
      <w:r w:rsidRPr="00AF20E2">
        <w:rPr>
          <w:rFonts w:ascii="Arial" w:hAnsi="Arial" w:cs="Arial"/>
          <w:bCs/>
          <w:sz w:val="22"/>
          <w:szCs w:val="22"/>
        </w:rPr>
        <w:t>powstania:</w:t>
      </w:r>
    </w:p>
    <w:p w14:paraId="6B084A31" w14:textId="1D8C7CD0" w:rsidR="006E0725" w:rsidRPr="00AF20E2" w:rsidRDefault="006E0725" w:rsidP="007F7994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7F7994">
        <w:rPr>
          <w:rFonts w:ascii="Arial" w:hAnsi="Arial" w:cs="Arial"/>
          <w:bCs/>
          <w:sz w:val="22"/>
          <w:szCs w:val="22"/>
        </w:rPr>
        <w:t>……………………</w:t>
      </w:r>
    </w:p>
    <w:p w14:paraId="381322ED" w14:textId="177DECE7" w:rsidR="006E0725" w:rsidRPr="00AF20E2" w:rsidRDefault="006E0725" w:rsidP="007F7994">
      <w:pPr>
        <w:widowControl w:val="0"/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Wartość towaru lub usługi bez kwoty podatku: …………………………………………zł.</w:t>
      </w:r>
    </w:p>
    <w:p w14:paraId="512FB1F1" w14:textId="77777777" w:rsidR="006E0725" w:rsidRPr="00AF20E2" w:rsidRDefault="006E0725" w:rsidP="00AF20E2">
      <w:pPr>
        <w:widowControl w:val="0"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2DCA4E35" w14:textId="77777777" w:rsidR="006E0725" w:rsidRPr="00AF20E2" w:rsidRDefault="006E0725" w:rsidP="00AF20E2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*- niepotrzebne skreślić</w:t>
      </w:r>
    </w:p>
    <w:p w14:paraId="4527110F" w14:textId="77777777" w:rsidR="006E0725" w:rsidRPr="00AF20E2" w:rsidRDefault="006E0725" w:rsidP="00AF20E2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x-none" w:eastAsia="x-none"/>
        </w:rPr>
      </w:pPr>
    </w:p>
    <w:p w14:paraId="06C64312" w14:textId="54F60932" w:rsidR="006E0725" w:rsidRPr="00AF20E2" w:rsidRDefault="001467DA" w:rsidP="00AF20E2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x-none" w:eastAsia="x-none"/>
        </w:rPr>
      </w:pPr>
      <w:r w:rsidRPr="00AF20E2">
        <w:rPr>
          <w:rFonts w:ascii="Arial" w:hAnsi="Arial" w:cs="Arial"/>
          <w:b/>
          <w:sz w:val="22"/>
          <w:szCs w:val="22"/>
          <w:lang w:eastAsia="x-none"/>
        </w:rPr>
        <w:t>VII</w:t>
      </w:r>
      <w:r w:rsidR="006E0725" w:rsidRPr="00AF20E2">
        <w:rPr>
          <w:rFonts w:ascii="Arial" w:hAnsi="Arial" w:cs="Arial"/>
          <w:b/>
          <w:sz w:val="22"/>
          <w:szCs w:val="22"/>
          <w:lang w:val="x-none" w:eastAsia="x-none"/>
        </w:rPr>
        <w:t>. OŚWIADCZENIE WYKONAWCY</w:t>
      </w:r>
    </w:p>
    <w:p w14:paraId="7F07BC1D" w14:textId="405138BD" w:rsidR="006E0725" w:rsidRPr="00AF20E2" w:rsidRDefault="006E0725" w:rsidP="007F7994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 xml:space="preserve">Wykonawca oświadcza, że zapoznał się z treścią Specyfikacji Warunków Zamówienia, formularzem oferty, załącznikami, wzorem </w:t>
      </w:r>
      <w:r w:rsidR="007F7994">
        <w:rPr>
          <w:rFonts w:ascii="Arial" w:hAnsi="Arial" w:cs="Arial"/>
          <w:bCs/>
          <w:sz w:val="22"/>
          <w:szCs w:val="22"/>
        </w:rPr>
        <w:t>u</w:t>
      </w:r>
      <w:r w:rsidRPr="00AF20E2">
        <w:rPr>
          <w:rFonts w:ascii="Arial" w:hAnsi="Arial" w:cs="Arial"/>
          <w:bCs/>
          <w:sz w:val="22"/>
          <w:szCs w:val="22"/>
        </w:rPr>
        <w:t>mowy (stanowiącym załącznik numer 2 do Specyfikacji Warunków Zamówienia) i nie wnosi do nich żadnych zastrzeżeń. Wykonawca zobowiązuje się, w przypadku wybrania przedstawionej oferty, do zawarcia Umowy w miejscu i terminie wskazanym przez Zamawiającego.</w:t>
      </w:r>
    </w:p>
    <w:p w14:paraId="66C895AD" w14:textId="5035672B" w:rsidR="006E0725" w:rsidRPr="00AF20E2" w:rsidRDefault="006E0725" w:rsidP="007F7994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 xml:space="preserve">Wykonawca oświadcza, że akceptuje warunki płatności wskazane w SWZ i wzorze </w:t>
      </w:r>
      <w:r w:rsidR="007F7994">
        <w:rPr>
          <w:rFonts w:ascii="Arial" w:hAnsi="Arial" w:cs="Arial"/>
          <w:bCs/>
          <w:sz w:val="22"/>
          <w:szCs w:val="22"/>
        </w:rPr>
        <w:t>u</w:t>
      </w:r>
      <w:r w:rsidRPr="00AF20E2">
        <w:rPr>
          <w:rFonts w:ascii="Arial" w:hAnsi="Arial" w:cs="Arial"/>
          <w:bCs/>
          <w:sz w:val="22"/>
          <w:szCs w:val="22"/>
        </w:rPr>
        <w:t>mowy.</w:t>
      </w:r>
    </w:p>
    <w:p w14:paraId="3822F27A" w14:textId="77777777" w:rsidR="006E0725" w:rsidRPr="00AF20E2" w:rsidRDefault="006E0725" w:rsidP="007F7994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Wykonawca oświadcza, że jest związany złożoną ofertą przez okres 60 dni - bieg terminu związania ofertą rozpoczyna się wraz z upływem terminu składania ofert.</w:t>
      </w:r>
    </w:p>
    <w:p w14:paraId="2FBD09FD" w14:textId="77777777" w:rsidR="006E0725" w:rsidRPr="00AF20E2" w:rsidRDefault="006E0725" w:rsidP="007F7994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Wykonawca oświadcza, że zapoznał się ze wszystkimi warunkami zamówienia oraz dokumentami dotyczącymi przedmiotu zamówienia i akceptuje je bez zastrzeżeń.</w:t>
      </w:r>
    </w:p>
    <w:p w14:paraId="0234F652" w14:textId="0ED37887" w:rsidR="006E0725" w:rsidRPr="00AF20E2" w:rsidRDefault="006E0725" w:rsidP="007F7994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Wykonawca oświadcza, że w cenie oferty zostały uwzględnione wszystkie koszty wykonania zamówienia i realizacji przyszłego świadczenia umownego. Ponadto w ofercie nie została zastosowana cena dumpingowa i oferta nie stanowi czynu nieuczciwej konkurencji, zgodnie z rozdziałem drugim ustawy z dnia 16 kwietnia 1993 r. o zwalczaniu nieuczciwej konkurencji (tj. Dz.U. z 20</w:t>
      </w:r>
      <w:r w:rsidR="00FE2460">
        <w:rPr>
          <w:rFonts w:ascii="Arial" w:hAnsi="Arial" w:cs="Arial"/>
          <w:bCs/>
          <w:sz w:val="22"/>
          <w:szCs w:val="22"/>
        </w:rPr>
        <w:t>22</w:t>
      </w:r>
      <w:r w:rsidRPr="00AF20E2">
        <w:rPr>
          <w:rFonts w:ascii="Arial" w:hAnsi="Arial" w:cs="Arial"/>
          <w:bCs/>
          <w:sz w:val="22"/>
          <w:szCs w:val="22"/>
        </w:rPr>
        <w:t xml:space="preserve"> r., poz. 1</w:t>
      </w:r>
      <w:r w:rsidR="00FE2460">
        <w:rPr>
          <w:rFonts w:ascii="Arial" w:hAnsi="Arial" w:cs="Arial"/>
          <w:bCs/>
          <w:sz w:val="22"/>
          <w:szCs w:val="22"/>
        </w:rPr>
        <w:t>233</w:t>
      </w:r>
      <w:r w:rsidRPr="00AF20E2">
        <w:rPr>
          <w:rFonts w:ascii="Arial" w:hAnsi="Arial" w:cs="Arial"/>
          <w:bCs/>
          <w:sz w:val="22"/>
          <w:szCs w:val="22"/>
        </w:rPr>
        <w:t xml:space="preserve">). </w:t>
      </w:r>
    </w:p>
    <w:p w14:paraId="5965A2AE" w14:textId="3006773A" w:rsidR="00263B21" w:rsidRPr="006B5C15" w:rsidRDefault="006E0725" w:rsidP="006B5C15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6B5C15">
        <w:rPr>
          <w:rFonts w:ascii="Arial" w:hAnsi="Arial" w:cs="Arial"/>
          <w:bCs/>
          <w:sz w:val="22"/>
          <w:szCs w:val="22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</w:t>
      </w:r>
      <w:r w:rsidR="006A1682" w:rsidRPr="006B5C15">
        <w:rPr>
          <w:rFonts w:ascii="Arial" w:hAnsi="Arial" w:cs="Arial"/>
          <w:bCs/>
          <w:sz w:val="22"/>
          <w:szCs w:val="22"/>
        </w:rPr>
        <w:t xml:space="preserve"> – załącznik nr 7.</w:t>
      </w:r>
    </w:p>
    <w:p w14:paraId="66148858" w14:textId="77777777" w:rsidR="006B5C15" w:rsidRPr="006B5C15" w:rsidRDefault="006B5C15" w:rsidP="006B5C1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6B5C15">
        <w:rPr>
          <w:rFonts w:ascii="Arial" w:hAnsi="Arial" w:cs="Arial"/>
          <w:sz w:val="22"/>
          <w:szCs w:val="22"/>
          <w:lang w:eastAsia="ar-SA"/>
        </w:rPr>
        <w:t>Całość zamówienia zamierza wykonać samodzielnie *</w:t>
      </w:r>
    </w:p>
    <w:p w14:paraId="3CBF82AB" w14:textId="495F78B6" w:rsidR="006B5C15" w:rsidRPr="006B5C15" w:rsidRDefault="006B5C15" w:rsidP="006B5C15">
      <w:pPr>
        <w:widowControl w:val="0"/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6B5C15">
        <w:rPr>
          <w:rFonts w:ascii="Arial" w:hAnsi="Arial" w:cs="Arial"/>
          <w:sz w:val="22"/>
          <w:szCs w:val="22"/>
          <w:lang w:eastAsia="ar-SA"/>
        </w:rPr>
        <w:t xml:space="preserve">     Następujące części zamówienia zamierzam zlecić podwykonawcom *</w:t>
      </w:r>
    </w:p>
    <w:p w14:paraId="1A04BDC7" w14:textId="77777777" w:rsidR="006B5C15" w:rsidRPr="006B5C15" w:rsidRDefault="006B5C15" w:rsidP="006B5C15">
      <w:pPr>
        <w:widowControl w:val="0"/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8713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5595"/>
      </w:tblGrid>
      <w:tr w:rsidR="006B5C15" w:rsidRPr="006B5C15" w14:paraId="39E15783" w14:textId="77777777" w:rsidTr="00995BB0">
        <w:trPr>
          <w:trHeight w:val="447"/>
        </w:trPr>
        <w:tc>
          <w:tcPr>
            <w:tcW w:w="3118" w:type="dxa"/>
          </w:tcPr>
          <w:p w14:paraId="42F14519" w14:textId="77777777" w:rsidR="006B5C15" w:rsidRPr="006B5C15" w:rsidRDefault="006B5C15" w:rsidP="006B5C15">
            <w:pPr>
              <w:widowControl w:val="0"/>
              <w:tabs>
                <w:tab w:val="left" w:pos="36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3CF4A6B3" w14:textId="77777777" w:rsidR="006B5C15" w:rsidRPr="006B5C15" w:rsidRDefault="006B5C15" w:rsidP="006B5C15">
            <w:pPr>
              <w:widowControl w:val="0"/>
              <w:tabs>
                <w:tab w:val="left" w:pos="36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B5C1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Wskazanie części zamówienia, które Wykonawca zamierza zlecić podwykonawcy</w:t>
            </w:r>
          </w:p>
        </w:tc>
        <w:tc>
          <w:tcPr>
            <w:tcW w:w="5595" w:type="dxa"/>
          </w:tcPr>
          <w:p w14:paraId="10ABF9F8" w14:textId="77777777" w:rsidR="006B5C15" w:rsidRPr="006B5C15" w:rsidRDefault="006B5C15" w:rsidP="006B5C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30A169E0" w14:textId="77777777" w:rsidR="006B5C15" w:rsidRPr="006B5C15" w:rsidRDefault="006B5C15" w:rsidP="006B5C15">
            <w:pPr>
              <w:widowControl w:val="0"/>
              <w:tabs>
                <w:tab w:val="left" w:pos="36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B5C1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Nazwa </w:t>
            </w:r>
          </w:p>
          <w:p w14:paraId="3B67747E" w14:textId="77777777" w:rsidR="006B5C15" w:rsidRPr="006B5C15" w:rsidRDefault="006B5C15" w:rsidP="006B5C15">
            <w:pPr>
              <w:widowControl w:val="0"/>
              <w:tabs>
                <w:tab w:val="left" w:pos="36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B5C1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podwykonawcy</w:t>
            </w:r>
          </w:p>
          <w:p w14:paraId="0AECCF82" w14:textId="77777777" w:rsidR="006B5C15" w:rsidRPr="006B5C15" w:rsidRDefault="006B5C15" w:rsidP="006B5C15">
            <w:pPr>
              <w:widowControl w:val="0"/>
              <w:tabs>
                <w:tab w:val="left" w:pos="36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6B5C15" w:rsidRPr="006B5C15" w14:paraId="42BA288A" w14:textId="77777777" w:rsidTr="00995BB0">
        <w:trPr>
          <w:trHeight w:val="660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4E719A7" w14:textId="77777777" w:rsidR="006B5C15" w:rsidRPr="006B5C15" w:rsidRDefault="006B5C15" w:rsidP="006B5C15">
            <w:pPr>
              <w:widowControl w:val="0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eastAsia="Lucida Sans Unicode" w:hAnsi="Arial" w:cs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5595" w:type="dxa"/>
            <w:tcBorders>
              <w:top w:val="single" w:sz="4" w:space="0" w:color="auto"/>
              <w:bottom w:val="single" w:sz="4" w:space="0" w:color="auto"/>
            </w:tcBorders>
          </w:tcPr>
          <w:p w14:paraId="00CFE613" w14:textId="77777777" w:rsidR="006B5C15" w:rsidRPr="006B5C15" w:rsidRDefault="006B5C15" w:rsidP="006B5C15">
            <w:pPr>
              <w:widowControl w:val="0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eastAsia="Lucida Sans Unicode" w:hAnsi="Arial" w:cs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6B5C15" w:rsidRPr="006B5C15" w14:paraId="436D8A1B" w14:textId="77777777" w:rsidTr="00995BB0">
        <w:trPr>
          <w:trHeight w:val="777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1477" w14:textId="77777777" w:rsidR="006B5C15" w:rsidRPr="006B5C15" w:rsidRDefault="006B5C15" w:rsidP="006B5C15">
            <w:pPr>
              <w:widowControl w:val="0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18D6" w14:textId="77777777" w:rsidR="006B5C15" w:rsidRPr="006B5C15" w:rsidRDefault="006B5C15" w:rsidP="006B5C15">
            <w:pPr>
              <w:widowControl w:val="0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eastAsia="Lucida Sans Unicode" w:hAnsi="Arial" w:cs="Arial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0318B641" w14:textId="77777777" w:rsidR="006B5C15" w:rsidRPr="00AF20E2" w:rsidRDefault="006B5C15" w:rsidP="006B5C1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8846A87" w14:textId="77777777" w:rsidR="006E0725" w:rsidRPr="00AF20E2" w:rsidRDefault="006E0725" w:rsidP="00263B21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5AF76C79" w14:textId="63D8F7D4" w:rsidR="006E0725" w:rsidRPr="00AF20E2" w:rsidRDefault="006E0725" w:rsidP="00263B21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t xml:space="preserve">Wykonawca oświadcza, że </w:t>
      </w:r>
      <w:r w:rsidRPr="00AF20E2">
        <w:rPr>
          <w:rFonts w:ascii="Arial" w:hAnsi="Arial" w:cs="Arial"/>
          <w:bCs/>
          <w:sz w:val="22"/>
          <w:szCs w:val="22"/>
          <w:lang w:eastAsia="ar-SA"/>
        </w:rPr>
        <w:t xml:space="preserve">ofertę niniejszą składa na </w:t>
      </w:r>
      <w:r w:rsidR="00263B21">
        <w:rPr>
          <w:rFonts w:ascii="Arial" w:hAnsi="Arial" w:cs="Arial"/>
          <w:bCs/>
          <w:sz w:val="22"/>
          <w:szCs w:val="22"/>
          <w:lang w:eastAsia="ar-SA"/>
        </w:rPr>
        <w:t>……</w:t>
      </w:r>
      <w:r w:rsidRPr="00AF20E2">
        <w:rPr>
          <w:rFonts w:ascii="Arial" w:hAnsi="Arial" w:cs="Arial"/>
          <w:bCs/>
          <w:sz w:val="22"/>
          <w:szCs w:val="22"/>
          <w:lang w:eastAsia="ar-SA"/>
        </w:rPr>
        <w:t xml:space="preserve"> kolejno ponumerowanych stronach.</w:t>
      </w:r>
    </w:p>
    <w:p w14:paraId="610936F8" w14:textId="1F88FBE7" w:rsidR="006E0725" w:rsidRPr="00AF20E2" w:rsidRDefault="006E0725" w:rsidP="006B5C15">
      <w:pPr>
        <w:numPr>
          <w:ilvl w:val="0"/>
          <w:numId w:val="2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  <w:lang w:eastAsia="ar-SA"/>
        </w:rPr>
        <w:t>Do niniejszej oferty Wykonawca załącza wymagane w SWZ dokumenty:</w:t>
      </w:r>
    </w:p>
    <w:p w14:paraId="398EC034" w14:textId="3ED2BCF5" w:rsidR="006E0725" w:rsidRPr="00AF20E2" w:rsidRDefault="006E0725" w:rsidP="00263B21">
      <w:pPr>
        <w:numPr>
          <w:ilvl w:val="0"/>
          <w:numId w:val="22"/>
        </w:numPr>
        <w:tabs>
          <w:tab w:val="left" w:pos="567"/>
          <w:tab w:val="left" w:pos="993"/>
        </w:tabs>
        <w:suppressAutoHyphens/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</w:t>
      </w:r>
    </w:p>
    <w:p w14:paraId="34706B40" w14:textId="22343F5A" w:rsidR="006E0725" w:rsidRPr="00AF20E2" w:rsidRDefault="006E0725" w:rsidP="00263B21">
      <w:pPr>
        <w:numPr>
          <w:ilvl w:val="0"/>
          <w:numId w:val="22"/>
        </w:numPr>
        <w:tabs>
          <w:tab w:val="left" w:pos="567"/>
          <w:tab w:val="left" w:pos="993"/>
        </w:tabs>
        <w:suppressAutoHyphens/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263B21">
        <w:rPr>
          <w:rFonts w:ascii="Arial" w:hAnsi="Arial" w:cs="Arial"/>
          <w:sz w:val="22"/>
          <w:szCs w:val="22"/>
        </w:rPr>
        <w:t>……..</w:t>
      </w:r>
      <w:r w:rsidRPr="00AF20E2">
        <w:rPr>
          <w:rFonts w:ascii="Arial" w:hAnsi="Arial" w:cs="Arial"/>
          <w:sz w:val="22"/>
          <w:szCs w:val="22"/>
        </w:rPr>
        <w:t>.</w:t>
      </w:r>
    </w:p>
    <w:p w14:paraId="57CF405A" w14:textId="77777777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E4AF30" w14:textId="77777777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218CE5" w14:textId="77777777" w:rsidR="006E0725" w:rsidRPr="00AF20E2" w:rsidRDefault="006E0725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26F977" w14:textId="77777777" w:rsidR="006E0725" w:rsidRPr="00AF20E2" w:rsidRDefault="006E0725" w:rsidP="00AF20E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003D46FE" w14:textId="77777777" w:rsidR="006E0725" w:rsidRPr="00AF20E2" w:rsidRDefault="006E0725" w:rsidP="00AF20E2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/pieczątka i podpis osoby upoważnionej do składania oświadczeń w imieniu Wykonawcy</w:t>
      </w:r>
      <w:r w:rsidRPr="00AF20E2">
        <w:rPr>
          <w:rFonts w:ascii="Arial" w:hAnsi="Arial" w:cs="Arial"/>
          <w:b/>
          <w:sz w:val="22"/>
          <w:szCs w:val="22"/>
        </w:rPr>
        <w:t>/</w:t>
      </w:r>
    </w:p>
    <w:p w14:paraId="30C2470E" w14:textId="5C9115D7" w:rsidR="007B47C3" w:rsidRPr="00AF20E2" w:rsidRDefault="007B47C3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0A26C79" w14:textId="5B2990A4" w:rsidR="005F2D8D" w:rsidRDefault="00263B21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  <w:r w:rsidRPr="00263B21">
        <w:rPr>
          <w:rFonts w:ascii="Arial" w:eastAsia="Lucida Sans Unicode" w:hAnsi="Arial" w:cs="Arial"/>
          <w:sz w:val="22"/>
          <w:szCs w:val="22"/>
          <w:lang w:eastAsia="ar-SA"/>
        </w:rPr>
        <w:t>*/ niepotrzebne skreślić</w:t>
      </w:r>
    </w:p>
    <w:p w14:paraId="649ED924" w14:textId="3CFD13B1" w:rsidR="00FE749C" w:rsidRDefault="00FE749C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53E9506E" w14:textId="38BF71B7" w:rsidR="00FE749C" w:rsidRDefault="00FE749C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237A4695" w14:textId="24F29873" w:rsidR="00FE749C" w:rsidRDefault="00FE749C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09CF30D9" w14:textId="46A3EC90" w:rsidR="00FE749C" w:rsidRDefault="00FE749C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19B72489" w14:textId="2201558B" w:rsidR="000A6D90" w:rsidRDefault="000A6D90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283B6AB2" w14:textId="0A790728" w:rsidR="000A6D90" w:rsidRDefault="000A6D90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601450DD" w14:textId="066F0522" w:rsidR="000A6D90" w:rsidRDefault="000A6D90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6C248A78" w14:textId="50E1025F" w:rsidR="000A6D90" w:rsidRDefault="000A6D90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6324DC30" w14:textId="182009F0" w:rsidR="000A6D90" w:rsidRDefault="000A6D90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2029F044" w14:textId="03F31D66" w:rsidR="000A6D90" w:rsidRDefault="000A6D90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20BB8A7A" w14:textId="55BC3B8B" w:rsidR="000A6D90" w:rsidRDefault="000A6D90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31451971" w14:textId="42EDC4A4" w:rsidR="000A6D90" w:rsidRDefault="000A6D90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369D9115" w14:textId="55D3B3BC" w:rsidR="000A6D90" w:rsidRDefault="000A6D90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35A31CB9" w14:textId="22CE13E9" w:rsidR="000A6D90" w:rsidRDefault="000A6D90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56DE9CCC" w14:textId="35321F11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5EDEAAA9" w14:textId="1F460D48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5D784E9C" w14:textId="6B6C8D23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3E6F6915" w14:textId="531F1DB9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6BC42CE7" w14:textId="5FFB8CEE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505A7FC5" w14:textId="3AE48554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6BDBBC68" w14:textId="67D7DA44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5EDD3F8A" w14:textId="68DB6CFE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44F140A3" w14:textId="76498A6C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7E504FEF" w14:textId="6A178A05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2416C7F2" w14:textId="1901587F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63ACC1D9" w14:textId="75958722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046E1360" w14:textId="0DE9EC45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6219D4DA" w14:textId="14079B78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02E41022" w14:textId="024B8B0C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272202A9" w14:textId="5ECCD9D1" w:rsidR="00E42E69" w:rsidRDefault="00E42E69" w:rsidP="00263B21">
      <w:pPr>
        <w:widowControl w:val="0"/>
        <w:suppressAutoHyphens/>
        <w:spacing w:line="276" w:lineRule="auto"/>
        <w:ind w:left="283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2F6411A5" w14:textId="77777777" w:rsidR="00FE749C" w:rsidRPr="00263B21" w:rsidRDefault="00FE749C" w:rsidP="006B5C15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sz w:val="22"/>
          <w:szCs w:val="22"/>
          <w:lang w:eastAsia="ar-SA"/>
        </w:rPr>
      </w:pPr>
    </w:p>
    <w:p w14:paraId="1FBFF50C" w14:textId="63496BD5" w:rsidR="001467DA" w:rsidRDefault="001467DA" w:rsidP="00AF20E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AF20E2">
        <w:rPr>
          <w:rFonts w:ascii="Arial" w:hAnsi="Arial" w:cs="Arial"/>
          <w:bCs/>
          <w:sz w:val="22"/>
          <w:szCs w:val="22"/>
        </w:rPr>
        <w:lastRenderedPageBreak/>
        <w:t>Zał</w:t>
      </w:r>
      <w:r w:rsidR="005C41B0" w:rsidRPr="00AF20E2">
        <w:rPr>
          <w:rFonts w:ascii="Arial" w:hAnsi="Arial" w:cs="Arial"/>
          <w:bCs/>
          <w:sz w:val="22"/>
          <w:szCs w:val="22"/>
        </w:rPr>
        <w:t>ą</w:t>
      </w:r>
      <w:r w:rsidRPr="00AF20E2">
        <w:rPr>
          <w:rFonts w:ascii="Arial" w:hAnsi="Arial" w:cs="Arial"/>
          <w:bCs/>
          <w:sz w:val="22"/>
          <w:szCs w:val="22"/>
        </w:rPr>
        <w:t>cznik nr 2</w:t>
      </w:r>
      <w:r w:rsidR="000E4D93">
        <w:rPr>
          <w:rFonts w:ascii="Arial" w:hAnsi="Arial" w:cs="Arial"/>
          <w:bCs/>
          <w:sz w:val="22"/>
          <w:szCs w:val="22"/>
        </w:rPr>
        <w:t xml:space="preserve"> do SWZ</w:t>
      </w:r>
    </w:p>
    <w:p w14:paraId="58D446BD" w14:textId="62AAA570" w:rsidR="000E4D93" w:rsidRDefault="000E4D93" w:rsidP="00AF20E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41B1228C" w14:textId="6232116F" w:rsidR="005F2D8D" w:rsidRDefault="005F2D8D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5D3C842" w14:textId="18B66C43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964097A" w14:textId="7DCC5D91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42E721F" w14:textId="24DCDF36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86BED30" w14:textId="6F772AB8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9AEBE58" w14:textId="4FC90637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E005A6C" w14:textId="1E99D766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EE928C4" w14:textId="21CDB056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AF29181" w14:textId="76C4FFE4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E99BBBF" w14:textId="6AC47A35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E912BC8" w14:textId="72495A1D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3130F2A" w14:textId="0D395EDB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CF8AB8F" w14:textId="1ADA8008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B6E7D9C" w14:textId="68D5A72E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77B83EC" w14:textId="0880EA60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4AC1F18" w14:textId="6A31BABA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0D557B3" w14:textId="6392379B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B6C1D61" w14:textId="7DB01DE7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87816EF" w14:textId="6214BDF1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0C7AEB3" w14:textId="1785F54D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9205083" w14:textId="37BD5448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5572BD0" w14:textId="2C38CCB7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A124F97" w14:textId="4B8415CB" w:rsidR="00A235AA" w:rsidRDefault="00A235A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4047E5D" w14:textId="3DAFC8D5" w:rsidR="001A1AD1" w:rsidRDefault="001A1AD1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BB8613B" w14:textId="0B76E3B6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B0A7756" w14:textId="0B90FD41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4506660" w14:textId="2B7460D2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AB31A01" w14:textId="33F9574E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F9714FD" w14:textId="620D1CF4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C1C9DF9" w14:textId="60E5316C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3A5DF83" w14:textId="1D7C9848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FEAC704" w14:textId="7CE1BB84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AE3B9B3" w14:textId="0D5806E2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50CD383" w14:textId="581B0009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EDD42FF" w14:textId="295FEF6E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0710AAD" w14:textId="6BB38622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12DA6C8" w14:textId="2F643E2B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3B1C699" w14:textId="461CA04B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33E2660" w14:textId="12531582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86CCD88" w14:textId="2115A1D1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5ED865F" w14:textId="1448D43D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902E6F3" w14:textId="0F62DA5D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E5FCC58" w14:textId="1C2F2C67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8C73C7D" w14:textId="6E6875C7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87B427D" w14:textId="77777777" w:rsidR="00E42E69" w:rsidRDefault="00E42E6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379662E" w14:textId="77777777" w:rsidR="00E84229" w:rsidRPr="00AF20E2" w:rsidRDefault="00E84229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EF5BDDA" w14:textId="1E7D4FDA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lastRenderedPageBreak/>
        <w:tab/>
      </w:r>
      <w:r w:rsidRPr="00AF20E2">
        <w:rPr>
          <w:rFonts w:ascii="Arial" w:hAnsi="Arial" w:cs="Arial"/>
          <w:sz w:val="22"/>
          <w:szCs w:val="22"/>
        </w:rPr>
        <w:tab/>
      </w:r>
      <w:r w:rsidRPr="00AF20E2">
        <w:rPr>
          <w:rFonts w:ascii="Arial" w:hAnsi="Arial" w:cs="Arial"/>
          <w:sz w:val="22"/>
          <w:szCs w:val="22"/>
        </w:rPr>
        <w:tab/>
      </w:r>
      <w:r w:rsidRPr="00AF20E2">
        <w:rPr>
          <w:rFonts w:ascii="Arial" w:hAnsi="Arial" w:cs="Arial"/>
          <w:sz w:val="22"/>
          <w:szCs w:val="22"/>
        </w:rPr>
        <w:tab/>
      </w:r>
      <w:r w:rsidRPr="00AF20E2">
        <w:rPr>
          <w:rFonts w:ascii="Arial" w:hAnsi="Arial" w:cs="Arial"/>
          <w:sz w:val="22"/>
          <w:szCs w:val="22"/>
        </w:rPr>
        <w:tab/>
      </w:r>
      <w:r w:rsidRPr="00AF20E2">
        <w:rPr>
          <w:rFonts w:ascii="Arial" w:hAnsi="Arial" w:cs="Arial"/>
          <w:sz w:val="22"/>
          <w:szCs w:val="22"/>
        </w:rPr>
        <w:tab/>
      </w:r>
      <w:r w:rsidRPr="00AF20E2">
        <w:rPr>
          <w:rFonts w:ascii="Arial" w:hAnsi="Arial" w:cs="Arial"/>
          <w:sz w:val="22"/>
          <w:szCs w:val="22"/>
        </w:rPr>
        <w:tab/>
      </w:r>
      <w:r w:rsidRPr="00AF20E2">
        <w:rPr>
          <w:rFonts w:ascii="Arial" w:hAnsi="Arial" w:cs="Arial"/>
          <w:sz w:val="22"/>
          <w:szCs w:val="22"/>
        </w:rPr>
        <w:tab/>
      </w:r>
      <w:r w:rsidRPr="00AF20E2">
        <w:rPr>
          <w:rFonts w:ascii="Arial" w:hAnsi="Arial" w:cs="Arial"/>
          <w:sz w:val="22"/>
          <w:szCs w:val="22"/>
        </w:rPr>
        <w:tab/>
      </w:r>
      <w:r w:rsidRPr="00AF20E2">
        <w:rPr>
          <w:rFonts w:ascii="Arial" w:hAnsi="Arial" w:cs="Arial"/>
          <w:sz w:val="22"/>
          <w:szCs w:val="22"/>
        </w:rPr>
        <w:tab/>
        <w:t>Zał</w:t>
      </w:r>
      <w:r w:rsidR="005C41B0" w:rsidRPr="00AF20E2">
        <w:rPr>
          <w:rFonts w:ascii="Arial" w:hAnsi="Arial" w:cs="Arial"/>
          <w:sz w:val="22"/>
          <w:szCs w:val="22"/>
        </w:rPr>
        <w:t>ą</w:t>
      </w:r>
      <w:r w:rsidRPr="00AF20E2">
        <w:rPr>
          <w:rFonts w:ascii="Arial" w:hAnsi="Arial" w:cs="Arial"/>
          <w:sz w:val="22"/>
          <w:szCs w:val="22"/>
        </w:rPr>
        <w:t>cznik nr 3</w:t>
      </w:r>
    </w:p>
    <w:p w14:paraId="2E490229" w14:textId="77777777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C43B2B9" w14:textId="2820D369" w:rsidR="001467DA" w:rsidRPr="00AF20E2" w:rsidRDefault="001467DA" w:rsidP="00AF20E2">
      <w:pPr>
        <w:spacing w:line="276" w:lineRule="auto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Zał</w:t>
      </w:r>
      <w:r w:rsidR="005C41B0" w:rsidRPr="00AF20E2">
        <w:rPr>
          <w:rFonts w:ascii="Arial" w:hAnsi="Arial" w:cs="Arial"/>
          <w:sz w:val="22"/>
          <w:szCs w:val="22"/>
        </w:rPr>
        <w:t>ą</w:t>
      </w:r>
      <w:r w:rsidRPr="00AF20E2">
        <w:rPr>
          <w:rFonts w:ascii="Arial" w:hAnsi="Arial" w:cs="Arial"/>
          <w:sz w:val="22"/>
          <w:szCs w:val="22"/>
        </w:rPr>
        <w:t>czniki nr 3 do SWZ – OPZ dla poszczególnych Zamawiających stanowi oddzieln</w:t>
      </w:r>
      <w:r w:rsidR="005C41B0" w:rsidRPr="00AF20E2">
        <w:rPr>
          <w:rFonts w:ascii="Arial" w:hAnsi="Arial" w:cs="Arial"/>
          <w:sz w:val="22"/>
          <w:szCs w:val="22"/>
        </w:rPr>
        <w:t>y</w:t>
      </w:r>
      <w:r w:rsidRPr="00AF20E2">
        <w:rPr>
          <w:rFonts w:ascii="Arial" w:hAnsi="Arial" w:cs="Arial"/>
          <w:sz w:val="22"/>
          <w:szCs w:val="22"/>
        </w:rPr>
        <w:t xml:space="preserve"> plik (dokument).</w:t>
      </w:r>
    </w:p>
    <w:p w14:paraId="2C3E6D0F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B83333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58FD5E7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2A5D2F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4D85C4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06016F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BFD5D3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2FAEEA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A45D1A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2C6D80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5665AB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874314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89347C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1544CE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29D683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44719F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240799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34D540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12277C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96AA8D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5AA44E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FFA4BF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4157BC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6E8405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CE5CC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CEF9B9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DB6D3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B41DD7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649CF7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411753" w14:textId="0E5B2A41" w:rsidR="001467DA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70C18D" w14:textId="32BE1212" w:rsidR="00263B21" w:rsidRDefault="00263B21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C7F9D5" w14:textId="52C82A2F" w:rsidR="00263B21" w:rsidRDefault="00263B21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0723B0" w14:textId="00F1163F" w:rsidR="00263B21" w:rsidRDefault="00263B21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EF134D" w14:textId="5DC45573" w:rsidR="00263B21" w:rsidRDefault="00263B21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0F1855" w14:textId="6E2562DF" w:rsidR="00263B21" w:rsidRDefault="00263B21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4EF7BB" w14:textId="0F827802" w:rsidR="00263B21" w:rsidRDefault="00263B21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42AB9C" w14:textId="67BE5311" w:rsidR="00263B21" w:rsidRDefault="00263B21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859363" w14:textId="1E73F922" w:rsidR="00263B21" w:rsidRDefault="00263B21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2961B8" w14:textId="6896BDE9" w:rsidR="00263B21" w:rsidRDefault="00263B21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008D53" w14:textId="023AA8C2" w:rsidR="00263B21" w:rsidRDefault="00263B21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68DAD8" w14:textId="77777777" w:rsidR="00263B21" w:rsidRPr="00AF20E2" w:rsidRDefault="00263B21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62EC10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3F51E4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7C98CA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1467DA" w:rsidRPr="00AF20E2" w14:paraId="4504F4DE" w14:textId="77777777" w:rsidTr="00B82F7A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8FE1" w14:textId="77777777" w:rsidR="001467DA" w:rsidRPr="00AF20E2" w:rsidRDefault="001467DA" w:rsidP="00AF20E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7873B8" w14:textId="77777777" w:rsidR="001467DA" w:rsidRPr="00AF20E2" w:rsidRDefault="001467DA" w:rsidP="00AF20E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ZAŁĄCZNIK NUMER 4</w:t>
            </w:r>
          </w:p>
          <w:p w14:paraId="74FC3088" w14:textId="77777777" w:rsidR="001467DA" w:rsidRPr="00AF20E2" w:rsidRDefault="001467DA" w:rsidP="00AF20E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OŚWIADCZENIE</w:t>
            </w:r>
          </w:p>
          <w:p w14:paraId="09DED7AE" w14:textId="77777777" w:rsidR="001467DA" w:rsidRPr="00AF20E2" w:rsidRDefault="001467DA" w:rsidP="00AF20E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3DF3C8F" w14:textId="77777777" w:rsidR="001467DA" w:rsidRPr="00AF20E2" w:rsidRDefault="001467DA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BCBC56" w14:textId="50731269" w:rsidR="005F2D8D" w:rsidRPr="00AF20E2" w:rsidRDefault="005F2D8D" w:rsidP="00AF20E2">
      <w:pPr>
        <w:tabs>
          <w:tab w:val="left" w:pos="65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Oświadczenie o spełnianiu warunków określonych w § 11 ust.1 Regulaminu udzielania przez PKP Szybka Kolej Miejska w Trójmieście Sp. z o.o.  zamówień sektorowych podprogowych na roboty budowlane, dostawy i usługi, o których mowa w art. </w:t>
      </w:r>
      <w:r w:rsidR="00263B21">
        <w:rPr>
          <w:rFonts w:ascii="Arial" w:hAnsi="Arial" w:cs="Arial"/>
          <w:sz w:val="22"/>
          <w:szCs w:val="22"/>
        </w:rPr>
        <w:t>5</w:t>
      </w:r>
      <w:r w:rsidRPr="00AF20E2">
        <w:rPr>
          <w:rFonts w:ascii="Arial" w:hAnsi="Arial" w:cs="Arial"/>
          <w:sz w:val="22"/>
          <w:szCs w:val="22"/>
        </w:rPr>
        <w:t xml:space="preserve"> ustawy Prawo zamówień publicznych.                                           </w:t>
      </w:r>
    </w:p>
    <w:p w14:paraId="6291F84C" w14:textId="77777777" w:rsidR="005F2D8D" w:rsidRPr="00AF20E2" w:rsidRDefault="005F2D8D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 </w:t>
      </w:r>
    </w:p>
    <w:p w14:paraId="14EF5946" w14:textId="77777777" w:rsidR="005F2D8D" w:rsidRPr="00AF20E2" w:rsidRDefault="005F2D8D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4087DB" w14:textId="77777777" w:rsidR="005F2D8D" w:rsidRPr="00AF20E2" w:rsidRDefault="005F2D8D" w:rsidP="00AF20E2">
      <w:pPr>
        <w:spacing w:line="276" w:lineRule="auto"/>
        <w:ind w:firstLine="3261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    …..........................................., dnia …..............................</w:t>
      </w:r>
    </w:p>
    <w:p w14:paraId="6FA8A397" w14:textId="77777777" w:rsidR="005F2D8D" w:rsidRPr="00AF20E2" w:rsidRDefault="005F2D8D" w:rsidP="00AF20E2">
      <w:pPr>
        <w:spacing w:line="276" w:lineRule="auto"/>
        <w:ind w:firstLine="3261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i/>
          <w:sz w:val="22"/>
          <w:szCs w:val="22"/>
        </w:rPr>
        <w:t xml:space="preserve">                  / miejscowość/</w:t>
      </w:r>
    </w:p>
    <w:p w14:paraId="3398B930" w14:textId="77777777" w:rsidR="005F2D8D" w:rsidRPr="00AF20E2" w:rsidRDefault="005F2D8D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053E7B" w14:textId="77777777" w:rsidR="005F2D8D" w:rsidRPr="00AF20E2" w:rsidRDefault="005F2D8D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/ pieczątka  nagłówkowa Wykonawcy /</w:t>
      </w:r>
    </w:p>
    <w:p w14:paraId="353AB892" w14:textId="77777777" w:rsidR="005F2D8D" w:rsidRPr="00AF20E2" w:rsidRDefault="005F2D8D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      </w:t>
      </w:r>
    </w:p>
    <w:p w14:paraId="28C7823F" w14:textId="52E2C10B" w:rsidR="005F2D8D" w:rsidRPr="00AF20E2" w:rsidRDefault="005F2D8D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     znak: </w:t>
      </w:r>
      <w:r w:rsidRPr="00AF20E2">
        <w:rPr>
          <w:rFonts w:ascii="Arial" w:hAnsi="Arial" w:cs="Arial"/>
          <w:b/>
          <w:sz w:val="22"/>
          <w:szCs w:val="22"/>
        </w:rPr>
        <w:t>SKMMU.086.</w:t>
      </w:r>
      <w:r w:rsidR="00263B21">
        <w:rPr>
          <w:rFonts w:ascii="Arial" w:hAnsi="Arial" w:cs="Arial"/>
          <w:b/>
          <w:sz w:val="22"/>
          <w:szCs w:val="22"/>
        </w:rPr>
        <w:t>21</w:t>
      </w:r>
      <w:r w:rsidR="006312C0">
        <w:rPr>
          <w:rFonts w:ascii="Arial" w:hAnsi="Arial" w:cs="Arial"/>
          <w:b/>
          <w:sz w:val="22"/>
          <w:szCs w:val="22"/>
        </w:rPr>
        <w:t>.22</w:t>
      </w:r>
    </w:p>
    <w:p w14:paraId="08DC7020" w14:textId="77777777" w:rsidR="005F2D8D" w:rsidRPr="00AF20E2" w:rsidRDefault="005F2D8D" w:rsidP="00AF20E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BC628CF" w14:textId="77777777" w:rsidR="005F2D8D" w:rsidRPr="00AF20E2" w:rsidRDefault="005F2D8D" w:rsidP="00AF20E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C1854FB" w14:textId="77777777" w:rsidR="005F2D8D" w:rsidRPr="00AF20E2" w:rsidRDefault="005F2D8D" w:rsidP="00AF20E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0E2">
        <w:rPr>
          <w:rFonts w:ascii="Arial" w:hAnsi="Arial" w:cs="Arial"/>
          <w:b/>
          <w:sz w:val="22"/>
          <w:szCs w:val="22"/>
        </w:rPr>
        <w:t>OŚWIADCZENIE</w:t>
      </w:r>
    </w:p>
    <w:p w14:paraId="5C80FB79" w14:textId="77777777" w:rsidR="005F2D8D" w:rsidRPr="00AF20E2" w:rsidRDefault="005F2D8D" w:rsidP="00AF20E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B3C2613" w14:textId="77777777" w:rsidR="005F2D8D" w:rsidRPr="00AF20E2" w:rsidRDefault="005F2D8D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Oświadczam, że podmiot, który reprezentuję spełnia warunki dotyczące:</w:t>
      </w:r>
    </w:p>
    <w:p w14:paraId="2D8D8DEE" w14:textId="77777777" w:rsidR="005F2D8D" w:rsidRPr="00AF20E2" w:rsidRDefault="005F2D8D" w:rsidP="001A1AD1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posiadania uprawnień do wykonywania określonej działalności lub czynności, jeżeli przepisy prawa nakładają obowiązek ich posiadania,</w:t>
      </w:r>
    </w:p>
    <w:p w14:paraId="2A8AB3F0" w14:textId="77777777" w:rsidR="005F2D8D" w:rsidRPr="00AF20E2" w:rsidRDefault="005F2D8D" w:rsidP="001A1AD1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posiadania wiedzy i doświadczenia,</w:t>
      </w:r>
    </w:p>
    <w:p w14:paraId="2625B4D0" w14:textId="77777777" w:rsidR="005F2D8D" w:rsidRPr="00AF20E2" w:rsidRDefault="005F2D8D" w:rsidP="001A1AD1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dysponowania odpowiednim potencjałem technicznym oraz osobami zdolnymi do wykonania zamówienia,</w:t>
      </w:r>
    </w:p>
    <w:p w14:paraId="0F965300" w14:textId="77777777" w:rsidR="005F2D8D" w:rsidRPr="00AF20E2" w:rsidRDefault="005F2D8D" w:rsidP="001A1AD1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sytuacji ekonomicznej i finansowej.</w:t>
      </w:r>
    </w:p>
    <w:p w14:paraId="14FAECC3" w14:textId="77777777" w:rsidR="005F2D8D" w:rsidRPr="00AF20E2" w:rsidRDefault="005F2D8D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59AC6F" w14:textId="1418B14C" w:rsidR="005F2D8D" w:rsidRPr="00AF20E2" w:rsidRDefault="005F2D8D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Nie podlegamy wykluczeniu z postępowania o udzielenie zamówienia publicznego zgodnie z paragrafem </w:t>
      </w:r>
      <w:r w:rsidRPr="00AF20E2">
        <w:rPr>
          <w:rFonts w:ascii="Arial" w:hAnsi="Arial" w:cs="Arial"/>
          <w:iCs/>
          <w:sz w:val="22"/>
          <w:szCs w:val="22"/>
        </w:rPr>
        <w:t>13 ust. 1 pkt 1-9 i ust. 2 Regulaminu</w:t>
      </w:r>
      <w:r w:rsidRPr="00AF20E2">
        <w:rPr>
          <w:rFonts w:ascii="Arial" w:hAnsi="Arial" w:cs="Arial"/>
          <w:sz w:val="22"/>
          <w:szCs w:val="22"/>
        </w:rPr>
        <w:t>.</w:t>
      </w:r>
    </w:p>
    <w:p w14:paraId="003915FD" w14:textId="77777777" w:rsidR="005F2D8D" w:rsidRPr="00AF20E2" w:rsidRDefault="005F2D8D" w:rsidP="00AF20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0D4189" w14:textId="77777777" w:rsidR="005F2D8D" w:rsidRPr="00AF20E2" w:rsidRDefault="005F2D8D" w:rsidP="00AF20E2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AF20E2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C97E834" w14:textId="77777777" w:rsidR="005F2D8D" w:rsidRPr="00AF20E2" w:rsidRDefault="005F2D8D" w:rsidP="00AF20E2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AB40D65" w14:textId="77777777" w:rsidR="005F2D8D" w:rsidRPr="00AF20E2" w:rsidRDefault="005F2D8D" w:rsidP="00AF20E2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1872DB4C" w14:textId="77777777" w:rsidR="005F2D8D" w:rsidRPr="00AF20E2" w:rsidRDefault="005F2D8D" w:rsidP="00AF20E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</w:t>
      </w:r>
    </w:p>
    <w:p w14:paraId="0953B2E7" w14:textId="77777777" w:rsidR="005F2D8D" w:rsidRPr="00AF20E2" w:rsidRDefault="005F2D8D" w:rsidP="00AF20E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/pieczątka i podpis osoby upoważnionej do składania oświadczeń w imieniu Wykonawcy/</w:t>
      </w:r>
    </w:p>
    <w:p w14:paraId="021F6F26" w14:textId="29CA1EEB" w:rsidR="005F2D8D" w:rsidRPr="00AF20E2" w:rsidRDefault="005F2D8D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A10F09E" w14:textId="06EBAFAC" w:rsidR="005F2D8D" w:rsidRPr="00AF20E2" w:rsidRDefault="005F2D8D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ABF1DE6" w14:textId="30EAADD0" w:rsidR="005F2D8D" w:rsidRPr="00AF20E2" w:rsidRDefault="005F2D8D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61AD350" w14:textId="3E297A3B" w:rsidR="005F2D8D" w:rsidRPr="00AF20E2" w:rsidRDefault="005F2D8D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842FEED" w14:textId="1D3AAD9B" w:rsidR="005F2D8D" w:rsidRPr="00AF20E2" w:rsidRDefault="005F2D8D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F22CF2C" w14:textId="2572D035" w:rsidR="005F2D8D" w:rsidRPr="00AF20E2" w:rsidRDefault="005F2D8D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0AA5998" w14:textId="12565D0C" w:rsidR="005F2D8D" w:rsidRDefault="005F2D8D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63C3DD3" w14:textId="77777777" w:rsidR="006312C0" w:rsidRPr="00AF20E2" w:rsidRDefault="006312C0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23E84E8" w14:textId="237D7F04" w:rsidR="005F2D8D" w:rsidRPr="00AF20E2" w:rsidRDefault="005F2D8D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0612BD3" w14:textId="197051EF" w:rsidR="00CC0220" w:rsidRPr="00AF20E2" w:rsidRDefault="00CC0220" w:rsidP="00AF20E2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F20E2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ZAŁĄCZNIK NUMER 5</w:t>
      </w:r>
    </w:p>
    <w:p w14:paraId="6F5137CD" w14:textId="08A93C18" w:rsidR="00CC0220" w:rsidRPr="006312C0" w:rsidRDefault="00CC0220" w:rsidP="00AF20E2">
      <w:pPr>
        <w:spacing w:line="276" w:lineRule="auto"/>
        <w:contextualSpacing/>
        <w:jc w:val="both"/>
        <w:rPr>
          <w:rFonts w:ascii="Arial" w:hAnsi="Arial" w:cs="Arial"/>
          <w:b/>
          <w:iCs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 xml:space="preserve">Składając ofertę w przetargu nieograniczonym </w:t>
      </w:r>
      <w:r w:rsidR="006312C0" w:rsidRPr="006312C0">
        <w:rPr>
          <w:rFonts w:ascii="Arial" w:hAnsi="Arial" w:cs="Arial"/>
          <w:b/>
          <w:iCs/>
          <w:sz w:val="22"/>
          <w:szCs w:val="22"/>
        </w:rPr>
        <w:t>na zakup i sukcesywne dostawy naturalnej wody pitnej (źródlanej lub mineralnej – nisko lub średnio zmineralizowanej), w butelkach bezzwrotnych, plastikowych, o pojemności 0,5 l., 1,5 l. – gazowanej i niegazowanej)</w:t>
      </w:r>
      <w:r w:rsidR="006312C0">
        <w:rPr>
          <w:rFonts w:ascii="Arial" w:hAnsi="Arial" w:cs="Arial"/>
          <w:b/>
          <w:iCs/>
          <w:sz w:val="22"/>
          <w:szCs w:val="22"/>
        </w:rPr>
        <w:t xml:space="preserve"> </w:t>
      </w:r>
      <w:r w:rsidRPr="00AF20E2">
        <w:rPr>
          <w:rFonts w:ascii="Arial" w:hAnsi="Arial" w:cs="Arial"/>
          <w:b/>
          <w:sz w:val="22"/>
          <w:szCs w:val="22"/>
        </w:rPr>
        <w:t>- znak: SKMMU.086.</w:t>
      </w:r>
      <w:r w:rsidR="006312C0">
        <w:rPr>
          <w:rFonts w:ascii="Arial" w:hAnsi="Arial" w:cs="Arial"/>
          <w:b/>
          <w:sz w:val="22"/>
          <w:szCs w:val="22"/>
        </w:rPr>
        <w:t>21.22</w:t>
      </w:r>
      <w:r w:rsidRPr="00AF20E2">
        <w:rPr>
          <w:rFonts w:ascii="Arial" w:hAnsi="Arial" w:cs="Arial"/>
          <w:sz w:val="22"/>
          <w:szCs w:val="22"/>
        </w:rPr>
        <w:t xml:space="preserve"> oświadczamy, że reprezentowany przez nas podmiot zrealizował </w:t>
      </w:r>
      <w:r w:rsidR="00B929BB">
        <w:rPr>
          <w:rFonts w:ascii="Arial" w:hAnsi="Arial" w:cs="Arial"/>
          <w:sz w:val="22"/>
          <w:szCs w:val="22"/>
        </w:rPr>
        <w:t xml:space="preserve">(lub nadal realizuje) </w:t>
      </w:r>
      <w:r w:rsidRPr="00AF20E2">
        <w:rPr>
          <w:rFonts w:ascii="Arial" w:hAnsi="Arial" w:cs="Arial"/>
          <w:sz w:val="22"/>
          <w:szCs w:val="22"/>
        </w:rPr>
        <w:t xml:space="preserve">w ciągu </w:t>
      </w:r>
      <w:r w:rsidRPr="00AF20E2">
        <w:rPr>
          <w:rFonts w:ascii="Arial" w:hAnsi="Arial" w:cs="Arial"/>
          <w:b/>
          <w:sz w:val="22"/>
          <w:szCs w:val="22"/>
        </w:rPr>
        <w:t>ostatnich 3 lat przed terminem składania ofert</w:t>
      </w:r>
      <w:r w:rsidRPr="00AF20E2">
        <w:rPr>
          <w:rFonts w:ascii="Arial" w:hAnsi="Arial" w:cs="Arial"/>
          <w:sz w:val="22"/>
          <w:szCs w:val="22"/>
        </w:rPr>
        <w:t xml:space="preserve"> następujące zamówienia:</w:t>
      </w:r>
    </w:p>
    <w:tbl>
      <w:tblPr>
        <w:tblpPr w:leftFromText="141" w:rightFromText="141" w:vertAnchor="text" w:horzAnchor="page" w:tblpX="520" w:tblpY="8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552"/>
        <w:gridCol w:w="709"/>
        <w:gridCol w:w="992"/>
        <w:gridCol w:w="715"/>
        <w:gridCol w:w="709"/>
        <w:gridCol w:w="992"/>
        <w:gridCol w:w="854"/>
        <w:gridCol w:w="1562"/>
        <w:gridCol w:w="1129"/>
        <w:gridCol w:w="992"/>
      </w:tblGrid>
      <w:tr w:rsidR="00FC565A" w:rsidRPr="00AF20E2" w14:paraId="43A9DDE3" w14:textId="77777777" w:rsidTr="00FC565A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618B2" w14:textId="77777777" w:rsidR="00FC565A" w:rsidRPr="00AF20E2" w:rsidRDefault="00FC565A" w:rsidP="006312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4E106C" w14:textId="77777777" w:rsidR="00FC565A" w:rsidRPr="00AF20E2" w:rsidRDefault="00FC565A" w:rsidP="006312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D8DC13" w14:textId="77777777" w:rsidR="00FC565A" w:rsidRPr="00AF20E2" w:rsidRDefault="00FC565A" w:rsidP="006312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7F7A66" w14:textId="77777777" w:rsidR="00FC565A" w:rsidRPr="00AF20E2" w:rsidRDefault="00FC565A" w:rsidP="006312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878F6A" w14:textId="77777777" w:rsidR="00FC565A" w:rsidRPr="00AF20E2" w:rsidRDefault="00FC565A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Nazwa i adres Zamawiającego</w:t>
            </w:r>
          </w:p>
        </w:tc>
        <w:tc>
          <w:tcPr>
            <w:tcW w:w="497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705062" w14:textId="77777777" w:rsidR="00FC565A" w:rsidRDefault="00FC565A" w:rsidP="006312C0">
            <w:pPr>
              <w:spacing w:line="276" w:lineRule="auto"/>
              <w:contextualSpacing/>
              <w:jc w:val="center"/>
              <w:rPr>
                <w:ins w:id="80" w:author="Wioleta Miszka" w:date="2022-06-20T07:45:00Z"/>
                <w:rFonts w:ascii="Arial" w:hAnsi="Arial" w:cs="Arial"/>
                <w:b/>
                <w:sz w:val="22"/>
                <w:szCs w:val="22"/>
              </w:rPr>
            </w:pPr>
          </w:p>
          <w:p w14:paraId="5495D915" w14:textId="2B300659" w:rsidR="00FC565A" w:rsidRPr="00AF20E2" w:rsidRDefault="00FC565A" w:rsidP="006312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  <w:p w14:paraId="13B5D2F9" w14:textId="35D21C93" w:rsidR="00FC565A" w:rsidRPr="00AF20E2" w:rsidRDefault="00FC565A" w:rsidP="006312C0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0E2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zgodnie z pkt V ppkt 5 SWZ</w:t>
            </w:r>
            <w:r w:rsidRPr="00AF20E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6B53DA" w14:textId="43BD2B58" w:rsidR="00FC565A" w:rsidRPr="00AF20E2" w:rsidRDefault="00FC565A" w:rsidP="006312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br/>
              <w:t>Wartość zamówienia w zł brutto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B147" w14:textId="77777777" w:rsidR="00FC565A" w:rsidRPr="00AF20E2" w:rsidRDefault="00FC565A" w:rsidP="006312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Czas realizacji</w:t>
            </w:r>
          </w:p>
        </w:tc>
      </w:tr>
      <w:tr w:rsidR="00FC565A" w:rsidRPr="00AF20E2" w14:paraId="44609659" w14:textId="77777777" w:rsidTr="00D45BD3">
        <w:trPr>
          <w:cantSplit/>
          <w:trHeight w:val="83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23949" w14:textId="77777777" w:rsidR="00FC565A" w:rsidRPr="00AF20E2" w:rsidRDefault="00FC565A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4C8DF8" w14:textId="77777777" w:rsidR="00FC565A" w:rsidRPr="00AF20E2" w:rsidRDefault="00FC565A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71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220CA" w14:textId="2581081B" w:rsidR="00FC565A" w:rsidRPr="00AF20E2" w:rsidRDefault="00FC565A" w:rsidP="006312C0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20AFF0" w14:textId="77777777" w:rsidR="00FC565A" w:rsidRPr="00AF20E2" w:rsidRDefault="00FC565A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0A59C3" w14:textId="77777777" w:rsidR="00FC565A" w:rsidRPr="00AF20E2" w:rsidRDefault="00FC565A" w:rsidP="006312C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początek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2263EE" w14:textId="77777777" w:rsidR="00FC565A" w:rsidRPr="00AF20E2" w:rsidRDefault="00FC565A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koniec</w:t>
            </w:r>
          </w:p>
        </w:tc>
      </w:tr>
      <w:tr w:rsidR="00F576CD" w:rsidRPr="00AF20E2" w14:paraId="1081E71E" w14:textId="77777777" w:rsidTr="00FC565A">
        <w:trPr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F1E0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  <w:p w14:paraId="27AC5A76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74BBF5" w14:textId="0AE8FFDC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B87DC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667A" w14:textId="4053AFFF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47E5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9BC7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E54D" w14:textId="0A3D3F93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E1D9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5473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A7C4" w14:textId="27E7496B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0083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9A86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76CD" w:rsidRPr="00AF20E2" w14:paraId="4AE2020F" w14:textId="77777777" w:rsidTr="00FC565A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149B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6CAE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F9180B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5031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33E5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3EE5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26C0" w14:textId="36AA08ED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595E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F8B2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7BE6" w14:textId="0DD4C5BF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12FA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D44B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76CD" w:rsidRPr="00AF20E2" w14:paraId="1BD6DCFE" w14:textId="77777777" w:rsidTr="00FC565A">
        <w:trPr>
          <w:trHeight w:val="8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D7DC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7AA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524F4D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CAF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DDEC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4E29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486B" w14:textId="66CD62FC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EC8A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578C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5B2" w14:textId="7C979C55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B9AD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FDC9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76CD" w:rsidRPr="00AF20E2" w14:paraId="38A616ED" w14:textId="77777777" w:rsidTr="00FC565A">
        <w:trPr>
          <w:trHeight w:val="8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AF01" w14:textId="3270EF8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6BB8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C727B7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6004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FECA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1A50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8852" w14:textId="15136D84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6ACB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B9DF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A0C1" w14:textId="730758DB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0CB0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B074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76CD" w:rsidRPr="00AF20E2" w14:paraId="233C41EE" w14:textId="77777777" w:rsidTr="00FC565A">
        <w:trPr>
          <w:trHeight w:val="8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5232" w14:textId="28052069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28AC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E52687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5E7B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F367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7B37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CCED" w14:textId="0ACB5FF2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DE1B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9E1F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8FAA" w14:textId="42D1C8F1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586D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4E8D" w14:textId="77777777" w:rsidR="00F576CD" w:rsidRPr="00AF20E2" w:rsidRDefault="00F576CD" w:rsidP="006312C0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7E81EA" w14:textId="36631C2F" w:rsidR="005F2D8D" w:rsidRPr="00AF20E2" w:rsidRDefault="005F2D8D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33D060D" w14:textId="1A173BE8" w:rsidR="00CC0220" w:rsidRPr="00AF20E2" w:rsidRDefault="00CC0220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862015C" w14:textId="32DAE43D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272CC62" w14:textId="5917855F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6646912" w14:textId="051FD666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170A819" w14:textId="49EDA4E4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CDBA88D" w14:textId="51DE0E60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EDA5AF5" w14:textId="29E039EE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A1B1988" w14:textId="1CAF477B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B5601B1" w14:textId="7D8BAC21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2575D1B" w14:textId="1C9BBD09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DAFCF39" w14:textId="7CAD8616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7FDE5AA" w14:textId="52608558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BE871F6" w14:textId="7F68C0E8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0BD7C9D" w14:textId="30628873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F196F87" w14:textId="1DD88063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5C2107D" w14:textId="50FF3991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B922ABF" w14:textId="317ECD49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6"/>
      </w:tblGrid>
      <w:tr w:rsidR="00064DF2" w:rsidRPr="00AF20E2" w14:paraId="587ED60B" w14:textId="77777777" w:rsidTr="000E3B5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5E32" w14:textId="77777777" w:rsidR="00064DF2" w:rsidRPr="00AF20E2" w:rsidRDefault="00064DF2" w:rsidP="00AF20E2">
            <w:pPr>
              <w:keepNext/>
              <w:tabs>
                <w:tab w:val="left" w:pos="2338"/>
              </w:tabs>
              <w:spacing w:line="276" w:lineRule="auto"/>
              <w:outlineLvl w:val="6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157CA8" w14:textId="329C813E" w:rsidR="00064DF2" w:rsidRPr="00AF20E2" w:rsidRDefault="00064DF2" w:rsidP="00AF20E2">
            <w:pPr>
              <w:keepNext/>
              <w:tabs>
                <w:tab w:val="left" w:pos="2338"/>
              </w:tabs>
              <w:spacing w:line="276" w:lineRule="auto"/>
              <w:jc w:val="center"/>
              <w:outlineLvl w:val="6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ZAŁĄCZNIK NUMER 6</w:t>
            </w:r>
          </w:p>
          <w:p w14:paraId="7F5C005C" w14:textId="77777777" w:rsidR="00064DF2" w:rsidRPr="00AF20E2" w:rsidRDefault="00064DF2" w:rsidP="00AF20E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0E2">
              <w:rPr>
                <w:rFonts w:ascii="Arial" w:hAnsi="Arial" w:cs="Arial"/>
                <w:b/>
                <w:sz w:val="22"/>
                <w:szCs w:val="22"/>
              </w:rPr>
              <w:t>OŚWIADCZENIE O WYPEŁNIENIU OBOWIĄZKÓW INFORMACYJNYCH PRZEWIDZIANYCH W ART. 13 LUB 14 RODO</w:t>
            </w:r>
          </w:p>
          <w:p w14:paraId="0786C6A1" w14:textId="77777777" w:rsidR="00064DF2" w:rsidRPr="00AF20E2" w:rsidRDefault="00064DF2" w:rsidP="00AF20E2">
            <w:pPr>
              <w:tabs>
                <w:tab w:val="left" w:pos="2338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8963293" w14:textId="3916F5AD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0C2F807" w14:textId="77777777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AF20E2">
        <w:rPr>
          <w:rFonts w:ascii="Arial" w:hAnsi="Arial" w:cs="Arial"/>
          <w:sz w:val="22"/>
          <w:szCs w:val="22"/>
          <w:vertAlign w:val="superscript"/>
        </w:rPr>
        <w:footnoteReference w:id="3"/>
      </w:r>
      <w:r w:rsidRPr="00AF20E2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AF20E2">
        <w:rPr>
          <w:rFonts w:ascii="Arial" w:hAnsi="Arial" w:cs="Arial"/>
          <w:sz w:val="22"/>
          <w:szCs w:val="22"/>
          <w:vertAlign w:val="superscript"/>
        </w:rPr>
        <w:footnoteReference w:id="4"/>
      </w:r>
      <w:r w:rsidRPr="00AF20E2">
        <w:rPr>
          <w:rFonts w:ascii="Arial" w:hAnsi="Arial" w:cs="Arial"/>
          <w:sz w:val="22"/>
          <w:szCs w:val="22"/>
        </w:rPr>
        <w:t>.</w:t>
      </w:r>
    </w:p>
    <w:p w14:paraId="40DBB2A2" w14:textId="027D4170" w:rsidR="00064DF2" w:rsidRPr="00AF20E2" w:rsidRDefault="00064DF2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A440B61" w14:textId="3F7549BA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19A4BF9" w14:textId="67615C68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D22F087" w14:textId="6072305A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7B5C736" w14:textId="33A82647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4D14C75" w14:textId="7C6EF619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7E415DE" w14:textId="1427B7FF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2CA7D04" w14:textId="3D2AD1F4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EC54CC4" w14:textId="621ECDD9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2CBE515" w14:textId="73203C01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6AAE95A" w14:textId="55C6E641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A7C2D2B" w14:textId="18DDB77F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CD533B2" w14:textId="6A2CDBC0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5F73568" w14:textId="07C8BCC3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AFE407C" w14:textId="46FC9F00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46CA78D" w14:textId="3764C349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FA4930C" w14:textId="57AA10CB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25328FE" w14:textId="3B586BAB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A275F54" w14:textId="6380FC0B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6522CBA" w14:textId="798AC9A3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C666BE6" w14:textId="60462FCB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FA46565" w14:textId="60D2CE0C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2379407" w14:textId="79369912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E9B4126" w14:textId="651F2126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647A08B" w14:textId="34E6EA5C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9B99AA0" w14:textId="006D9F61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8880902" w14:textId="65CE511D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70AC481" w14:textId="33214781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EC0F403" w14:textId="6B5DC9E4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8170F84" w14:textId="77BAECC7" w:rsidR="001467DA" w:rsidRPr="00AF20E2" w:rsidRDefault="001467DA" w:rsidP="00AF20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B6675DD" w14:textId="0625B97A" w:rsidR="00FC60B3" w:rsidRPr="00AF20E2" w:rsidRDefault="00FC60B3" w:rsidP="00AF20E2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142E9163" w14:textId="43062802" w:rsidR="001467DA" w:rsidRPr="00AF20E2" w:rsidRDefault="001467DA" w:rsidP="00AF20E2">
      <w:pPr>
        <w:spacing w:line="276" w:lineRule="auto"/>
        <w:contextualSpacing/>
        <w:jc w:val="right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lastRenderedPageBreak/>
        <w:t>Zał</w:t>
      </w:r>
      <w:r w:rsidR="00417102" w:rsidRPr="00AF20E2">
        <w:rPr>
          <w:rFonts w:ascii="Arial" w:hAnsi="Arial" w:cs="Arial"/>
          <w:sz w:val="22"/>
          <w:szCs w:val="22"/>
        </w:rPr>
        <w:t>ą</w:t>
      </w:r>
      <w:r w:rsidRPr="00AF20E2">
        <w:rPr>
          <w:rFonts w:ascii="Arial" w:hAnsi="Arial" w:cs="Arial"/>
          <w:sz w:val="22"/>
          <w:szCs w:val="22"/>
        </w:rPr>
        <w:t>cznik nr 7</w:t>
      </w:r>
    </w:p>
    <w:p w14:paraId="600FB5AD" w14:textId="77777777" w:rsidR="001467DA" w:rsidRPr="00AF20E2" w:rsidRDefault="001467DA" w:rsidP="00AF20E2">
      <w:pPr>
        <w:spacing w:line="276" w:lineRule="auto"/>
        <w:rPr>
          <w:rFonts w:ascii="Arial" w:hAnsi="Arial" w:cs="Arial"/>
          <w:sz w:val="22"/>
          <w:szCs w:val="22"/>
        </w:rPr>
      </w:pPr>
    </w:p>
    <w:p w14:paraId="301D9A43" w14:textId="70493537" w:rsidR="001467DA" w:rsidRPr="00AF20E2" w:rsidRDefault="001467DA" w:rsidP="00AF20E2">
      <w:pPr>
        <w:spacing w:line="276" w:lineRule="auto"/>
        <w:rPr>
          <w:rFonts w:ascii="Arial" w:hAnsi="Arial" w:cs="Arial"/>
          <w:sz w:val="22"/>
          <w:szCs w:val="22"/>
        </w:rPr>
      </w:pPr>
      <w:r w:rsidRPr="00AF20E2">
        <w:rPr>
          <w:rFonts w:ascii="Arial" w:hAnsi="Arial" w:cs="Arial"/>
          <w:sz w:val="22"/>
          <w:szCs w:val="22"/>
        </w:rPr>
        <w:t>Zał</w:t>
      </w:r>
      <w:r w:rsidR="00417102" w:rsidRPr="00AF20E2">
        <w:rPr>
          <w:rFonts w:ascii="Arial" w:hAnsi="Arial" w:cs="Arial"/>
          <w:sz w:val="22"/>
          <w:szCs w:val="22"/>
        </w:rPr>
        <w:t>ą</w:t>
      </w:r>
      <w:r w:rsidRPr="00AF20E2">
        <w:rPr>
          <w:rFonts w:ascii="Arial" w:hAnsi="Arial" w:cs="Arial"/>
          <w:sz w:val="22"/>
          <w:szCs w:val="22"/>
        </w:rPr>
        <w:t>cznik nr 7 do SWZ – Oświadczenie Wykonawcy stanowi oddzielny plik (dokument).</w:t>
      </w:r>
    </w:p>
    <w:p w14:paraId="40D8426C" w14:textId="77777777" w:rsidR="001467DA" w:rsidRPr="00AF20E2" w:rsidRDefault="001467DA" w:rsidP="00AF20E2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sectPr w:rsidR="001467DA" w:rsidRPr="00AF20E2" w:rsidSect="00933557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17" w:right="1417" w:bottom="1417" w:left="1417" w:header="357" w:footer="346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9466A" w14:textId="77777777" w:rsidR="00771485" w:rsidRDefault="00771485" w:rsidP="00032E80">
      <w:r>
        <w:separator/>
      </w:r>
    </w:p>
  </w:endnote>
  <w:endnote w:type="continuationSeparator" w:id="0">
    <w:p w14:paraId="32E025AA" w14:textId="77777777" w:rsidR="00771485" w:rsidRDefault="00771485" w:rsidP="00032E80">
      <w:r>
        <w:continuationSeparator/>
      </w:r>
    </w:p>
  </w:endnote>
  <w:endnote w:type="continuationNotice" w:id="1">
    <w:p w14:paraId="2F8DA051" w14:textId="77777777" w:rsidR="00771485" w:rsidRDefault="007714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1CF44" w14:textId="77777777" w:rsidR="008907F0" w:rsidRDefault="008907F0" w:rsidP="009A55F0">
    <w:pPr>
      <w:pStyle w:val="Stopka"/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str. </w:t>
    </w:r>
    <w:r>
      <w:rPr>
        <w:rFonts w:ascii="Arial" w:hAnsi="Arial" w:cs="Arial"/>
        <w:i/>
        <w:sz w:val="16"/>
        <w:szCs w:val="16"/>
      </w:rPr>
      <w:fldChar w:fldCharType="begin"/>
    </w:r>
    <w:r>
      <w:rPr>
        <w:rFonts w:ascii="Arial" w:hAnsi="Arial" w:cs="Arial"/>
        <w:i/>
        <w:sz w:val="16"/>
        <w:szCs w:val="16"/>
      </w:rPr>
      <w:instrText xml:space="preserve"> PAGE    \* MERGEFORMAT </w:instrText>
    </w:r>
    <w:r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noProof/>
        <w:sz w:val="16"/>
        <w:szCs w:val="16"/>
      </w:rPr>
      <w:t>18</w:t>
    </w:r>
    <w:r>
      <w:rPr>
        <w:rFonts w:ascii="Arial" w:hAnsi="Arial" w:cs="Arial"/>
        <w:i/>
        <w:sz w:val="16"/>
        <w:szCs w:val="16"/>
      </w:rPr>
      <w:fldChar w:fldCharType="end"/>
    </w:r>
  </w:p>
  <w:p w14:paraId="45995D03" w14:textId="77777777" w:rsidR="008907F0" w:rsidRDefault="008907F0" w:rsidP="009A55F0">
    <w:pPr>
      <w:pStyle w:val="Stopka"/>
      <w:ind w:right="360" w:firstLine="360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4624349"/>
      <w:docPartObj>
        <w:docPartGallery w:val="Page Numbers (Bottom of Page)"/>
        <w:docPartUnique/>
      </w:docPartObj>
    </w:sdtPr>
    <w:sdtEndPr/>
    <w:sdtContent>
      <w:p w14:paraId="09283ECE" w14:textId="5F8F8F86" w:rsidR="008907F0" w:rsidRDefault="008907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96E">
          <w:rPr>
            <w:noProof/>
          </w:rPr>
          <w:t>21</w:t>
        </w:r>
        <w:r>
          <w:fldChar w:fldCharType="end"/>
        </w:r>
      </w:p>
    </w:sdtContent>
  </w:sdt>
  <w:p w14:paraId="11049C7B" w14:textId="77777777" w:rsidR="008907F0" w:rsidRPr="00521016" w:rsidRDefault="008907F0" w:rsidP="005210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901A0" w14:textId="77777777" w:rsidR="008907F0" w:rsidRDefault="008907F0">
    <w:pPr>
      <w:pStyle w:val="Stopka"/>
    </w:pPr>
  </w:p>
  <w:p w14:paraId="22F02F2B" w14:textId="77777777" w:rsidR="008907F0" w:rsidRDefault="008907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0993F" w14:textId="77777777" w:rsidR="00771485" w:rsidRDefault="00771485" w:rsidP="00032E80">
      <w:r>
        <w:separator/>
      </w:r>
    </w:p>
  </w:footnote>
  <w:footnote w:type="continuationSeparator" w:id="0">
    <w:p w14:paraId="65E555EC" w14:textId="77777777" w:rsidR="00771485" w:rsidRDefault="00771485" w:rsidP="00032E80">
      <w:r>
        <w:continuationSeparator/>
      </w:r>
    </w:p>
  </w:footnote>
  <w:footnote w:type="continuationNotice" w:id="1">
    <w:p w14:paraId="61D7D798" w14:textId="77777777" w:rsidR="00771485" w:rsidRDefault="00771485"/>
  </w:footnote>
  <w:footnote w:id="2">
    <w:p w14:paraId="2B87F3B5" w14:textId="77777777" w:rsidR="00267744" w:rsidRDefault="00267744" w:rsidP="002677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CC3">
        <w:rPr>
          <w:sz w:val="16"/>
          <w:szCs w:val="16"/>
        </w:rPr>
        <w:t>Zapis dotyczy kontrahentów będących osobami fizycznymi prowadzącymi działalność gospodarczą lub wspólnikami spółki cywilnej</w:t>
      </w:r>
    </w:p>
  </w:footnote>
  <w:footnote w:id="3">
    <w:p w14:paraId="72B1F5B0" w14:textId="77777777" w:rsidR="008907F0" w:rsidRDefault="008907F0" w:rsidP="004475E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4">
    <w:p w14:paraId="302B5647" w14:textId="77777777" w:rsidR="008907F0" w:rsidRDefault="008907F0" w:rsidP="004475E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5FF2" w14:textId="77777777" w:rsidR="008907F0" w:rsidRPr="002A2694" w:rsidRDefault="008907F0" w:rsidP="009A55F0">
    <w:pPr>
      <w:tabs>
        <w:tab w:val="center" w:pos="4536"/>
        <w:tab w:val="right" w:pos="9072"/>
      </w:tabs>
      <w:jc w:val="right"/>
      <w:rPr>
        <w:rFonts w:ascii="Arial" w:hAnsi="Arial"/>
        <w:i/>
        <w:sz w:val="18"/>
        <w:szCs w:val="18"/>
      </w:rPr>
    </w:pPr>
    <w:r w:rsidRPr="002A2694">
      <w:rPr>
        <w:rFonts w:ascii="Arial" w:hAnsi="Arial"/>
        <w:i/>
        <w:sz w:val="18"/>
        <w:szCs w:val="18"/>
      </w:rPr>
      <w:t>Załącznik nr 2a do Zasad organizacji postępowań o udzielenie zamówienia. Uchwała nr …/2013 z dn. ……….2013</w:t>
    </w:r>
  </w:p>
  <w:p w14:paraId="4C97C05F" w14:textId="097B3167" w:rsidR="008907F0" w:rsidRPr="00FA092B" w:rsidRDefault="008907F0" w:rsidP="009A55F0">
    <w:pPr>
      <w:keepNext/>
      <w:keepLines/>
      <w:shd w:val="clear" w:color="auto" w:fill="000080"/>
      <w:spacing w:before="200"/>
      <w:jc w:val="center"/>
      <w:outlineLvl w:val="4"/>
      <w:rPr>
        <w:rFonts w:ascii="Arial" w:hAnsi="Arial"/>
        <w:color w:val="FFFF00"/>
        <w:sz w:val="20"/>
      </w:rPr>
    </w:pPr>
    <w:r w:rsidRPr="00FA092B">
      <w:rPr>
        <w:rFonts w:ascii="Arial" w:hAnsi="Arial"/>
        <w:color w:val="FFFF00"/>
        <w:sz w:val="20"/>
      </w:rPr>
      <w:t>Zasady organizacji postępowań o udzielenie zamówienia.</w:t>
    </w:r>
    <w:r w:rsidRPr="00FA092B">
      <w:rPr>
        <w:rFonts w:ascii="Calibri Light" w:hAnsi="Calibri Light"/>
        <w:noProof/>
        <w:color w:val="1F3763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B8CA3A2" wp14:editId="2664F0E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33210" cy="1894840"/>
              <wp:effectExtent l="0" t="1876425" r="0" b="1762760"/>
              <wp:wrapNone/>
              <wp:docPr id="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33210" cy="18948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D9999" w14:textId="77777777" w:rsidR="008907F0" w:rsidRDefault="008907F0" w:rsidP="008936A9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PROJEKT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8CA3A2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left:0;text-align:left;margin-left:0;margin-top:0;width:522.3pt;height:149.2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061D9999" w14:textId="77777777" w:rsidR="008907F0" w:rsidRDefault="008907F0" w:rsidP="008936A9">
                    <w:pPr>
                      <w:pStyle w:val="Normalny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PROJEKT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BC765" w14:textId="77777777" w:rsidR="008907F0" w:rsidRDefault="008907F0" w:rsidP="00194022">
    <w:pPr>
      <w:pBdr>
        <w:bottom w:val="single" w:sz="4" w:space="1" w:color="auto"/>
      </w:pBdr>
      <w:suppressAutoHyphens/>
      <w:jc w:val="center"/>
      <w:rPr>
        <w:rFonts w:ascii="Arial" w:hAnsi="Arial"/>
        <w:i/>
        <w:sz w:val="18"/>
        <w:szCs w:val="18"/>
      </w:rPr>
    </w:pPr>
    <w:r>
      <w:rPr>
        <w:noProof/>
      </w:rPr>
      <w:drawing>
        <wp:inline distT="0" distB="0" distL="0" distR="0" wp14:anchorId="6D6E585D" wp14:editId="3D40D1CF">
          <wp:extent cx="2678400" cy="687600"/>
          <wp:effectExtent l="0" t="0" r="0" b="0"/>
          <wp:docPr id="3" name="Obraz 3" descr="Opis: Kopia 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Kopia LOGO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84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4022">
      <w:rPr>
        <w:rFonts w:ascii="Arial" w:hAnsi="Arial"/>
        <w:i/>
        <w:sz w:val="18"/>
        <w:szCs w:val="18"/>
      </w:rPr>
      <w:t xml:space="preserve"> </w:t>
    </w:r>
    <w:r>
      <w:rPr>
        <w:rFonts w:ascii="Arial" w:hAnsi="Arial"/>
        <w:i/>
        <w:sz w:val="18"/>
        <w:szCs w:val="18"/>
      </w:rPr>
      <w:t xml:space="preserve">Nr </w:t>
    </w:r>
    <w:r w:rsidRPr="004728DC">
      <w:rPr>
        <w:rFonts w:ascii="Arial" w:hAnsi="Arial"/>
        <w:i/>
        <w:sz w:val="18"/>
        <w:szCs w:val="18"/>
      </w:rPr>
      <w:t>sprawy</w:t>
    </w:r>
    <w:r>
      <w:rPr>
        <w:rFonts w:ascii="Arial" w:hAnsi="Arial"/>
        <w:i/>
        <w:sz w:val="18"/>
        <w:szCs w:val="18"/>
      </w:rPr>
      <w:t>: …………………………………………</w:t>
    </w:r>
  </w:p>
  <w:p w14:paraId="250D3BD8" w14:textId="77777777" w:rsidR="008907F0" w:rsidRPr="00C24DD5" w:rsidRDefault="008907F0" w:rsidP="00194022">
    <w:pPr>
      <w:pBdr>
        <w:bottom w:val="single" w:sz="4" w:space="1" w:color="auto"/>
      </w:pBdr>
      <w:suppressAutoHyphens/>
      <w:jc w:val="center"/>
      <w:rPr>
        <w:rFonts w:ascii="Tahoma" w:hAnsi="Tahoma" w:cs="Tahoma"/>
        <w:sz w:val="16"/>
        <w:szCs w:val="16"/>
      </w:rPr>
    </w:pPr>
  </w:p>
  <w:p w14:paraId="07BD9242" w14:textId="77777777" w:rsidR="008907F0" w:rsidRPr="00FA092B" w:rsidRDefault="008907F0" w:rsidP="009A55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45F3"/>
    <w:multiLevelType w:val="hybridMultilevel"/>
    <w:tmpl w:val="653AF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502AB"/>
    <w:multiLevelType w:val="hybridMultilevel"/>
    <w:tmpl w:val="79367E08"/>
    <w:lvl w:ilvl="0" w:tplc="F976D54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DE028C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B8B04E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C333AD4"/>
    <w:multiLevelType w:val="hybridMultilevel"/>
    <w:tmpl w:val="A7A62C06"/>
    <w:lvl w:ilvl="0" w:tplc="843431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66250"/>
    <w:multiLevelType w:val="hybridMultilevel"/>
    <w:tmpl w:val="CB02AB82"/>
    <w:lvl w:ilvl="0" w:tplc="1FBA81F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744B"/>
    <w:multiLevelType w:val="hybridMultilevel"/>
    <w:tmpl w:val="CB681064"/>
    <w:lvl w:ilvl="0" w:tplc="0B0E8F5E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2527D"/>
    <w:multiLevelType w:val="hybridMultilevel"/>
    <w:tmpl w:val="722A2D18"/>
    <w:lvl w:ilvl="0" w:tplc="60FAB74C">
      <w:start w:val="1"/>
      <w:numFmt w:val="decimal"/>
      <w:lvlText w:val="%1."/>
      <w:lvlJc w:val="left"/>
      <w:pPr>
        <w:ind w:left="150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</w:abstractNum>
  <w:abstractNum w:abstractNumId="8" w15:restartNumberingAfterBreak="0">
    <w:nsid w:val="1EC93179"/>
    <w:multiLevelType w:val="hybridMultilevel"/>
    <w:tmpl w:val="D7742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F4517"/>
    <w:multiLevelType w:val="hybridMultilevel"/>
    <w:tmpl w:val="F8F0AA5A"/>
    <w:lvl w:ilvl="0" w:tplc="CDDE3792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C10437"/>
    <w:multiLevelType w:val="hybridMultilevel"/>
    <w:tmpl w:val="811A5D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06B7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7CD224C"/>
    <w:multiLevelType w:val="hybridMultilevel"/>
    <w:tmpl w:val="E06400F2"/>
    <w:lvl w:ilvl="0" w:tplc="AC6C4A68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2" w15:restartNumberingAfterBreak="0">
    <w:nsid w:val="2D166948"/>
    <w:multiLevelType w:val="multilevel"/>
    <w:tmpl w:val="018EF2EE"/>
    <w:lvl w:ilvl="0">
      <w:start w:val="1"/>
      <w:numFmt w:val="decimal"/>
      <w:pStyle w:val="Listanumerowana"/>
      <w:lvlText w:val="%1."/>
      <w:lvlJc w:val="left"/>
      <w:pPr>
        <w:tabs>
          <w:tab w:val="num" w:pos="284"/>
        </w:tabs>
        <w:ind w:left="283" w:hanging="283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905"/>
        </w:tabs>
        <w:ind w:left="905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eastAsia="Times New Roman" w:hAnsi="Tahoma" w:cs="Tahom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3C72A14"/>
    <w:multiLevelType w:val="hybridMultilevel"/>
    <w:tmpl w:val="7240974C"/>
    <w:lvl w:ilvl="0" w:tplc="CA4C83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87E89"/>
    <w:multiLevelType w:val="hybridMultilevel"/>
    <w:tmpl w:val="855C9080"/>
    <w:lvl w:ilvl="0" w:tplc="2A544258">
      <w:start w:val="14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0400854"/>
    <w:multiLevelType w:val="hybridMultilevel"/>
    <w:tmpl w:val="47E6D06C"/>
    <w:lvl w:ilvl="0" w:tplc="B192A97A">
      <w:start w:val="1"/>
      <w:numFmt w:val="decimal"/>
      <w:lvlText w:val="%1)"/>
      <w:lvlJc w:val="left"/>
      <w:pPr>
        <w:ind w:left="9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7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76" w:hanging="180"/>
      </w:pPr>
      <w:rPr>
        <w:rFonts w:cs="Times New Roman"/>
      </w:rPr>
    </w:lvl>
  </w:abstractNum>
  <w:abstractNum w:abstractNumId="16" w15:restartNumberingAfterBreak="0">
    <w:nsid w:val="44A10CF1"/>
    <w:multiLevelType w:val="hybridMultilevel"/>
    <w:tmpl w:val="DC0A1292"/>
    <w:lvl w:ilvl="0" w:tplc="B9FCABA0">
      <w:start w:val="1"/>
      <w:numFmt w:val="decimal"/>
      <w:lvlText w:val="%1."/>
      <w:lvlJc w:val="left"/>
      <w:pPr>
        <w:ind w:left="18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7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D61CB"/>
    <w:multiLevelType w:val="hybridMultilevel"/>
    <w:tmpl w:val="C986B2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2831CB"/>
    <w:multiLevelType w:val="hybridMultilevel"/>
    <w:tmpl w:val="CC1A885E"/>
    <w:lvl w:ilvl="0" w:tplc="CA10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516EC"/>
    <w:multiLevelType w:val="hybridMultilevel"/>
    <w:tmpl w:val="2EB2E5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8CC536C"/>
    <w:multiLevelType w:val="hybridMultilevel"/>
    <w:tmpl w:val="5BEAA652"/>
    <w:lvl w:ilvl="0" w:tplc="3CE0AA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237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061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4F5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CA57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E6D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EC6B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3A0B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64286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8D2B06"/>
    <w:multiLevelType w:val="hybridMultilevel"/>
    <w:tmpl w:val="8920F046"/>
    <w:lvl w:ilvl="0" w:tplc="BF4A061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60612"/>
    <w:multiLevelType w:val="hybridMultilevel"/>
    <w:tmpl w:val="613CD34C"/>
    <w:lvl w:ilvl="0" w:tplc="E62A68F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436622D6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 w:tplc="8C30908E">
      <w:start w:val="6"/>
      <w:numFmt w:val="upperRoman"/>
      <w:lvlText w:val="%3."/>
      <w:lvlJc w:val="left"/>
      <w:pPr>
        <w:ind w:left="2482" w:hanging="720"/>
      </w:pPr>
      <w:rPr>
        <w:rFonts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5" w15:restartNumberingAfterBreak="0">
    <w:nsid w:val="6A9F22F2"/>
    <w:multiLevelType w:val="hybridMultilevel"/>
    <w:tmpl w:val="F57078A4"/>
    <w:lvl w:ilvl="0" w:tplc="CD8C315E">
      <w:start w:val="1"/>
      <w:numFmt w:val="decimal"/>
      <w:lvlText w:val="%1."/>
      <w:lvlJc w:val="left"/>
      <w:pPr>
        <w:ind w:left="1077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6B1B3980"/>
    <w:multiLevelType w:val="multilevel"/>
    <w:tmpl w:val="D2AE0274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7" w15:restartNumberingAfterBreak="0">
    <w:nsid w:val="76F32595"/>
    <w:multiLevelType w:val="hybridMultilevel"/>
    <w:tmpl w:val="611E3C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EC0526C"/>
    <w:multiLevelType w:val="hybridMultilevel"/>
    <w:tmpl w:val="7C4605BE"/>
    <w:lvl w:ilvl="0" w:tplc="945AA7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075924">
    <w:abstractNumId w:val="23"/>
  </w:num>
  <w:num w:numId="2" w16cid:durableId="565065824">
    <w:abstractNumId w:val="25"/>
  </w:num>
  <w:num w:numId="3" w16cid:durableId="767042793">
    <w:abstractNumId w:val="16"/>
  </w:num>
  <w:num w:numId="4" w16cid:durableId="549346351">
    <w:abstractNumId w:val="20"/>
  </w:num>
  <w:num w:numId="5" w16cid:durableId="153572747">
    <w:abstractNumId w:val="13"/>
  </w:num>
  <w:num w:numId="6" w16cid:durableId="1691490996">
    <w:abstractNumId w:val="19"/>
  </w:num>
  <w:num w:numId="7" w16cid:durableId="862520747">
    <w:abstractNumId w:val="3"/>
  </w:num>
  <w:num w:numId="8" w16cid:durableId="1716394463">
    <w:abstractNumId w:val="9"/>
  </w:num>
  <w:num w:numId="9" w16cid:durableId="376705385">
    <w:abstractNumId w:val="4"/>
  </w:num>
  <w:num w:numId="10" w16cid:durableId="999046011">
    <w:abstractNumId w:val="6"/>
  </w:num>
  <w:num w:numId="11" w16cid:durableId="106701521">
    <w:abstractNumId w:val="0"/>
  </w:num>
  <w:num w:numId="12" w16cid:durableId="1070956141">
    <w:abstractNumId w:val="10"/>
  </w:num>
  <w:num w:numId="13" w16cid:durableId="12254072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1241422">
    <w:abstractNumId w:val="11"/>
  </w:num>
  <w:num w:numId="15" w16cid:durableId="1622027500">
    <w:abstractNumId w:val="15"/>
  </w:num>
  <w:num w:numId="16" w16cid:durableId="1816411550">
    <w:abstractNumId w:val="21"/>
  </w:num>
  <w:num w:numId="17" w16cid:durableId="1457675240">
    <w:abstractNumId w:val="28"/>
  </w:num>
  <w:num w:numId="18" w16cid:durableId="17339653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9030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186047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91307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97501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125723">
    <w:abstractNumId w:val="7"/>
    <w:lvlOverride w:ilvl="0">
      <w:startOverride w:val="1"/>
    </w:lvlOverride>
  </w:num>
  <w:num w:numId="24" w16cid:durableId="1277445965">
    <w:abstractNumId w:val="1"/>
  </w:num>
  <w:num w:numId="25" w16cid:durableId="2115199462">
    <w:abstractNumId w:val="27"/>
  </w:num>
  <w:num w:numId="26" w16cid:durableId="1398044110">
    <w:abstractNumId w:val="18"/>
  </w:num>
  <w:num w:numId="27" w16cid:durableId="1064370507">
    <w:abstractNumId w:val="8"/>
  </w:num>
  <w:num w:numId="28" w16cid:durableId="1768496678">
    <w:abstractNumId w:val="12"/>
  </w:num>
  <w:num w:numId="29" w16cid:durableId="2110275718">
    <w:abstractNumId w:val="14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ioleta Miszka">
    <w15:presenceInfo w15:providerId="AD" w15:userId="S-1-5-21-2198828578-1525274988-235139508-6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E80"/>
    <w:rsid w:val="00000DFA"/>
    <w:rsid w:val="00001EAD"/>
    <w:rsid w:val="0000285E"/>
    <w:rsid w:val="00005335"/>
    <w:rsid w:val="00006226"/>
    <w:rsid w:val="00011B4F"/>
    <w:rsid w:val="0001546C"/>
    <w:rsid w:val="00016626"/>
    <w:rsid w:val="00017A40"/>
    <w:rsid w:val="00020A2A"/>
    <w:rsid w:val="0002178E"/>
    <w:rsid w:val="00022340"/>
    <w:rsid w:val="0002338B"/>
    <w:rsid w:val="0002434E"/>
    <w:rsid w:val="00025641"/>
    <w:rsid w:val="00025990"/>
    <w:rsid w:val="0002626D"/>
    <w:rsid w:val="00027001"/>
    <w:rsid w:val="00027146"/>
    <w:rsid w:val="000272CE"/>
    <w:rsid w:val="00030F70"/>
    <w:rsid w:val="0003120E"/>
    <w:rsid w:val="000314A0"/>
    <w:rsid w:val="000325AE"/>
    <w:rsid w:val="00032E20"/>
    <w:rsid w:val="00032E80"/>
    <w:rsid w:val="000330D9"/>
    <w:rsid w:val="000337FC"/>
    <w:rsid w:val="0003477A"/>
    <w:rsid w:val="00035EA6"/>
    <w:rsid w:val="00037744"/>
    <w:rsid w:val="00037B6D"/>
    <w:rsid w:val="0004006A"/>
    <w:rsid w:val="000453EE"/>
    <w:rsid w:val="00046EE5"/>
    <w:rsid w:val="00047230"/>
    <w:rsid w:val="000504D1"/>
    <w:rsid w:val="00050C71"/>
    <w:rsid w:val="0005105F"/>
    <w:rsid w:val="00051380"/>
    <w:rsid w:val="00051F0C"/>
    <w:rsid w:val="00052190"/>
    <w:rsid w:val="00054EB9"/>
    <w:rsid w:val="0005503A"/>
    <w:rsid w:val="00056920"/>
    <w:rsid w:val="00056A09"/>
    <w:rsid w:val="0005794F"/>
    <w:rsid w:val="00061046"/>
    <w:rsid w:val="00061DED"/>
    <w:rsid w:val="00064DF2"/>
    <w:rsid w:val="0006589F"/>
    <w:rsid w:val="0006612E"/>
    <w:rsid w:val="00067EB6"/>
    <w:rsid w:val="0007065D"/>
    <w:rsid w:val="000720C8"/>
    <w:rsid w:val="00073143"/>
    <w:rsid w:val="00073402"/>
    <w:rsid w:val="000751ED"/>
    <w:rsid w:val="00076253"/>
    <w:rsid w:val="00080E8C"/>
    <w:rsid w:val="0008306E"/>
    <w:rsid w:val="00083665"/>
    <w:rsid w:val="00085E17"/>
    <w:rsid w:val="00086E79"/>
    <w:rsid w:val="000905D4"/>
    <w:rsid w:val="00091A05"/>
    <w:rsid w:val="000931D5"/>
    <w:rsid w:val="0009455F"/>
    <w:rsid w:val="00094734"/>
    <w:rsid w:val="00094862"/>
    <w:rsid w:val="00095B32"/>
    <w:rsid w:val="00097B6C"/>
    <w:rsid w:val="000A1DFC"/>
    <w:rsid w:val="000A3763"/>
    <w:rsid w:val="000A3CD6"/>
    <w:rsid w:val="000A3F73"/>
    <w:rsid w:val="000A449A"/>
    <w:rsid w:val="000A6782"/>
    <w:rsid w:val="000A6D90"/>
    <w:rsid w:val="000B0975"/>
    <w:rsid w:val="000B1EB6"/>
    <w:rsid w:val="000B2971"/>
    <w:rsid w:val="000B50FE"/>
    <w:rsid w:val="000B51DE"/>
    <w:rsid w:val="000B5484"/>
    <w:rsid w:val="000B5E40"/>
    <w:rsid w:val="000B7BA6"/>
    <w:rsid w:val="000C0FFF"/>
    <w:rsid w:val="000C2E7E"/>
    <w:rsid w:val="000C2E96"/>
    <w:rsid w:val="000C7B90"/>
    <w:rsid w:val="000C7CF3"/>
    <w:rsid w:val="000D2323"/>
    <w:rsid w:val="000D23A3"/>
    <w:rsid w:val="000D3104"/>
    <w:rsid w:val="000D312A"/>
    <w:rsid w:val="000D32DF"/>
    <w:rsid w:val="000D4AA0"/>
    <w:rsid w:val="000D50FA"/>
    <w:rsid w:val="000D5126"/>
    <w:rsid w:val="000D5B6C"/>
    <w:rsid w:val="000D64CC"/>
    <w:rsid w:val="000D6D93"/>
    <w:rsid w:val="000D72CE"/>
    <w:rsid w:val="000D7455"/>
    <w:rsid w:val="000D7C06"/>
    <w:rsid w:val="000D7C48"/>
    <w:rsid w:val="000D7D1E"/>
    <w:rsid w:val="000E00B0"/>
    <w:rsid w:val="000E033C"/>
    <w:rsid w:val="000E15AB"/>
    <w:rsid w:val="000E2672"/>
    <w:rsid w:val="000E2BF9"/>
    <w:rsid w:val="000E3326"/>
    <w:rsid w:val="000E388B"/>
    <w:rsid w:val="000E3B4D"/>
    <w:rsid w:val="000E3B58"/>
    <w:rsid w:val="000E3DE4"/>
    <w:rsid w:val="000E4D93"/>
    <w:rsid w:val="000E6045"/>
    <w:rsid w:val="000E652D"/>
    <w:rsid w:val="000E7B59"/>
    <w:rsid w:val="000F0326"/>
    <w:rsid w:val="000F0994"/>
    <w:rsid w:val="000F1371"/>
    <w:rsid w:val="000F1AFA"/>
    <w:rsid w:val="000F2E53"/>
    <w:rsid w:val="000F3DB8"/>
    <w:rsid w:val="000F6613"/>
    <w:rsid w:val="000F7FA9"/>
    <w:rsid w:val="00100709"/>
    <w:rsid w:val="00104615"/>
    <w:rsid w:val="0010488F"/>
    <w:rsid w:val="001055B6"/>
    <w:rsid w:val="00107345"/>
    <w:rsid w:val="0010777D"/>
    <w:rsid w:val="001118E2"/>
    <w:rsid w:val="001129FC"/>
    <w:rsid w:val="00113EF0"/>
    <w:rsid w:val="00113F35"/>
    <w:rsid w:val="001149EA"/>
    <w:rsid w:val="00115A6D"/>
    <w:rsid w:val="001209B0"/>
    <w:rsid w:val="00122077"/>
    <w:rsid w:val="00122285"/>
    <w:rsid w:val="00122314"/>
    <w:rsid w:val="001224AC"/>
    <w:rsid w:val="0012284C"/>
    <w:rsid w:val="00122E3B"/>
    <w:rsid w:val="00123BD9"/>
    <w:rsid w:val="00123CE3"/>
    <w:rsid w:val="00127EF3"/>
    <w:rsid w:val="001308DE"/>
    <w:rsid w:val="00130D84"/>
    <w:rsid w:val="00131947"/>
    <w:rsid w:val="00131BB6"/>
    <w:rsid w:val="001324C8"/>
    <w:rsid w:val="0013455B"/>
    <w:rsid w:val="00134A66"/>
    <w:rsid w:val="0013771D"/>
    <w:rsid w:val="00140B4F"/>
    <w:rsid w:val="001422E7"/>
    <w:rsid w:val="00142F53"/>
    <w:rsid w:val="001467DA"/>
    <w:rsid w:val="0014741E"/>
    <w:rsid w:val="00147CB9"/>
    <w:rsid w:val="00151131"/>
    <w:rsid w:val="00155030"/>
    <w:rsid w:val="00156C97"/>
    <w:rsid w:val="0016510E"/>
    <w:rsid w:val="001670B4"/>
    <w:rsid w:val="001700D1"/>
    <w:rsid w:val="00170BAC"/>
    <w:rsid w:val="001710A0"/>
    <w:rsid w:val="00172465"/>
    <w:rsid w:val="001730FD"/>
    <w:rsid w:val="00173114"/>
    <w:rsid w:val="00173AD7"/>
    <w:rsid w:val="00174148"/>
    <w:rsid w:val="001746E2"/>
    <w:rsid w:val="0017476E"/>
    <w:rsid w:val="00175257"/>
    <w:rsid w:val="00175CDB"/>
    <w:rsid w:val="00176093"/>
    <w:rsid w:val="00176949"/>
    <w:rsid w:val="00176D02"/>
    <w:rsid w:val="0017753C"/>
    <w:rsid w:val="001800AE"/>
    <w:rsid w:val="001817DA"/>
    <w:rsid w:val="001818D2"/>
    <w:rsid w:val="001828AC"/>
    <w:rsid w:val="00182EDA"/>
    <w:rsid w:val="001838FF"/>
    <w:rsid w:val="00183BEC"/>
    <w:rsid w:val="001847F3"/>
    <w:rsid w:val="00185798"/>
    <w:rsid w:val="00191EEF"/>
    <w:rsid w:val="001929CF"/>
    <w:rsid w:val="00194022"/>
    <w:rsid w:val="001960A8"/>
    <w:rsid w:val="001966B3"/>
    <w:rsid w:val="00196D72"/>
    <w:rsid w:val="001A03F6"/>
    <w:rsid w:val="001A0B57"/>
    <w:rsid w:val="001A144D"/>
    <w:rsid w:val="001A1680"/>
    <w:rsid w:val="001A1AD1"/>
    <w:rsid w:val="001A1CEA"/>
    <w:rsid w:val="001A1FD7"/>
    <w:rsid w:val="001A22D7"/>
    <w:rsid w:val="001A3C81"/>
    <w:rsid w:val="001A7593"/>
    <w:rsid w:val="001B3F09"/>
    <w:rsid w:val="001B6F47"/>
    <w:rsid w:val="001B7555"/>
    <w:rsid w:val="001B797E"/>
    <w:rsid w:val="001C05D0"/>
    <w:rsid w:val="001C0E0E"/>
    <w:rsid w:val="001C1B18"/>
    <w:rsid w:val="001C295B"/>
    <w:rsid w:val="001C2CED"/>
    <w:rsid w:val="001C3EC5"/>
    <w:rsid w:val="001C54DC"/>
    <w:rsid w:val="001C556B"/>
    <w:rsid w:val="001C5FC1"/>
    <w:rsid w:val="001C6B7F"/>
    <w:rsid w:val="001C6C93"/>
    <w:rsid w:val="001C6D49"/>
    <w:rsid w:val="001D2032"/>
    <w:rsid w:val="001D25FF"/>
    <w:rsid w:val="001D4213"/>
    <w:rsid w:val="001D5196"/>
    <w:rsid w:val="001D5900"/>
    <w:rsid w:val="001D735B"/>
    <w:rsid w:val="001E09BF"/>
    <w:rsid w:val="001E0C97"/>
    <w:rsid w:val="001E3880"/>
    <w:rsid w:val="001E3AE6"/>
    <w:rsid w:val="001F11DE"/>
    <w:rsid w:val="001F18B1"/>
    <w:rsid w:val="001F5AD8"/>
    <w:rsid w:val="001F616F"/>
    <w:rsid w:val="001F65F2"/>
    <w:rsid w:val="00200379"/>
    <w:rsid w:val="002019CB"/>
    <w:rsid w:val="002037E1"/>
    <w:rsid w:val="002053B4"/>
    <w:rsid w:val="002058EC"/>
    <w:rsid w:val="00205991"/>
    <w:rsid w:val="00205D8E"/>
    <w:rsid w:val="00206E06"/>
    <w:rsid w:val="00207B0C"/>
    <w:rsid w:val="002101CD"/>
    <w:rsid w:val="00210B11"/>
    <w:rsid w:val="00211B07"/>
    <w:rsid w:val="0021280E"/>
    <w:rsid w:val="00212B3D"/>
    <w:rsid w:val="00212C69"/>
    <w:rsid w:val="00214D33"/>
    <w:rsid w:val="00216617"/>
    <w:rsid w:val="0022268C"/>
    <w:rsid w:val="002229F2"/>
    <w:rsid w:val="00224004"/>
    <w:rsid w:val="00224676"/>
    <w:rsid w:val="00224A48"/>
    <w:rsid w:val="00224AD1"/>
    <w:rsid w:val="00226C5B"/>
    <w:rsid w:val="00230133"/>
    <w:rsid w:val="00230159"/>
    <w:rsid w:val="002318F4"/>
    <w:rsid w:val="0023432E"/>
    <w:rsid w:val="00234B2E"/>
    <w:rsid w:val="00237111"/>
    <w:rsid w:val="00242DF0"/>
    <w:rsid w:val="00243923"/>
    <w:rsid w:val="002448F8"/>
    <w:rsid w:val="00244D77"/>
    <w:rsid w:val="00246CDB"/>
    <w:rsid w:val="00246E63"/>
    <w:rsid w:val="00250A8E"/>
    <w:rsid w:val="002515BD"/>
    <w:rsid w:val="002525FE"/>
    <w:rsid w:val="002538D9"/>
    <w:rsid w:val="00256576"/>
    <w:rsid w:val="0025673A"/>
    <w:rsid w:val="00260CAD"/>
    <w:rsid w:val="00260E17"/>
    <w:rsid w:val="00260FC2"/>
    <w:rsid w:val="002610AC"/>
    <w:rsid w:val="002618C2"/>
    <w:rsid w:val="00262BE0"/>
    <w:rsid w:val="00263B21"/>
    <w:rsid w:val="00266854"/>
    <w:rsid w:val="00267744"/>
    <w:rsid w:val="00271381"/>
    <w:rsid w:val="00273102"/>
    <w:rsid w:val="00274F27"/>
    <w:rsid w:val="00275B23"/>
    <w:rsid w:val="00275F29"/>
    <w:rsid w:val="002766C4"/>
    <w:rsid w:val="00276DC2"/>
    <w:rsid w:val="00277234"/>
    <w:rsid w:val="00280004"/>
    <w:rsid w:val="00280DE3"/>
    <w:rsid w:val="0028363E"/>
    <w:rsid w:val="0028465C"/>
    <w:rsid w:val="0028498F"/>
    <w:rsid w:val="00285EFC"/>
    <w:rsid w:val="00286110"/>
    <w:rsid w:val="00286779"/>
    <w:rsid w:val="002867C1"/>
    <w:rsid w:val="002872CA"/>
    <w:rsid w:val="002901F7"/>
    <w:rsid w:val="00290D2F"/>
    <w:rsid w:val="0029344E"/>
    <w:rsid w:val="002936F7"/>
    <w:rsid w:val="002942C2"/>
    <w:rsid w:val="0029543E"/>
    <w:rsid w:val="00297415"/>
    <w:rsid w:val="002A025A"/>
    <w:rsid w:val="002A0470"/>
    <w:rsid w:val="002A3A3B"/>
    <w:rsid w:val="002A3BAF"/>
    <w:rsid w:val="002A4588"/>
    <w:rsid w:val="002A4E17"/>
    <w:rsid w:val="002A4E94"/>
    <w:rsid w:val="002A5694"/>
    <w:rsid w:val="002A65F4"/>
    <w:rsid w:val="002A6935"/>
    <w:rsid w:val="002A7E71"/>
    <w:rsid w:val="002B3896"/>
    <w:rsid w:val="002B3C02"/>
    <w:rsid w:val="002B4629"/>
    <w:rsid w:val="002B61A3"/>
    <w:rsid w:val="002C1F87"/>
    <w:rsid w:val="002C20D2"/>
    <w:rsid w:val="002C3239"/>
    <w:rsid w:val="002C3EA0"/>
    <w:rsid w:val="002C4EC9"/>
    <w:rsid w:val="002C5755"/>
    <w:rsid w:val="002C61BF"/>
    <w:rsid w:val="002C62B3"/>
    <w:rsid w:val="002C683A"/>
    <w:rsid w:val="002C7AE4"/>
    <w:rsid w:val="002C7F84"/>
    <w:rsid w:val="002D086A"/>
    <w:rsid w:val="002D0B96"/>
    <w:rsid w:val="002D77A1"/>
    <w:rsid w:val="002E0AA5"/>
    <w:rsid w:val="002E18AF"/>
    <w:rsid w:val="002E1CF6"/>
    <w:rsid w:val="002E1E0F"/>
    <w:rsid w:val="002E238F"/>
    <w:rsid w:val="002E419C"/>
    <w:rsid w:val="002E5111"/>
    <w:rsid w:val="002F35C9"/>
    <w:rsid w:val="002F3961"/>
    <w:rsid w:val="002F3EA1"/>
    <w:rsid w:val="002F4FE7"/>
    <w:rsid w:val="003018D0"/>
    <w:rsid w:val="00301BDF"/>
    <w:rsid w:val="00302A93"/>
    <w:rsid w:val="00302DF9"/>
    <w:rsid w:val="00302F64"/>
    <w:rsid w:val="003030E2"/>
    <w:rsid w:val="003031AE"/>
    <w:rsid w:val="003041DA"/>
    <w:rsid w:val="00304677"/>
    <w:rsid w:val="003051CB"/>
    <w:rsid w:val="0031457C"/>
    <w:rsid w:val="00315082"/>
    <w:rsid w:val="00316A92"/>
    <w:rsid w:val="00317AC6"/>
    <w:rsid w:val="0032118C"/>
    <w:rsid w:val="00321C50"/>
    <w:rsid w:val="00322EE4"/>
    <w:rsid w:val="00324E35"/>
    <w:rsid w:val="00326DEB"/>
    <w:rsid w:val="00327D8D"/>
    <w:rsid w:val="00327F17"/>
    <w:rsid w:val="00330EBD"/>
    <w:rsid w:val="0033141C"/>
    <w:rsid w:val="003315DF"/>
    <w:rsid w:val="00331E83"/>
    <w:rsid w:val="0033579F"/>
    <w:rsid w:val="00336473"/>
    <w:rsid w:val="00337F39"/>
    <w:rsid w:val="0034021D"/>
    <w:rsid w:val="003402F7"/>
    <w:rsid w:val="003408BF"/>
    <w:rsid w:val="00340A03"/>
    <w:rsid w:val="00340DD5"/>
    <w:rsid w:val="003427DE"/>
    <w:rsid w:val="00342831"/>
    <w:rsid w:val="003437CA"/>
    <w:rsid w:val="003441B2"/>
    <w:rsid w:val="00344212"/>
    <w:rsid w:val="0034441E"/>
    <w:rsid w:val="0034566D"/>
    <w:rsid w:val="00345885"/>
    <w:rsid w:val="00347536"/>
    <w:rsid w:val="003508F9"/>
    <w:rsid w:val="00353C84"/>
    <w:rsid w:val="00353CAF"/>
    <w:rsid w:val="003541FD"/>
    <w:rsid w:val="00354903"/>
    <w:rsid w:val="00357456"/>
    <w:rsid w:val="003624E5"/>
    <w:rsid w:val="003632BC"/>
    <w:rsid w:val="00364338"/>
    <w:rsid w:val="0036580C"/>
    <w:rsid w:val="00366E99"/>
    <w:rsid w:val="00367689"/>
    <w:rsid w:val="00370127"/>
    <w:rsid w:val="00372ACC"/>
    <w:rsid w:val="00375EFD"/>
    <w:rsid w:val="0038081C"/>
    <w:rsid w:val="00380B2C"/>
    <w:rsid w:val="003817EA"/>
    <w:rsid w:val="00381AB4"/>
    <w:rsid w:val="00382C34"/>
    <w:rsid w:val="00383120"/>
    <w:rsid w:val="00384DA4"/>
    <w:rsid w:val="00386DA9"/>
    <w:rsid w:val="00386DF5"/>
    <w:rsid w:val="00386E33"/>
    <w:rsid w:val="00390065"/>
    <w:rsid w:val="00390F69"/>
    <w:rsid w:val="0039132D"/>
    <w:rsid w:val="00391681"/>
    <w:rsid w:val="00391D10"/>
    <w:rsid w:val="0039238A"/>
    <w:rsid w:val="00396576"/>
    <w:rsid w:val="00396D31"/>
    <w:rsid w:val="00397010"/>
    <w:rsid w:val="003971B1"/>
    <w:rsid w:val="003A3FDF"/>
    <w:rsid w:val="003A4D06"/>
    <w:rsid w:val="003A6F7E"/>
    <w:rsid w:val="003A770C"/>
    <w:rsid w:val="003A7F2E"/>
    <w:rsid w:val="003B0002"/>
    <w:rsid w:val="003B0144"/>
    <w:rsid w:val="003B17B2"/>
    <w:rsid w:val="003B1D27"/>
    <w:rsid w:val="003B227B"/>
    <w:rsid w:val="003B2E84"/>
    <w:rsid w:val="003B3092"/>
    <w:rsid w:val="003B4B60"/>
    <w:rsid w:val="003B6C98"/>
    <w:rsid w:val="003C076A"/>
    <w:rsid w:val="003C21E2"/>
    <w:rsid w:val="003C27A9"/>
    <w:rsid w:val="003C2DFE"/>
    <w:rsid w:val="003C334A"/>
    <w:rsid w:val="003C37B8"/>
    <w:rsid w:val="003C4FA9"/>
    <w:rsid w:val="003C559D"/>
    <w:rsid w:val="003C76CC"/>
    <w:rsid w:val="003D000D"/>
    <w:rsid w:val="003D21A7"/>
    <w:rsid w:val="003D523A"/>
    <w:rsid w:val="003D5627"/>
    <w:rsid w:val="003D5821"/>
    <w:rsid w:val="003E0018"/>
    <w:rsid w:val="003E0520"/>
    <w:rsid w:val="003E2142"/>
    <w:rsid w:val="003E2300"/>
    <w:rsid w:val="003E27F6"/>
    <w:rsid w:val="003E5220"/>
    <w:rsid w:val="003E66D1"/>
    <w:rsid w:val="003E76D3"/>
    <w:rsid w:val="003E7E1F"/>
    <w:rsid w:val="003F3FE2"/>
    <w:rsid w:val="003F3FED"/>
    <w:rsid w:val="003F41C5"/>
    <w:rsid w:val="003F6936"/>
    <w:rsid w:val="003F7C68"/>
    <w:rsid w:val="0040153B"/>
    <w:rsid w:val="00401902"/>
    <w:rsid w:val="00401A99"/>
    <w:rsid w:val="004023E5"/>
    <w:rsid w:val="0040286B"/>
    <w:rsid w:val="00402D2F"/>
    <w:rsid w:val="00403D2A"/>
    <w:rsid w:val="00406803"/>
    <w:rsid w:val="00407D24"/>
    <w:rsid w:val="00407DAE"/>
    <w:rsid w:val="0041155C"/>
    <w:rsid w:val="00411582"/>
    <w:rsid w:val="00414E4D"/>
    <w:rsid w:val="0041522B"/>
    <w:rsid w:val="00417102"/>
    <w:rsid w:val="00420AF7"/>
    <w:rsid w:val="00422577"/>
    <w:rsid w:val="00422581"/>
    <w:rsid w:val="00422CC5"/>
    <w:rsid w:val="004238BA"/>
    <w:rsid w:val="00423C87"/>
    <w:rsid w:val="0042687B"/>
    <w:rsid w:val="00426D1A"/>
    <w:rsid w:val="0042790F"/>
    <w:rsid w:val="00430A49"/>
    <w:rsid w:val="00430B20"/>
    <w:rsid w:val="00431394"/>
    <w:rsid w:val="0043307F"/>
    <w:rsid w:val="00433A81"/>
    <w:rsid w:val="004352E6"/>
    <w:rsid w:val="00436803"/>
    <w:rsid w:val="0043723F"/>
    <w:rsid w:val="004377A1"/>
    <w:rsid w:val="0044031F"/>
    <w:rsid w:val="004445D3"/>
    <w:rsid w:val="00444D96"/>
    <w:rsid w:val="00445D17"/>
    <w:rsid w:val="00446445"/>
    <w:rsid w:val="004474B3"/>
    <w:rsid w:val="004475E4"/>
    <w:rsid w:val="00451857"/>
    <w:rsid w:val="004521A7"/>
    <w:rsid w:val="004535AD"/>
    <w:rsid w:val="0045493F"/>
    <w:rsid w:val="00454E3D"/>
    <w:rsid w:val="004602D3"/>
    <w:rsid w:val="00460464"/>
    <w:rsid w:val="00461F23"/>
    <w:rsid w:val="00462340"/>
    <w:rsid w:val="00462916"/>
    <w:rsid w:val="0046297E"/>
    <w:rsid w:val="00463AC4"/>
    <w:rsid w:val="004644A9"/>
    <w:rsid w:val="00466819"/>
    <w:rsid w:val="00466CC4"/>
    <w:rsid w:val="0046791F"/>
    <w:rsid w:val="004715DB"/>
    <w:rsid w:val="004729B4"/>
    <w:rsid w:val="004731B3"/>
    <w:rsid w:val="004736F5"/>
    <w:rsid w:val="00475447"/>
    <w:rsid w:val="004757D7"/>
    <w:rsid w:val="00475F6E"/>
    <w:rsid w:val="00476D23"/>
    <w:rsid w:val="00476D54"/>
    <w:rsid w:val="00477890"/>
    <w:rsid w:val="004778AF"/>
    <w:rsid w:val="0048128C"/>
    <w:rsid w:val="0048247D"/>
    <w:rsid w:val="00484131"/>
    <w:rsid w:val="004841B0"/>
    <w:rsid w:val="0048481E"/>
    <w:rsid w:val="0048577F"/>
    <w:rsid w:val="004864A6"/>
    <w:rsid w:val="00491CA4"/>
    <w:rsid w:val="00491E78"/>
    <w:rsid w:val="004922EC"/>
    <w:rsid w:val="00492C67"/>
    <w:rsid w:val="004941E1"/>
    <w:rsid w:val="00494C4B"/>
    <w:rsid w:val="00494E31"/>
    <w:rsid w:val="004959E5"/>
    <w:rsid w:val="004964D9"/>
    <w:rsid w:val="00496E97"/>
    <w:rsid w:val="0049795A"/>
    <w:rsid w:val="004A091A"/>
    <w:rsid w:val="004A1A56"/>
    <w:rsid w:val="004A3F67"/>
    <w:rsid w:val="004A4675"/>
    <w:rsid w:val="004A4C05"/>
    <w:rsid w:val="004A4DCB"/>
    <w:rsid w:val="004A6442"/>
    <w:rsid w:val="004A6928"/>
    <w:rsid w:val="004A7FBB"/>
    <w:rsid w:val="004B255C"/>
    <w:rsid w:val="004B2881"/>
    <w:rsid w:val="004B2ECE"/>
    <w:rsid w:val="004B3310"/>
    <w:rsid w:val="004B3BE5"/>
    <w:rsid w:val="004B4C4C"/>
    <w:rsid w:val="004B5C32"/>
    <w:rsid w:val="004C013F"/>
    <w:rsid w:val="004C11B0"/>
    <w:rsid w:val="004C65D2"/>
    <w:rsid w:val="004C6BE5"/>
    <w:rsid w:val="004D0017"/>
    <w:rsid w:val="004D0147"/>
    <w:rsid w:val="004D2EF4"/>
    <w:rsid w:val="004D2F41"/>
    <w:rsid w:val="004D48A8"/>
    <w:rsid w:val="004D5F95"/>
    <w:rsid w:val="004D645F"/>
    <w:rsid w:val="004D6B56"/>
    <w:rsid w:val="004D6B68"/>
    <w:rsid w:val="004D6D85"/>
    <w:rsid w:val="004D7567"/>
    <w:rsid w:val="004E2778"/>
    <w:rsid w:val="004E3EF6"/>
    <w:rsid w:val="004E3F8D"/>
    <w:rsid w:val="004E421F"/>
    <w:rsid w:val="004E5BDB"/>
    <w:rsid w:val="004E5E79"/>
    <w:rsid w:val="004F0A70"/>
    <w:rsid w:val="004F13AF"/>
    <w:rsid w:val="004F17FF"/>
    <w:rsid w:val="004F2DDA"/>
    <w:rsid w:val="004F524B"/>
    <w:rsid w:val="004F5AD1"/>
    <w:rsid w:val="005000D9"/>
    <w:rsid w:val="00502FB7"/>
    <w:rsid w:val="00503B74"/>
    <w:rsid w:val="00507618"/>
    <w:rsid w:val="0051189A"/>
    <w:rsid w:val="00512BAF"/>
    <w:rsid w:val="00514374"/>
    <w:rsid w:val="00515B53"/>
    <w:rsid w:val="00516060"/>
    <w:rsid w:val="0051657C"/>
    <w:rsid w:val="0051695B"/>
    <w:rsid w:val="00517704"/>
    <w:rsid w:val="00521016"/>
    <w:rsid w:val="005218CF"/>
    <w:rsid w:val="0052195E"/>
    <w:rsid w:val="00521CEE"/>
    <w:rsid w:val="00521E9C"/>
    <w:rsid w:val="00522739"/>
    <w:rsid w:val="005244F7"/>
    <w:rsid w:val="005251AD"/>
    <w:rsid w:val="005252E8"/>
    <w:rsid w:val="005262D5"/>
    <w:rsid w:val="005263F9"/>
    <w:rsid w:val="00526499"/>
    <w:rsid w:val="0052682A"/>
    <w:rsid w:val="00526BCC"/>
    <w:rsid w:val="00527613"/>
    <w:rsid w:val="00531B46"/>
    <w:rsid w:val="00533305"/>
    <w:rsid w:val="0053334A"/>
    <w:rsid w:val="005341F5"/>
    <w:rsid w:val="005358E4"/>
    <w:rsid w:val="00536547"/>
    <w:rsid w:val="00540507"/>
    <w:rsid w:val="00542189"/>
    <w:rsid w:val="0054272D"/>
    <w:rsid w:val="00542DB3"/>
    <w:rsid w:val="00543182"/>
    <w:rsid w:val="005457FA"/>
    <w:rsid w:val="005458BF"/>
    <w:rsid w:val="0054633E"/>
    <w:rsid w:val="00547040"/>
    <w:rsid w:val="005479D7"/>
    <w:rsid w:val="0055004D"/>
    <w:rsid w:val="0055102B"/>
    <w:rsid w:val="005512CF"/>
    <w:rsid w:val="00552322"/>
    <w:rsid w:val="00552B67"/>
    <w:rsid w:val="00552D45"/>
    <w:rsid w:val="0055592A"/>
    <w:rsid w:val="005565CC"/>
    <w:rsid w:val="005565F9"/>
    <w:rsid w:val="0055796E"/>
    <w:rsid w:val="00557FB7"/>
    <w:rsid w:val="00562E0C"/>
    <w:rsid w:val="005650A1"/>
    <w:rsid w:val="00566E89"/>
    <w:rsid w:val="00570744"/>
    <w:rsid w:val="005708E7"/>
    <w:rsid w:val="0057093F"/>
    <w:rsid w:val="00570C87"/>
    <w:rsid w:val="00571529"/>
    <w:rsid w:val="005717F3"/>
    <w:rsid w:val="00572339"/>
    <w:rsid w:val="00573588"/>
    <w:rsid w:val="005749D9"/>
    <w:rsid w:val="00574E9A"/>
    <w:rsid w:val="0057595C"/>
    <w:rsid w:val="00575F6C"/>
    <w:rsid w:val="00576C24"/>
    <w:rsid w:val="00580CF2"/>
    <w:rsid w:val="005824F9"/>
    <w:rsid w:val="00583CF6"/>
    <w:rsid w:val="0058417D"/>
    <w:rsid w:val="00584868"/>
    <w:rsid w:val="00586098"/>
    <w:rsid w:val="00586ED8"/>
    <w:rsid w:val="00592508"/>
    <w:rsid w:val="005929AB"/>
    <w:rsid w:val="00593F72"/>
    <w:rsid w:val="005952F6"/>
    <w:rsid w:val="0059570C"/>
    <w:rsid w:val="00595716"/>
    <w:rsid w:val="00596960"/>
    <w:rsid w:val="00597721"/>
    <w:rsid w:val="005A09CD"/>
    <w:rsid w:val="005A133D"/>
    <w:rsid w:val="005A1444"/>
    <w:rsid w:val="005A29C0"/>
    <w:rsid w:val="005A5E9E"/>
    <w:rsid w:val="005A6687"/>
    <w:rsid w:val="005A6F16"/>
    <w:rsid w:val="005B004F"/>
    <w:rsid w:val="005B0096"/>
    <w:rsid w:val="005B01B6"/>
    <w:rsid w:val="005B0BB0"/>
    <w:rsid w:val="005B20DF"/>
    <w:rsid w:val="005B4BDA"/>
    <w:rsid w:val="005B615D"/>
    <w:rsid w:val="005B739A"/>
    <w:rsid w:val="005C01A2"/>
    <w:rsid w:val="005C137B"/>
    <w:rsid w:val="005C1763"/>
    <w:rsid w:val="005C2389"/>
    <w:rsid w:val="005C2D0A"/>
    <w:rsid w:val="005C3D3E"/>
    <w:rsid w:val="005C41B0"/>
    <w:rsid w:val="005C5F54"/>
    <w:rsid w:val="005C684C"/>
    <w:rsid w:val="005C6FB6"/>
    <w:rsid w:val="005D01ED"/>
    <w:rsid w:val="005D07ED"/>
    <w:rsid w:val="005D0F55"/>
    <w:rsid w:val="005D17DD"/>
    <w:rsid w:val="005D3EA1"/>
    <w:rsid w:val="005D46D6"/>
    <w:rsid w:val="005D66E1"/>
    <w:rsid w:val="005D702A"/>
    <w:rsid w:val="005E13E7"/>
    <w:rsid w:val="005E1875"/>
    <w:rsid w:val="005E1EF0"/>
    <w:rsid w:val="005E2BF1"/>
    <w:rsid w:val="005E3DFD"/>
    <w:rsid w:val="005E4952"/>
    <w:rsid w:val="005E4B2B"/>
    <w:rsid w:val="005E4F13"/>
    <w:rsid w:val="005E51FA"/>
    <w:rsid w:val="005E672B"/>
    <w:rsid w:val="005E6FD9"/>
    <w:rsid w:val="005F0EF4"/>
    <w:rsid w:val="005F2479"/>
    <w:rsid w:val="005F28C0"/>
    <w:rsid w:val="005F2D8D"/>
    <w:rsid w:val="005F3338"/>
    <w:rsid w:val="005F47D7"/>
    <w:rsid w:val="00601CA7"/>
    <w:rsid w:val="0060517B"/>
    <w:rsid w:val="006078F6"/>
    <w:rsid w:val="00610A1F"/>
    <w:rsid w:val="00610C9E"/>
    <w:rsid w:val="00610F96"/>
    <w:rsid w:val="006122ED"/>
    <w:rsid w:val="00612798"/>
    <w:rsid w:val="00612DC0"/>
    <w:rsid w:val="006131AD"/>
    <w:rsid w:val="0061370B"/>
    <w:rsid w:val="00613B5B"/>
    <w:rsid w:val="006150BE"/>
    <w:rsid w:val="006169B4"/>
    <w:rsid w:val="00617259"/>
    <w:rsid w:val="0062084C"/>
    <w:rsid w:val="006248B6"/>
    <w:rsid w:val="00625202"/>
    <w:rsid w:val="0062542A"/>
    <w:rsid w:val="00627856"/>
    <w:rsid w:val="00627983"/>
    <w:rsid w:val="00627A83"/>
    <w:rsid w:val="006312C0"/>
    <w:rsid w:val="00631A9E"/>
    <w:rsid w:val="006342F3"/>
    <w:rsid w:val="006347AD"/>
    <w:rsid w:val="00635077"/>
    <w:rsid w:val="00640B1E"/>
    <w:rsid w:val="00641B7D"/>
    <w:rsid w:val="006423D0"/>
    <w:rsid w:val="00643DAC"/>
    <w:rsid w:val="0064569A"/>
    <w:rsid w:val="00645CD4"/>
    <w:rsid w:val="006469E9"/>
    <w:rsid w:val="00646FD3"/>
    <w:rsid w:val="0064798C"/>
    <w:rsid w:val="00650125"/>
    <w:rsid w:val="006505B7"/>
    <w:rsid w:val="00650B86"/>
    <w:rsid w:val="00650EA0"/>
    <w:rsid w:val="006519F0"/>
    <w:rsid w:val="006553BD"/>
    <w:rsid w:val="006561B1"/>
    <w:rsid w:val="00656E30"/>
    <w:rsid w:val="0066085B"/>
    <w:rsid w:val="00660D3A"/>
    <w:rsid w:val="00661790"/>
    <w:rsid w:val="00662604"/>
    <w:rsid w:val="00662951"/>
    <w:rsid w:val="0066433D"/>
    <w:rsid w:val="00665357"/>
    <w:rsid w:val="006668B8"/>
    <w:rsid w:val="00667288"/>
    <w:rsid w:val="0067080E"/>
    <w:rsid w:val="006736AF"/>
    <w:rsid w:val="0067420A"/>
    <w:rsid w:val="00674B0A"/>
    <w:rsid w:val="00676AF1"/>
    <w:rsid w:val="00677BF3"/>
    <w:rsid w:val="00682364"/>
    <w:rsid w:val="006823D1"/>
    <w:rsid w:val="0068288D"/>
    <w:rsid w:val="0068474B"/>
    <w:rsid w:val="006849BD"/>
    <w:rsid w:val="0068578C"/>
    <w:rsid w:val="006868B9"/>
    <w:rsid w:val="00686C2A"/>
    <w:rsid w:val="00686DEB"/>
    <w:rsid w:val="00691530"/>
    <w:rsid w:val="006933D6"/>
    <w:rsid w:val="00695988"/>
    <w:rsid w:val="006960BC"/>
    <w:rsid w:val="00697646"/>
    <w:rsid w:val="00697AF0"/>
    <w:rsid w:val="006A1682"/>
    <w:rsid w:val="006A2034"/>
    <w:rsid w:val="006A43F5"/>
    <w:rsid w:val="006A470E"/>
    <w:rsid w:val="006A4C8B"/>
    <w:rsid w:val="006A57D3"/>
    <w:rsid w:val="006A584F"/>
    <w:rsid w:val="006A6222"/>
    <w:rsid w:val="006A644F"/>
    <w:rsid w:val="006A7928"/>
    <w:rsid w:val="006B10AB"/>
    <w:rsid w:val="006B18D5"/>
    <w:rsid w:val="006B29B2"/>
    <w:rsid w:val="006B451E"/>
    <w:rsid w:val="006B4D58"/>
    <w:rsid w:val="006B5C15"/>
    <w:rsid w:val="006B7609"/>
    <w:rsid w:val="006C0501"/>
    <w:rsid w:val="006C123F"/>
    <w:rsid w:val="006C13F7"/>
    <w:rsid w:val="006C1E08"/>
    <w:rsid w:val="006C1F47"/>
    <w:rsid w:val="006C2BDD"/>
    <w:rsid w:val="006C370A"/>
    <w:rsid w:val="006C5F97"/>
    <w:rsid w:val="006C7889"/>
    <w:rsid w:val="006D0223"/>
    <w:rsid w:val="006D2607"/>
    <w:rsid w:val="006D44E7"/>
    <w:rsid w:val="006D5092"/>
    <w:rsid w:val="006D5A69"/>
    <w:rsid w:val="006D7924"/>
    <w:rsid w:val="006D79A9"/>
    <w:rsid w:val="006D7FC5"/>
    <w:rsid w:val="006E06F1"/>
    <w:rsid w:val="006E0725"/>
    <w:rsid w:val="006E0B08"/>
    <w:rsid w:val="006E0B42"/>
    <w:rsid w:val="006E1F48"/>
    <w:rsid w:val="006E239E"/>
    <w:rsid w:val="006E42A4"/>
    <w:rsid w:val="006E5069"/>
    <w:rsid w:val="006E5E96"/>
    <w:rsid w:val="006E70FA"/>
    <w:rsid w:val="006E754D"/>
    <w:rsid w:val="006E77FE"/>
    <w:rsid w:val="006F0205"/>
    <w:rsid w:val="006F088B"/>
    <w:rsid w:val="006F5C2E"/>
    <w:rsid w:val="006F6616"/>
    <w:rsid w:val="006F7E9C"/>
    <w:rsid w:val="00705D71"/>
    <w:rsid w:val="00707C0E"/>
    <w:rsid w:val="00707EF7"/>
    <w:rsid w:val="00710918"/>
    <w:rsid w:val="00710A9C"/>
    <w:rsid w:val="0071209A"/>
    <w:rsid w:val="00712C50"/>
    <w:rsid w:val="00712D01"/>
    <w:rsid w:val="0071373F"/>
    <w:rsid w:val="00713CC3"/>
    <w:rsid w:val="00714E37"/>
    <w:rsid w:val="00715D74"/>
    <w:rsid w:val="00715F81"/>
    <w:rsid w:val="00716079"/>
    <w:rsid w:val="0072097C"/>
    <w:rsid w:val="007238E6"/>
    <w:rsid w:val="00723F6E"/>
    <w:rsid w:val="0072728D"/>
    <w:rsid w:val="007311C1"/>
    <w:rsid w:val="007325D6"/>
    <w:rsid w:val="00732A8E"/>
    <w:rsid w:val="00735E7B"/>
    <w:rsid w:val="00742D48"/>
    <w:rsid w:val="00744910"/>
    <w:rsid w:val="0074561B"/>
    <w:rsid w:val="00746C97"/>
    <w:rsid w:val="00747204"/>
    <w:rsid w:val="00750D54"/>
    <w:rsid w:val="00751105"/>
    <w:rsid w:val="00754963"/>
    <w:rsid w:val="00755405"/>
    <w:rsid w:val="00755B8D"/>
    <w:rsid w:val="00760316"/>
    <w:rsid w:val="0076599B"/>
    <w:rsid w:val="00767ADD"/>
    <w:rsid w:val="007703C2"/>
    <w:rsid w:val="00771082"/>
    <w:rsid w:val="00771485"/>
    <w:rsid w:val="00772000"/>
    <w:rsid w:val="00772F1C"/>
    <w:rsid w:val="00774966"/>
    <w:rsid w:val="00775851"/>
    <w:rsid w:val="00780514"/>
    <w:rsid w:val="00781657"/>
    <w:rsid w:val="0078473E"/>
    <w:rsid w:val="007854A4"/>
    <w:rsid w:val="007855C0"/>
    <w:rsid w:val="0078782D"/>
    <w:rsid w:val="00787AA4"/>
    <w:rsid w:val="00790ADC"/>
    <w:rsid w:val="0079170C"/>
    <w:rsid w:val="00794FF0"/>
    <w:rsid w:val="00795365"/>
    <w:rsid w:val="007A0C3D"/>
    <w:rsid w:val="007A0F97"/>
    <w:rsid w:val="007A2B24"/>
    <w:rsid w:val="007A459E"/>
    <w:rsid w:val="007A7C04"/>
    <w:rsid w:val="007B0C8A"/>
    <w:rsid w:val="007B2D75"/>
    <w:rsid w:val="007B3080"/>
    <w:rsid w:val="007B312B"/>
    <w:rsid w:val="007B47C3"/>
    <w:rsid w:val="007B5083"/>
    <w:rsid w:val="007B62BD"/>
    <w:rsid w:val="007C103C"/>
    <w:rsid w:val="007C3805"/>
    <w:rsid w:val="007C3BF5"/>
    <w:rsid w:val="007C40BC"/>
    <w:rsid w:val="007C54FE"/>
    <w:rsid w:val="007C58C3"/>
    <w:rsid w:val="007C6C3C"/>
    <w:rsid w:val="007C7051"/>
    <w:rsid w:val="007C76D6"/>
    <w:rsid w:val="007D1B1D"/>
    <w:rsid w:val="007D1F5A"/>
    <w:rsid w:val="007D31B2"/>
    <w:rsid w:val="007D3D58"/>
    <w:rsid w:val="007D3F27"/>
    <w:rsid w:val="007D635D"/>
    <w:rsid w:val="007D6CAF"/>
    <w:rsid w:val="007E0FAC"/>
    <w:rsid w:val="007E14FF"/>
    <w:rsid w:val="007E19B5"/>
    <w:rsid w:val="007E3D66"/>
    <w:rsid w:val="007E4749"/>
    <w:rsid w:val="007E4A81"/>
    <w:rsid w:val="007F06AD"/>
    <w:rsid w:val="007F0AFC"/>
    <w:rsid w:val="007F10BF"/>
    <w:rsid w:val="007F2C24"/>
    <w:rsid w:val="007F3AE3"/>
    <w:rsid w:val="007F78F9"/>
    <w:rsid w:val="007F7994"/>
    <w:rsid w:val="0080067B"/>
    <w:rsid w:val="008007BD"/>
    <w:rsid w:val="00800F3E"/>
    <w:rsid w:val="0080119A"/>
    <w:rsid w:val="008043C2"/>
    <w:rsid w:val="008052F2"/>
    <w:rsid w:val="00807ECA"/>
    <w:rsid w:val="00810557"/>
    <w:rsid w:val="00810A55"/>
    <w:rsid w:val="00810B9C"/>
    <w:rsid w:val="00811989"/>
    <w:rsid w:val="00814A35"/>
    <w:rsid w:val="00815B3B"/>
    <w:rsid w:val="00815EB4"/>
    <w:rsid w:val="00816B5C"/>
    <w:rsid w:val="00816B60"/>
    <w:rsid w:val="00816DBB"/>
    <w:rsid w:val="00817580"/>
    <w:rsid w:val="00820479"/>
    <w:rsid w:val="00820DDA"/>
    <w:rsid w:val="008223E3"/>
    <w:rsid w:val="008256DD"/>
    <w:rsid w:val="00830166"/>
    <w:rsid w:val="008319D5"/>
    <w:rsid w:val="00832099"/>
    <w:rsid w:val="00833293"/>
    <w:rsid w:val="00834236"/>
    <w:rsid w:val="00834A04"/>
    <w:rsid w:val="00835A1A"/>
    <w:rsid w:val="00835CF0"/>
    <w:rsid w:val="008402DA"/>
    <w:rsid w:val="00840993"/>
    <w:rsid w:val="00841662"/>
    <w:rsid w:val="00841C9C"/>
    <w:rsid w:val="008422C4"/>
    <w:rsid w:val="00842BBA"/>
    <w:rsid w:val="00844F15"/>
    <w:rsid w:val="008451F2"/>
    <w:rsid w:val="00845375"/>
    <w:rsid w:val="00846015"/>
    <w:rsid w:val="00846263"/>
    <w:rsid w:val="00846708"/>
    <w:rsid w:val="0084722E"/>
    <w:rsid w:val="00847CC4"/>
    <w:rsid w:val="0085056C"/>
    <w:rsid w:val="00850D22"/>
    <w:rsid w:val="008545B4"/>
    <w:rsid w:val="00855484"/>
    <w:rsid w:val="00855F45"/>
    <w:rsid w:val="00864433"/>
    <w:rsid w:val="008649BB"/>
    <w:rsid w:val="00864EA6"/>
    <w:rsid w:val="00864FFA"/>
    <w:rsid w:val="008650DA"/>
    <w:rsid w:val="00865588"/>
    <w:rsid w:val="008656DD"/>
    <w:rsid w:val="00865868"/>
    <w:rsid w:val="008658AD"/>
    <w:rsid w:val="0086699C"/>
    <w:rsid w:val="00866D3E"/>
    <w:rsid w:val="008675DF"/>
    <w:rsid w:val="00870A2D"/>
    <w:rsid w:val="00870B89"/>
    <w:rsid w:val="00871598"/>
    <w:rsid w:val="008719B9"/>
    <w:rsid w:val="00871A15"/>
    <w:rsid w:val="00872EAC"/>
    <w:rsid w:val="00874AEC"/>
    <w:rsid w:val="00877B88"/>
    <w:rsid w:val="0088148E"/>
    <w:rsid w:val="00883C2D"/>
    <w:rsid w:val="00886359"/>
    <w:rsid w:val="00886587"/>
    <w:rsid w:val="00886CFE"/>
    <w:rsid w:val="00887FEC"/>
    <w:rsid w:val="00890481"/>
    <w:rsid w:val="008907F0"/>
    <w:rsid w:val="00891B1D"/>
    <w:rsid w:val="00892940"/>
    <w:rsid w:val="00892B15"/>
    <w:rsid w:val="00892CCE"/>
    <w:rsid w:val="008936A9"/>
    <w:rsid w:val="00895026"/>
    <w:rsid w:val="008A18B2"/>
    <w:rsid w:val="008A3503"/>
    <w:rsid w:val="008A7A29"/>
    <w:rsid w:val="008A7EB1"/>
    <w:rsid w:val="008B1E4F"/>
    <w:rsid w:val="008B3245"/>
    <w:rsid w:val="008B327B"/>
    <w:rsid w:val="008B417C"/>
    <w:rsid w:val="008B5233"/>
    <w:rsid w:val="008B57F9"/>
    <w:rsid w:val="008C0004"/>
    <w:rsid w:val="008C0973"/>
    <w:rsid w:val="008C0F61"/>
    <w:rsid w:val="008C105F"/>
    <w:rsid w:val="008C158C"/>
    <w:rsid w:val="008C4800"/>
    <w:rsid w:val="008C4D7E"/>
    <w:rsid w:val="008C4F62"/>
    <w:rsid w:val="008C60CD"/>
    <w:rsid w:val="008C7444"/>
    <w:rsid w:val="008C7780"/>
    <w:rsid w:val="008C7C5D"/>
    <w:rsid w:val="008C7ED2"/>
    <w:rsid w:val="008D0BEA"/>
    <w:rsid w:val="008D1B46"/>
    <w:rsid w:val="008D2B5C"/>
    <w:rsid w:val="008D3153"/>
    <w:rsid w:val="008D43F5"/>
    <w:rsid w:val="008D4540"/>
    <w:rsid w:val="008D7B8C"/>
    <w:rsid w:val="008E127C"/>
    <w:rsid w:val="008E16E3"/>
    <w:rsid w:val="008E3375"/>
    <w:rsid w:val="008E3DBC"/>
    <w:rsid w:val="008E5A14"/>
    <w:rsid w:val="008E6B51"/>
    <w:rsid w:val="008F03D6"/>
    <w:rsid w:val="008F0BD2"/>
    <w:rsid w:val="008F182C"/>
    <w:rsid w:val="008F2AAE"/>
    <w:rsid w:val="008F6A0F"/>
    <w:rsid w:val="00900211"/>
    <w:rsid w:val="00902C21"/>
    <w:rsid w:val="00902ECC"/>
    <w:rsid w:val="009036C8"/>
    <w:rsid w:val="00904B30"/>
    <w:rsid w:val="00906409"/>
    <w:rsid w:val="009112B3"/>
    <w:rsid w:val="009124DC"/>
    <w:rsid w:val="0091490C"/>
    <w:rsid w:val="009151E3"/>
    <w:rsid w:val="00915319"/>
    <w:rsid w:val="00915601"/>
    <w:rsid w:val="0091562E"/>
    <w:rsid w:val="00920971"/>
    <w:rsid w:val="009209C2"/>
    <w:rsid w:val="00920EFD"/>
    <w:rsid w:val="009233F5"/>
    <w:rsid w:val="00923569"/>
    <w:rsid w:val="0092385C"/>
    <w:rsid w:val="0092534F"/>
    <w:rsid w:val="009255F9"/>
    <w:rsid w:val="00926406"/>
    <w:rsid w:val="009265E1"/>
    <w:rsid w:val="00930D6C"/>
    <w:rsid w:val="00930FC2"/>
    <w:rsid w:val="00932329"/>
    <w:rsid w:val="009324B8"/>
    <w:rsid w:val="009327E7"/>
    <w:rsid w:val="00933557"/>
    <w:rsid w:val="00934B16"/>
    <w:rsid w:val="00934FA8"/>
    <w:rsid w:val="00935F66"/>
    <w:rsid w:val="009364ED"/>
    <w:rsid w:val="00936C39"/>
    <w:rsid w:val="00936CFD"/>
    <w:rsid w:val="00936F8B"/>
    <w:rsid w:val="00937C57"/>
    <w:rsid w:val="00937EF8"/>
    <w:rsid w:val="0094001B"/>
    <w:rsid w:val="009408E5"/>
    <w:rsid w:val="00940E07"/>
    <w:rsid w:val="009436F0"/>
    <w:rsid w:val="00943754"/>
    <w:rsid w:val="00944A3D"/>
    <w:rsid w:val="00945341"/>
    <w:rsid w:val="0094680D"/>
    <w:rsid w:val="00946C0B"/>
    <w:rsid w:val="009473B5"/>
    <w:rsid w:val="00947717"/>
    <w:rsid w:val="00950C87"/>
    <w:rsid w:val="009516B4"/>
    <w:rsid w:val="00952094"/>
    <w:rsid w:val="009529D8"/>
    <w:rsid w:val="009558DE"/>
    <w:rsid w:val="00956A9A"/>
    <w:rsid w:val="009577B7"/>
    <w:rsid w:val="00957B24"/>
    <w:rsid w:val="009646C3"/>
    <w:rsid w:val="009657A9"/>
    <w:rsid w:val="009660A7"/>
    <w:rsid w:val="0096791B"/>
    <w:rsid w:val="00967ACE"/>
    <w:rsid w:val="00970B34"/>
    <w:rsid w:val="0097267A"/>
    <w:rsid w:val="00973711"/>
    <w:rsid w:val="00974B73"/>
    <w:rsid w:val="00975E0B"/>
    <w:rsid w:val="00977434"/>
    <w:rsid w:val="0097743B"/>
    <w:rsid w:val="00977EC4"/>
    <w:rsid w:val="00981FD6"/>
    <w:rsid w:val="009835AB"/>
    <w:rsid w:val="00985A91"/>
    <w:rsid w:val="0098780F"/>
    <w:rsid w:val="00987946"/>
    <w:rsid w:val="00990A10"/>
    <w:rsid w:val="00991130"/>
    <w:rsid w:val="009912CE"/>
    <w:rsid w:val="00993BB8"/>
    <w:rsid w:val="00994633"/>
    <w:rsid w:val="00995CC7"/>
    <w:rsid w:val="009963CC"/>
    <w:rsid w:val="009964A8"/>
    <w:rsid w:val="00997C18"/>
    <w:rsid w:val="009A05C6"/>
    <w:rsid w:val="009A0A5F"/>
    <w:rsid w:val="009A1B19"/>
    <w:rsid w:val="009A1B2D"/>
    <w:rsid w:val="009A4DBD"/>
    <w:rsid w:val="009A55F0"/>
    <w:rsid w:val="009A7823"/>
    <w:rsid w:val="009A7D77"/>
    <w:rsid w:val="009B0E44"/>
    <w:rsid w:val="009B125D"/>
    <w:rsid w:val="009B1E9C"/>
    <w:rsid w:val="009B2500"/>
    <w:rsid w:val="009B270D"/>
    <w:rsid w:val="009B48A9"/>
    <w:rsid w:val="009B4A97"/>
    <w:rsid w:val="009B505E"/>
    <w:rsid w:val="009B7563"/>
    <w:rsid w:val="009C46E2"/>
    <w:rsid w:val="009C59F3"/>
    <w:rsid w:val="009D059A"/>
    <w:rsid w:val="009D05DA"/>
    <w:rsid w:val="009D1731"/>
    <w:rsid w:val="009D253D"/>
    <w:rsid w:val="009D3B96"/>
    <w:rsid w:val="009D3E2A"/>
    <w:rsid w:val="009E0181"/>
    <w:rsid w:val="009E03EE"/>
    <w:rsid w:val="009E14C2"/>
    <w:rsid w:val="009E1B33"/>
    <w:rsid w:val="009E1C32"/>
    <w:rsid w:val="009E27C8"/>
    <w:rsid w:val="009E2D41"/>
    <w:rsid w:val="009E5ACE"/>
    <w:rsid w:val="009E70EE"/>
    <w:rsid w:val="009F00A2"/>
    <w:rsid w:val="009F0187"/>
    <w:rsid w:val="009F0E4D"/>
    <w:rsid w:val="009F0E79"/>
    <w:rsid w:val="009F1057"/>
    <w:rsid w:val="009F28B5"/>
    <w:rsid w:val="009F2B43"/>
    <w:rsid w:val="009F37B5"/>
    <w:rsid w:val="009F3E50"/>
    <w:rsid w:val="009F3EBB"/>
    <w:rsid w:val="009F5D0C"/>
    <w:rsid w:val="00A003A2"/>
    <w:rsid w:val="00A006AA"/>
    <w:rsid w:val="00A02E90"/>
    <w:rsid w:val="00A03B70"/>
    <w:rsid w:val="00A04729"/>
    <w:rsid w:val="00A048B2"/>
    <w:rsid w:val="00A04E63"/>
    <w:rsid w:val="00A052EA"/>
    <w:rsid w:val="00A067D1"/>
    <w:rsid w:val="00A07A84"/>
    <w:rsid w:val="00A102B0"/>
    <w:rsid w:val="00A12211"/>
    <w:rsid w:val="00A129CC"/>
    <w:rsid w:val="00A1333D"/>
    <w:rsid w:val="00A13594"/>
    <w:rsid w:val="00A15480"/>
    <w:rsid w:val="00A1620D"/>
    <w:rsid w:val="00A16503"/>
    <w:rsid w:val="00A16F19"/>
    <w:rsid w:val="00A2162A"/>
    <w:rsid w:val="00A22152"/>
    <w:rsid w:val="00A234D0"/>
    <w:rsid w:val="00A235AA"/>
    <w:rsid w:val="00A247BC"/>
    <w:rsid w:val="00A26190"/>
    <w:rsid w:val="00A26A56"/>
    <w:rsid w:val="00A26B13"/>
    <w:rsid w:val="00A27532"/>
    <w:rsid w:val="00A3276C"/>
    <w:rsid w:val="00A33176"/>
    <w:rsid w:val="00A33C7A"/>
    <w:rsid w:val="00A36000"/>
    <w:rsid w:val="00A36383"/>
    <w:rsid w:val="00A37FBB"/>
    <w:rsid w:val="00A411C7"/>
    <w:rsid w:val="00A41DBA"/>
    <w:rsid w:val="00A43185"/>
    <w:rsid w:val="00A432E2"/>
    <w:rsid w:val="00A4400A"/>
    <w:rsid w:val="00A44088"/>
    <w:rsid w:val="00A44167"/>
    <w:rsid w:val="00A44EAE"/>
    <w:rsid w:val="00A44F41"/>
    <w:rsid w:val="00A455EA"/>
    <w:rsid w:val="00A522A9"/>
    <w:rsid w:val="00A53C90"/>
    <w:rsid w:val="00A54D13"/>
    <w:rsid w:val="00A54F0D"/>
    <w:rsid w:val="00A560C1"/>
    <w:rsid w:val="00A633C1"/>
    <w:rsid w:val="00A64153"/>
    <w:rsid w:val="00A65033"/>
    <w:rsid w:val="00A6714D"/>
    <w:rsid w:val="00A700B3"/>
    <w:rsid w:val="00A715DE"/>
    <w:rsid w:val="00A73AD9"/>
    <w:rsid w:val="00A73BA5"/>
    <w:rsid w:val="00A74DD8"/>
    <w:rsid w:val="00A7519E"/>
    <w:rsid w:val="00A753DA"/>
    <w:rsid w:val="00A75486"/>
    <w:rsid w:val="00A76987"/>
    <w:rsid w:val="00A76A21"/>
    <w:rsid w:val="00A77E59"/>
    <w:rsid w:val="00A836C0"/>
    <w:rsid w:val="00A8415A"/>
    <w:rsid w:val="00A84305"/>
    <w:rsid w:val="00A84E7E"/>
    <w:rsid w:val="00A86ACA"/>
    <w:rsid w:val="00A90787"/>
    <w:rsid w:val="00A90804"/>
    <w:rsid w:val="00A92281"/>
    <w:rsid w:val="00A92BE1"/>
    <w:rsid w:val="00A932C6"/>
    <w:rsid w:val="00A97EE8"/>
    <w:rsid w:val="00AA0A82"/>
    <w:rsid w:val="00AA0DEF"/>
    <w:rsid w:val="00AA1546"/>
    <w:rsid w:val="00AA1BAD"/>
    <w:rsid w:val="00AA1E2A"/>
    <w:rsid w:val="00AA3384"/>
    <w:rsid w:val="00AA360A"/>
    <w:rsid w:val="00AA3EB5"/>
    <w:rsid w:val="00AA5196"/>
    <w:rsid w:val="00AA56AF"/>
    <w:rsid w:val="00AA6766"/>
    <w:rsid w:val="00AA7B3C"/>
    <w:rsid w:val="00AB19BB"/>
    <w:rsid w:val="00AB4167"/>
    <w:rsid w:val="00AB4DD9"/>
    <w:rsid w:val="00AB5163"/>
    <w:rsid w:val="00AB53E7"/>
    <w:rsid w:val="00AB72E1"/>
    <w:rsid w:val="00AC0E66"/>
    <w:rsid w:val="00AC151C"/>
    <w:rsid w:val="00AC194A"/>
    <w:rsid w:val="00AC41D2"/>
    <w:rsid w:val="00AC45E4"/>
    <w:rsid w:val="00AC4762"/>
    <w:rsid w:val="00AC4C35"/>
    <w:rsid w:val="00AC58A8"/>
    <w:rsid w:val="00AC6416"/>
    <w:rsid w:val="00AC68E0"/>
    <w:rsid w:val="00AC7BA8"/>
    <w:rsid w:val="00AD14B7"/>
    <w:rsid w:val="00AD1A42"/>
    <w:rsid w:val="00AD277E"/>
    <w:rsid w:val="00AD370C"/>
    <w:rsid w:val="00AD37E9"/>
    <w:rsid w:val="00AD40EB"/>
    <w:rsid w:val="00AD6318"/>
    <w:rsid w:val="00AD7280"/>
    <w:rsid w:val="00AD7D8D"/>
    <w:rsid w:val="00AE0446"/>
    <w:rsid w:val="00AE07B0"/>
    <w:rsid w:val="00AE1A30"/>
    <w:rsid w:val="00AE2991"/>
    <w:rsid w:val="00AE37AD"/>
    <w:rsid w:val="00AE446B"/>
    <w:rsid w:val="00AE489D"/>
    <w:rsid w:val="00AE4FAE"/>
    <w:rsid w:val="00AE6488"/>
    <w:rsid w:val="00AE724E"/>
    <w:rsid w:val="00AF20E2"/>
    <w:rsid w:val="00AF26AE"/>
    <w:rsid w:val="00AF4284"/>
    <w:rsid w:val="00AF49DF"/>
    <w:rsid w:val="00AF7B26"/>
    <w:rsid w:val="00B024DF"/>
    <w:rsid w:val="00B03D61"/>
    <w:rsid w:val="00B0502B"/>
    <w:rsid w:val="00B058B8"/>
    <w:rsid w:val="00B0780F"/>
    <w:rsid w:val="00B07C46"/>
    <w:rsid w:val="00B1156B"/>
    <w:rsid w:val="00B1243D"/>
    <w:rsid w:val="00B13F1E"/>
    <w:rsid w:val="00B1521E"/>
    <w:rsid w:val="00B16B4F"/>
    <w:rsid w:val="00B2173E"/>
    <w:rsid w:val="00B2201B"/>
    <w:rsid w:val="00B272EC"/>
    <w:rsid w:val="00B34D9A"/>
    <w:rsid w:val="00B36DE3"/>
    <w:rsid w:val="00B3769C"/>
    <w:rsid w:val="00B3794B"/>
    <w:rsid w:val="00B37961"/>
    <w:rsid w:val="00B43E29"/>
    <w:rsid w:val="00B4681B"/>
    <w:rsid w:val="00B468C5"/>
    <w:rsid w:val="00B46DC9"/>
    <w:rsid w:val="00B50CD6"/>
    <w:rsid w:val="00B5117F"/>
    <w:rsid w:val="00B512E1"/>
    <w:rsid w:val="00B51B54"/>
    <w:rsid w:val="00B54EF9"/>
    <w:rsid w:val="00B562FC"/>
    <w:rsid w:val="00B56B3D"/>
    <w:rsid w:val="00B60AA1"/>
    <w:rsid w:val="00B628E7"/>
    <w:rsid w:val="00B6395E"/>
    <w:rsid w:val="00B65F27"/>
    <w:rsid w:val="00B669C9"/>
    <w:rsid w:val="00B7072B"/>
    <w:rsid w:val="00B71F9C"/>
    <w:rsid w:val="00B75C94"/>
    <w:rsid w:val="00B775B1"/>
    <w:rsid w:val="00B777E3"/>
    <w:rsid w:val="00B82E30"/>
    <w:rsid w:val="00B82F7A"/>
    <w:rsid w:val="00B845DC"/>
    <w:rsid w:val="00B855B9"/>
    <w:rsid w:val="00B8755A"/>
    <w:rsid w:val="00B9188D"/>
    <w:rsid w:val="00B91CB8"/>
    <w:rsid w:val="00B92753"/>
    <w:rsid w:val="00B9285E"/>
    <w:rsid w:val="00B929BB"/>
    <w:rsid w:val="00B92A53"/>
    <w:rsid w:val="00B955D6"/>
    <w:rsid w:val="00B95F37"/>
    <w:rsid w:val="00B967A1"/>
    <w:rsid w:val="00B973B3"/>
    <w:rsid w:val="00B975BC"/>
    <w:rsid w:val="00BA18B7"/>
    <w:rsid w:val="00BA2D3F"/>
    <w:rsid w:val="00BA4E7D"/>
    <w:rsid w:val="00BA65D8"/>
    <w:rsid w:val="00BB04A3"/>
    <w:rsid w:val="00BB2277"/>
    <w:rsid w:val="00BB2AE7"/>
    <w:rsid w:val="00BB2DF0"/>
    <w:rsid w:val="00BB5E7B"/>
    <w:rsid w:val="00BC05CB"/>
    <w:rsid w:val="00BC0E78"/>
    <w:rsid w:val="00BC13A0"/>
    <w:rsid w:val="00BC1E4B"/>
    <w:rsid w:val="00BC3B76"/>
    <w:rsid w:val="00BC3C13"/>
    <w:rsid w:val="00BC4A5F"/>
    <w:rsid w:val="00BC5609"/>
    <w:rsid w:val="00BC72D1"/>
    <w:rsid w:val="00BC78DE"/>
    <w:rsid w:val="00BD0784"/>
    <w:rsid w:val="00BD1A59"/>
    <w:rsid w:val="00BD2C78"/>
    <w:rsid w:val="00BD41C9"/>
    <w:rsid w:val="00BD4707"/>
    <w:rsid w:val="00BE08B7"/>
    <w:rsid w:val="00BE1769"/>
    <w:rsid w:val="00BE73C3"/>
    <w:rsid w:val="00BE7B1B"/>
    <w:rsid w:val="00BE7ED7"/>
    <w:rsid w:val="00BF0D1F"/>
    <w:rsid w:val="00BF17CF"/>
    <w:rsid w:val="00BF1D24"/>
    <w:rsid w:val="00BF4C42"/>
    <w:rsid w:val="00BF57F3"/>
    <w:rsid w:val="00BF6BD8"/>
    <w:rsid w:val="00BF72EA"/>
    <w:rsid w:val="00BF7473"/>
    <w:rsid w:val="00C00E4C"/>
    <w:rsid w:val="00C01ED3"/>
    <w:rsid w:val="00C03054"/>
    <w:rsid w:val="00C0629F"/>
    <w:rsid w:val="00C066A0"/>
    <w:rsid w:val="00C07231"/>
    <w:rsid w:val="00C0762D"/>
    <w:rsid w:val="00C07AB9"/>
    <w:rsid w:val="00C07CBC"/>
    <w:rsid w:val="00C10EDE"/>
    <w:rsid w:val="00C12E36"/>
    <w:rsid w:val="00C12FAB"/>
    <w:rsid w:val="00C135DA"/>
    <w:rsid w:val="00C14245"/>
    <w:rsid w:val="00C145DF"/>
    <w:rsid w:val="00C17471"/>
    <w:rsid w:val="00C17D7E"/>
    <w:rsid w:val="00C22548"/>
    <w:rsid w:val="00C22746"/>
    <w:rsid w:val="00C23B36"/>
    <w:rsid w:val="00C24A86"/>
    <w:rsid w:val="00C25ECF"/>
    <w:rsid w:val="00C2666B"/>
    <w:rsid w:val="00C274C0"/>
    <w:rsid w:val="00C30830"/>
    <w:rsid w:val="00C31594"/>
    <w:rsid w:val="00C33F18"/>
    <w:rsid w:val="00C351A0"/>
    <w:rsid w:val="00C35DD2"/>
    <w:rsid w:val="00C35FF7"/>
    <w:rsid w:val="00C35FFE"/>
    <w:rsid w:val="00C36011"/>
    <w:rsid w:val="00C36694"/>
    <w:rsid w:val="00C36AC3"/>
    <w:rsid w:val="00C41AAD"/>
    <w:rsid w:val="00C421F8"/>
    <w:rsid w:val="00C43E82"/>
    <w:rsid w:val="00C47793"/>
    <w:rsid w:val="00C5127E"/>
    <w:rsid w:val="00C514EE"/>
    <w:rsid w:val="00C51C03"/>
    <w:rsid w:val="00C534EA"/>
    <w:rsid w:val="00C54697"/>
    <w:rsid w:val="00C55301"/>
    <w:rsid w:val="00C556C6"/>
    <w:rsid w:val="00C5573D"/>
    <w:rsid w:val="00C55F28"/>
    <w:rsid w:val="00C5639E"/>
    <w:rsid w:val="00C60F9E"/>
    <w:rsid w:val="00C61956"/>
    <w:rsid w:val="00C61BC5"/>
    <w:rsid w:val="00C628D3"/>
    <w:rsid w:val="00C63FDB"/>
    <w:rsid w:val="00C64D7B"/>
    <w:rsid w:val="00C655F7"/>
    <w:rsid w:val="00C6571A"/>
    <w:rsid w:val="00C67725"/>
    <w:rsid w:val="00C70E95"/>
    <w:rsid w:val="00C72A4D"/>
    <w:rsid w:val="00C73333"/>
    <w:rsid w:val="00C73BF1"/>
    <w:rsid w:val="00C754B2"/>
    <w:rsid w:val="00C75D0F"/>
    <w:rsid w:val="00C767ED"/>
    <w:rsid w:val="00C77BF9"/>
    <w:rsid w:val="00C806D1"/>
    <w:rsid w:val="00C80EEC"/>
    <w:rsid w:val="00C81A50"/>
    <w:rsid w:val="00C83871"/>
    <w:rsid w:val="00C840E9"/>
    <w:rsid w:val="00C84EDF"/>
    <w:rsid w:val="00C853C9"/>
    <w:rsid w:val="00C86276"/>
    <w:rsid w:val="00C90449"/>
    <w:rsid w:val="00C90717"/>
    <w:rsid w:val="00C9178B"/>
    <w:rsid w:val="00C9227E"/>
    <w:rsid w:val="00C92800"/>
    <w:rsid w:val="00C93CA5"/>
    <w:rsid w:val="00C9523C"/>
    <w:rsid w:val="00C96CE0"/>
    <w:rsid w:val="00CA1252"/>
    <w:rsid w:val="00CA1F60"/>
    <w:rsid w:val="00CA55E8"/>
    <w:rsid w:val="00CA5C09"/>
    <w:rsid w:val="00CA6549"/>
    <w:rsid w:val="00CA6AB8"/>
    <w:rsid w:val="00CA6F68"/>
    <w:rsid w:val="00CA7C8B"/>
    <w:rsid w:val="00CB39FD"/>
    <w:rsid w:val="00CB4868"/>
    <w:rsid w:val="00CB4899"/>
    <w:rsid w:val="00CB4E42"/>
    <w:rsid w:val="00CC01B3"/>
    <w:rsid w:val="00CC0220"/>
    <w:rsid w:val="00CC1E03"/>
    <w:rsid w:val="00CC231E"/>
    <w:rsid w:val="00CC27B3"/>
    <w:rsid w:val="00CC5339"/>
    <w:rsid w:val="00CC7FC8"/>
    <w:rsid w:val="00CD1484"/>
    <w:rsid w:val="00CD217E"/>
    <w:rsid w:val="00CD2A7B"/>
    <w:rsid w:val="00CD41FC"/>
    <w:rsid w:val="00CD43B5"/>
    <w:rsid w:val="00CD6D40"/>
    <w:rsid w:val="00CD6E89"/>
    <w:rsid w:val="00CE052E"/>
    <w:rsid w:val="00CE1642"/>
    <w:rsid w:val="00CE2C8C"/>
    <w:rsid w:val="00CE6C14"/>
    <w:rsid w:val="00CE7859"/>
    <w:rsid w:val="00CE7F19"/>
    <w:rsid w:val="00CF0EB1"/>
    <w:rsid w:val="00CF1965"/>
    <w:rsid w:val="00CF1BF0"/>
    <w:rsid w:val="00CF5BF9"/>
    <w:rsid w:val="00CF6461"/>
    <w:rsid w:val="00CF660B"/>
    <w:rsid w:val="00CF6BD0"/>
    <w:rsid w:val="00CF7074"/>
    <w:rsid w:val="00CF7363"/>
    <w:rsid w:val="00CF7F55"/>
    <w:rsid w:val="00D0080D"/>
    <w:rsid w:val="00D01BB5"/>
    <w:rsid w:val="00D02214"/>
    <w:rsid w:val="00D02E0E"/>
    <w:rsid w:val="00D053F6"/>
    <w:rsid w:val="00D05656"/>
    <w:rsid w:val="00D06013"/>
    <w:rsid w:val="00D06351"/>
    <w:rsid w:val="00D12F4A"/>
    <w:rsid w:val="00D1307A"/>
    <w:rsid w:val="00D16A13"/>
    <w:rsid w:val="00D17ACF"/>
    <w:rsid w:val="00D21E86"/>
    <w:rsid w:val="00D236B7"/>
    <w:rsid w:val="00D239E0"/>
    <w:rsid w:val="00D2754C"/>
    <w:rsid w:val="00D319AC"/>
    <w:rsid w:val="00D31CF9"/>
    <w:rsid w:val="00D34B0C"/>
    <w:rsid w:val="00D352A5"/>
    <w:rsid w:val="00D362FB"/>
    <w:rsid w:val="00D36AA3"/>
    <w:rsid w:val="00D36FE3"/>
    <w:rsid w:val="00D4087B"/>
    <w:rsid w:val="00D40E9C"/>
    <w:rsid w:val="00D41D06"/>
    <w:rsid w:val="00D423E8"/>
    <w:rsid w:val="00D42825"/>
    <w:rsid w:val="00D42EB5"/>
    <w:rsid w:val="00D43853"/>
    <w:rsid w:val="00D52391"/>
    <w:rsid w:val="00D525EC"/>
    <w:rsid w:val="00D53D70"/>
    <w:rsid w:val="00D54B87"/>
    <w:rsid w:val="00D57228"/>
    <w:rsid w:val="00D600F2"/>
    <w:rsid w:val="00D62D21"/>
    <w:rsid w:val="00D62E0C"/>
    <w:rsid w:val="00D64ED2"/>
    <w:rsid w:val="00D66B45"/>
    <w:rsid w:val="00D7186B"/>
    <w:rsid w:val="00D755E0"/>
    <w:rsid w:val="00D77891"/>
    <w:rsid w:val="00D80C7B"/>
    <w:rsid w:val="00D80D48"/>
    <w:rsid w:val="00D82126"/>
    <w:rsid w:val="00D82F12"/>
    <w:rsid w:val="00D84A9A"/>
    <w:rsid w:val="00D84C9B"/>
    <w:rsid w:val="00D850F1"/>
    <w:rsid w:val="00D85815"/>
    <w:rsid w:val="00D902B1"/>
    <w:rsid w:val="00D916F5"/>
    <w:rsid w:val="00D9171D"/>
    <w:rsid w:val="00D925D0"/>
    <w:rsid w:val="00D93AAD"/>
    <w:rsid w:val="00D953DB"/>
    <w:rsid w:val="00D95AFA"/>
    <w:rsid w:val="00D967AE"/>
    <w:rsid w:val="00D97EAF"/>
    <w:rsid w:val="00DA0FC9"/>
    <w:rsid w:val="00DA273D"/>
    <w:rsid w:val="00DA295C"/>
    <w:rsid w:val="00DA3ABC"/>
    <w:rsid w:val="00DA4070"/>
    <w:rsid w:val="00DA47E0"/>
    <w:rsid w:val="00DA541C"/>
    <w:rsid w:val="00DA7703"/>
    <w:rsid w:val="00DB1B50"/>
    <w:rsid w:val="00DB1C31"/>
    <w:rsid w:val="00DB54AC"/>
    <w:rsid w:val="00DB7D3A"/>
    <w:rsid w:val="00DC13B3"/>
    <w:rsid w:val="00DC174C"/>
    <w:rsid w:val="00DC365C"/>
    <w:rsid w:val="00DC36D3"/>
    <w:rsid w:val="00DC4847"/>
    <w:rsid w:val="00DC4B15"/>
    <w:rsid w:val="00DC5740"/>
    <w:rsid w:val="00DC6D34"/>
    <w:rsid w:val="00DC7646"/>
    <w:rsid w:val="00DD0BE8"/>
    <w:rsid w:val="00DD304F"/>
    <w:rsid w:val="00DD457F"/>
    <w:rsid w:val="00DD7F34"/>
    <w:rsid w:val="00DD7FDB"/>
    <w:rsid w:val="00DE0327"/>
    <w:rsid w:val="00DE08E6"/>
    <w:rsid w:val="00DE1AFF"/>
    <w:rsid w:val="00DE1E2D"/>
    <w:rsid w:val="00DE2357"/>
    <w:rsid w:val="00DE3764"/>
    <w:rsid w:val="00DE4FB0"/>
    <w:rsid w:val="00DE631D"/>
    <w:rsid w:val="00DE671B"/>
    <w:rsid w:val="00DF0066"/>
    <w:rsid w:val="00DF1E53"/>
    <w:rsid w:val="00DF234F"/>
    <w:rsid w:val="00DF433B"/>
    <w:rsid w:val="00DF4594"/>
    <w:rsid w:val="00DF45BE"/>
    <w:rsid w:val="00DF6D02"/>
    <w:rsid w:val="00DF7B2E"/>
    <w:rsid w:val="00DF7FC5"/>
    <w:rsid w:val="00E00AA9"/>
    <w:rsid w:val="00E00FFC"/>
    <w:rsid w:val="00E02542"/>
    <w:rsid w:val="00E025F3"/>
    <w:rsid w:val="00E02646"/>
    <w:rsid w:val="00E0700F"/>
    <w:rsid w:val="00E1113D"/>
    <w:rsid w:val="00E124A6"/>
    <w:rsid w:val="00E158CC"/>
    <w:rsid w:val="00E160B0"/>
    <w:rsid w:val="00E1730C"/>
    <w:rsid w:val="00E221F1"/>
    <w:rsid w:val="00E24815"/>
    <w:rsid w:val="00E24A5A"/>
    <w:rsid w:val="00E24ACF"/>
    <w:rsid w:val="00E255A9"/>
    <w:rsid w:val="00E27BFE"/>
    <w:rsid w:val="00E30328"/>
    <w:rsid w:val="00E3095D"/>
    <w:rsid w:val="00E309B1"/>
    <w:rsid w:val="00E32ECD"/>
    <w:rsid w:val="00E33D0A"/>
    <w:rsid w:val="00E35CF7"/>
    <w:rsid w:val="00E37D5B"/>
    <w:rsid w:val="00E402E1"/>
    <w:rsid w:val="00E4115A"/>
    <w:rsid w:val="00E41EAB"/>
    <w:rsid w:val="00E42E69"/>
    <w:rsid w:val="00E43DFA"/>
    <w:rsid w:val="00E443CC"/>
    <w:rsid w:val="00E44B8F"/>
    <w:rsid w:val="00E44F8D"/>
    <w:rsid w:val="00E450BF"/>
    <w:rsid w:val="00E4661B"/>
    <w:rsid w:val="00E507A3"/>
    <w:rsid w:val="00E507A7"/>
    <w:rsid w:val="00E5159A"/>
    <w:rsid w:val="00E52105"/>
    <w:rsid w:val="00E52AFA"/>
    <w:rsid w:val="00E53003"/>
    <w:rsid w:val="00E530B1"/>
    <w:rsid w:val="00E5441C"/>
    <w:rsid w:val="00E57C58"/>
    <w:rsid w:val="00E60A58"/>
    <w:rsid w:val="00E60E64"/>
    <w:rsid w:val="00E61939"/>
    <w:rsid w:val="00E6404E"/>
    <w:rsid w:val="00E650D5"/>
    <w:rsid w:val="00E6520F"/>
    <w:rsid w:val="00E65A00"/>
    <w:rsid w:val="00E66CC0"/>
    <w:rsid w:val="00E67198"/>
    <w:rsid w:val="00E674E3"/>
    <w:rsid w:val="00E715D0"/>
    <w:rsid w:val="00E73328"/>
    <w:rsid w:val="00E7334C"/>
    <w:rsid w:val="00E74179"/>
    <w:rsid w:val="00E74557"/>
    <w:rsid w:val="00E752A8"/>
    <w:rsid w:val="00E7561C"/>
    <w:rsid w:val="00E75FCA"/>
    <w:rsid w:val="00E84229"/>
    <w:rsid w:val="00E847EB"/>
    <w:rsid w:val="00E86550"/>
    <w:rsid w:val="00E875DE"/>
    <w:rsid w:val="00E90006"/>
    <w:rsid w:val="00E93744"/>
    <w:rsid w:val="00E955A7"/>
    <w:rsid w:val="00E968A9"/>
    <w:rsid w:val="00E97476"/>
    <w:rsid w:val="00E97BE4"/>
    <w:rsid w:val="00EA055E"/>
    <w:rsid w:val="00EA2C94"/>
    <w:rsid w:val="00EA3058"/>
    <w:rsid w:val="00EA36F7"/>
    <w:rsid w:val="00EA5701"/>
    <w:rsid w:val="00EA66A3"/>
    <w:rsid w:val="00EA6EE6"/>
    <w:rsid w:val="00EB012F"/>
    <w:rsid w:val="00EB2CF4"/>
    <w:rsid w:val="00EB4BC0"/>
    <w:rsid w:val="00EB74A4"/>
    <w:rsid w:val="00EB7809"/>
    <w:rsid w:val="00EC0105"/>
    <w:rsid w:val="00EC071B"/>
    <w:rsid w:val="00EC0884"/>
    <w:rsid w:val="00EC2A97"/>
    <w:rsid w:val="00EC75FE"/>
    <w:rsid w:val="00EC7826"/>
    <w:rsid w:val="00ED07A8"/>
    <w:rsid w:val="00ED1FD4"/>
    <w:rsid w:val="00ED35B4"/>
    <w:rsid w:val="00ED3716"/>
    <w:rsid w:val="00ED50AC"/>
    <w:rsid w:val="00ED5283"/>
    <w:rsid w:val="00ED5959"/>
    <w:rsid w:val="00ED6450"/>
    <w:rsid w:val="00ED6CC3"/>
    <w:rsid w:val="00ED7D2D"/>
    <w:rsid w:val="00EE01AC"/>
    <w:rsid w:val="00EE2D5B"/>
    <w:rsid w:val="00EE3212"/>
    <w:rsid w:val="00EE5037"/>
    <w:rsid w:val="00EE5457"/>
    <w:rsid w:val="00EE62A8"/>
    <w:rsid w:val="00EE786C"/>
    <w:rsid w:val="00EF003F"/>
    <w:rsid w:val="00EF16A0"/>
    <w:rsid w:val="00EF6149"/>
    <w:rsid w:val="00EF691F"/>
    <w:rsid w:val="00F01995"/>
    <w:rsid w:val="00F0336C"/>
    <w:rsid w:val="00F03370"/>
    <w:rsid w:val="00F053A4"/>
    <w:rsid w:val="00F068BC"/>
    <w:rsid w:val="00F06972"/>
    <w:rsid w:val="00F07F94"/>
    <w:rsid w:val="00F10C3D"/>
    <w:rsid w:val="00F12A6B"/>
    <w:rsid w:val="00F13CD7"/>
    <w:rsid w:val="00F14556"/>
    <w:rsid w:val="00F1477E"/>
    <w:rsid w:val="00F148D1"/>
    <w:rsid w:val="00F155C8"/>
    <w:rsid w:val="00F155E4"/>
    <w:rsid w:val="00F15B36"/>
    <w:rsid w:val="00F177A4"/>
    <w:rsid w:val="00F225EE"/>
    <w:rsid w:val="00F24E85"/>
    <w:rsid w:val="00F24F9C"/>
    <w:rsid w:val="00F26FFD"/>
    <w:rsid w:val="00F3037F"/>
    <w:rsid w:val="00F31187"/>
    <w:rsid w:val="00F3150F"/>
    <w:rsid w:val="00F32066"/>
    <w:rsid w:val="00F332C5"/>
    <w:rsid w:val="00F3678E"/>
    <w:rsid w:val="00F400D8"/>
    <w:rsid w:val="00F42603"/>
    <w:rsid w:val="00F429B6"/>
    <w:rsid w:val="00F42B49"/>
    <w:rsid w:val="00F445D6"/>
    <w:rsid w:val="00F448CF"/>
    <w:rsid w:val="00F44DE0"/>
    <w:rsid w:val="00F47F76"/>
    <w:rsid w:val="00F513A0"/>
    <w:rsid w:val="00F52BDC"/>
    <w:rsid w:val="00F55506"/>
    <w:rsid w:val="00F55AA3"/>
    <w:rsid w:val="00F55E54"/>
    <w:rsid w:val="00F56DF2"/>
    <w:rsid w:val="00F5730A"/>
    <w:rsid w:val="00F576CD"/>
    <w:rsid w:val="00F57933"/>
    <w:rsid w:val="00F60419"/>
    <w:rsid w:val="00F615BC"/>
    <w:rsid w:val="00F62CCB"/>
    <w:rsid w:val="00F62E6D"/>
    <w:rsid w:val="00F63864"/>
    <w:rsid w:val="00F63B5A"/>
    <w:rsid w:val="00F663DB"/>
    <w:rsid w:val="00F734CF"/>
    <w:rsid w:val="00F75AC8"/>
    <w:rsid w:val="00F76B58"/>
    <w:rsid w:val="00F772C2"/>
    <w:rsid w:val="00F7734D"/>
    <w:rsid w:val="00F77795"/>
    <w:rsid w:val="00F80886"/>
    <w:rsid w:val="00F83A1F"/>
    <w:rsid w:val="00F849E0"/>
    <w:rsid w:val="00F8515C"/>
    <w:rsid w:val="00F90DBC"/>
    <w:rsid w:val="00F918B8"/>
    <w:rsid w:val="00F91B4D"/>
    <w:rsid w:val="00F93DC7"/>
    <w:rsid w:val="00F94530"/>
    <w:rsid w:val="00F94E9B"/>
    <w:rsid w:val="00F9724E"/>
    <w:rsid w:val="00FA0601"/>
    <w:rsid w:val="00FA092B"/>
    <w:rsid w:val="00FA1AB3"/>
    <w:rsid w:val="00FA1D88"/>
    <w:rsid w:val="00FA3093"/>
    <w:rsid w:val="00FA312D"/>
    <w:rsid w:val="00FA41A8"/>
    <w:rsid w:val="00FA5E1F"/>
    <w:rsid w:val="00FA5F38"/>
    <w:rsid w:val="00FA694C"/>
    <w:rsid w:val="00FA6A93"/>
    <w:rsid w:val="00FB0E40"/>
    <w:rsid w:val="00FB27FB"/>
    <w:rsid w:val="00FB2BAD"/>
    <w:rsid w:val="00FB2C08"/>
    <w:rsid w:val="00FB5B95"/>
    <w:rsid w:val="00FB60F1"/>
    <w:rsid w:val="00FC0605"/>
    <w:rsid w:val="00FC0D3D"/>
    <w:rsid w:val="00FC13AB"/>
    <w:rsid w:val="00FC2F6D"/>
    <w:rsid w:val="00FC3500"/>
    <w:rsid w:val="00FC3F4D"/>
    <w:rsid w:val="00FC428E"/>
    <w:rsid w:val="00FC4434"/>
    <w:rsid w:val="00FC565A"/>
    <w:rsid w:val="00FC5855"/>
    <w:rsid w:val="00FC5B3F"/>
    <w:rsid w:val="00FC5C5C"/>
    <w:rsid w:val="00FC60B3"/>
    <w:rsid w:val="00FC677B"/>
    <w:rsid w:val="00FC69E2"/>
    <w:rsid w:val="00FC6D42"/>
    <w:rsid w:val="00FC6D96"/>
    <w:rsid w:val="00FC74A6"/>
    <w:rsid w:val="00FD022D"/>
    <w:rsid w:val="00FD1A02"/>
    <w:rsid w:val="00FD21F1"/>
    <w:rsid w:val="00FD568E"/>
    <w:rsid w:val="00FD675B"/>
    <w:rsid w:val="00FD68A5"/>
    <w:rsid w:val="00FE064E"/>
    <w:rsid w:val="00FE2460"/>
    <w:rsid w:val="00FE32EF"/>
    <w:rsid w:val="00FE3B93"/>
    <w:rsid w:val="00FE5F43"/>
    <w:rsid w:val="00FE5FD4"/>
    <w:rsid w:val="00FE63E9"/>
    <w:rsid w:val="00FE6D8D"/>
    <w:rsid w:val="00FE749C"/>
    <w:rsid w:val="00FE781A"/>
    <w:rsid w:val="00FF0997"/>
    <w:rsid w:val="00FF0D21"/>
    <w:rsid w:val="00FF3F42"/>
    <w:rsid w:val="00FF4543"/>
    <w:rsid w:val="00FF5BFA"/>
    <w:rsid w:val="00FF602D"/>
    <w:rsid w:val="00F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E6BEBC0"/>
  <w15:docId w15:val="{A41DD0CF-7075-4476-8B61-3D249736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32E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E4D93"/>
    <w:pPr>
      <w:keepNext/>
      <w:ind w:firstLine="708"/>
      <w:outlineLvl w:val="1"/>
    </w:pPr>
    <w:rPr>
      <w:rFonts w:ascii="Arial" w:eastAsia="Arial Unicode MS" w:hAnsi="Arial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32E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32E8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032E8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32E80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32E8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844F15"/>
    <w:rPr>
      <w:rFonts w:ascii="Arial" w:hAnsi="Arial" w:cs="Arial"/>
      <w:noProof/>
      <w:color w:val="0000FF"/>
      <w:sz w:val="20"/>
      <w:szCs w:val="20"/>
      <w:u w:val="single"/>
    </w:rPr>
  </w:style>
  <w:style w:type="paragraph" w:styleId="Akapitzlist">
    <w:name w:val="List Paragraph"/>
    <w:aliases w:val="Punktowanie,Obiekt,List Paragraph1,List Paragraph,Podsis rysunku,Numerowanie,Alpha list,Akapit z listą4,Akapit z listą BS,T_SZ_List Paragraph,BulletC,Wyliczanie,normalny tekst,lp1,Preambuła"/>
    <w:basedOn w:val="Normalny"/>
    <w:link w:val="AkapitzlistZnak"/>
    <w:uiPriority w:val="34"/>
    <w:qFormat/>
    <w:rsid w:val="00032E80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32E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2E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32E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E8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E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32E80"/>
    <w:rPr>
      <w:vertAlign w:val="superscript"/>
    </w:rPr>
  </w:style>
  <w:style w:type="paragraph" w:customStyle="1" w:styleId="pkt">
    <w:name w:val="pkt"/>
    <w:basedOn w:val="Normalny"/>
    <w:uiPriority w:val="99"/>
    <w:rsid w:val="00032E80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uiPriority w:val="99"/>
    <w:rsid w:val="00032E80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uiPriority w:val="99"/>
    <w:qFormat/>
    <w:rsid w:val="00032E80"/>
    <w:pPr>
      <w:jc w:val="center"/>
    </w:pPr>
    <w:rPr>
      <w:szCs w:val="20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032E80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pistreci1">
    <w:name w:val="toc 1"/>
    <w:basedOn w:val="Normalny"/>
    <w:autoRedefine/>
    <w:uiPriority w:val="39"/>
    <w:qFormat/>
    <w:rsid w:val="00032E80"/>
    <w:pPr>
      <w:keepNext/>
      <w:tabs>
        <w:tab w:val="left" w:pos="426"/>
        <w:tab w:val="left" w:pos="709"/>
        <w:tab w:val="right" w:leader="dot" w:pos="9600"/>
      </w:tabs>
      <w:spacing w:before="120" w:after="60"/>
      <w:jc w:val="both"/>
    </w:pPr>
    <w:rPr>
      <w:rFonts w:ascii="Arial" w:hAnsi="Arial"/>
      <w:b/>
      <w:noProof/>
      <w:szCs w:val="20"/>
    </w:rPr>
  </w:style>
  <w:style w:type="paragraph" w:customStyle="1" w:styleId="Default">
    <w:name w:val="Default"/>
    <w:rsid w:val="00032E8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ust">
    <w:name w:val="ust"/>
    <w:rsid w:val="00032E8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32E8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50C71"/>
    <w:pPr>
      <w:tabs>
        <w:tab w:val="left" w:pos="851"/>
        <w:tab w:val="left" w:pos="1540"/>
        <w:tab w:val="right" w:leader="dot" w:pos="9799"/>
      </w:tabs>
      <w:ind w:left="709" w:hanging="425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2E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E80"/>
    <w:rPr>
      <w:rFonts w:ascii="Tahoma" w:eastAsia="Times New Roman" w:hAnsi="Tahoma" w:cs="Tahoma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32E80"/>
    <w:rPr>
      <w:color w:val="800080" w:themeColor="followedHyperlink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B4B6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B4B6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D925D0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B2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34A66"/>
    <w:rPr>
      <w:color w:val="808080"/>
    </w:rPr>
  </w:style>
  <w:style w:type="character" w:styleId="Odwoaniedokomentarza">
    <w:name w:val="annotation reference"/>
    <w:basedOn w:val="Domylnaczcionkaakapitu"/>
    <w:uiPriority w:val="99"/>
    <w:unhideWhenUsed/>
    <w:rsid w:val="009151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51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51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51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151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Punktowanie Znak,Obiekt Znak,List Paragraph1 Znak,List Paragraph Znak,Podsis rysunku Znak,Numerowanie Znak,Alpha list Znak,Akapit z listą4 Znak,Akapit z listą BS Znak,T_SZ_List Paragraph Znak,BulletC Znak,Wyliczanie Znak,lp1 Znak"/>
    <w:link w:val="Akapitzlist"/>
    <w:uiPriority w:val="34"/>
    <w:qFormat/>
    <w:rsid w:val="00B36D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4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91490C"/>
    <w:pPr>
      <w:ind w:left="708"/>
    </w:pPr>
  </w:style>
  <w:style w:type="character" w:customStyle="1" w:styleId="ListParagraphChar">
    <w:name w:val="List Paragraph Char"/>
    <w:link w:val="Akapitzlist1"/>
    <w:uiPriority w:val="34"/>
    <w:locked/>
    <w:rsid w:val="009149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44">
    <w:name w:val="Body text (4)4"/>
    <w:basedOn w:val="Domylnaczcionkaakapitu"/>
    <w:uiPriority w:val="99"/>
    <w:rsid w:val="00B973B3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4433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3DB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F3DB8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AC68E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475E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475E4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901F7"/>
    <w:rPr>
      <w:color w:val="605E5C"/>
      <w:shd w:val="clear" w:color="auto" w:fill="E1DFDD"/>
    </w:rPr>
  </w:style>
  <w:style w:type="paragraph" w:customStyle="1" w:styleId="Style7">
    <w:name w:val="Style7"/>
    <w:basedOn w:val="Normalny"/>
    <w:uiPriority w:val="99"/>
    <w:rsid w:val="00267744"/>
    <w:pPr>
      <w:widowControl w:val="0"/>
      <w:autoSpaceDE w:val="0"/>
      <w:autoSpaceDN w:val="0"/>
      <w:adjustRightInd w:val="0"/>
      <w:spacing w:line="279" w:lineRule="exact"/>
      <w:jc w:val="both"/>
    </w:pPr>
    <w:rPr>
      <w:rFonts w:ascii="Arial" w:hAnsi="Arial" w:cs="Arial"/>
    </w:rPr>
  </w:style>
  <w:style w:type="character" w:customStyle="1" w:styleId="FontStyle11">
    <w:name w:val="Font Style11"/>
    <w:uiPriority w:val="99"/>
    <w:rsid w:val="00267744"/>
    <w:rPr>
      <w:rFonts w:ascii="Arial" w:hAnsi="Arial"/>
      <w:sz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0E4D93"/>
    <w:rPr>
      <w:rFonts w:ascii="Arial" w:eastAsia="Arial Unicode MS" w:hAnsi="Arial" w:cs="Times New Roman"/>
      <w:b/>
      <w:bCs/>
      <w:sz w:val="20"/>
      <w:szCs w:val="20"/>
      <w:lang w:eastAsia="pl-PL"/>
    </w:rPr>
  </w:style>
  <w:style w:type="paragraph" w:customStyle="1" w:styleId="Arial12">
    <w:name w:val="Arial12"/>
    <w:basedOn w:val="Normalny"/>
    <w:uiPriority w:val="99"/>
    <w:rsid w:val="000E4D93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rFonts w:ascii="Arial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0E4D93"/>
    <w:pPr>
      <w:ind w:firstLine="360"/>
      <w:jc w:val="both"/>
    </w:pPr>
    <w:rPr>
      <w:rFonts w:ascii="Arial" w:hAnsi="Arial" w:cs="Arial"/>
      <w:sz w:val="26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E4D93"/>
    <w:rPr>
      <w:rFonts w:ascii="Arial" w:eastAsia="Times New Roman" w:hAnsi="Arial" w:cs="Arial"/>
      <w:sz w:val="26"/>
      <w:szCs w:val="20"/>
      <w:lang w:eastAsia="pl-PL"/>
    </w:rPr>
  </w:style>
  <w:style w:type="paragraph" w:customStyle="1" w:styleId="arial">
    <w:name w:val="arial"/>
    <w:basedOn w:val="Normalny"/>
    <w:rsid w:val="000E4D93"/>
    <w:pPr>
      <w:widowControl w:val="0"/>
      <w:tabs>
        <w:tab w:val="left" w:pos="567"/>
      </w:tabs>
      <w:autoSpaceDE w:val="0"/>
      <w:autoSpaceDN w:val="0"/>
      <w:jc w:val="both"/>
    </w:pPr>
    <w:rPr>
      <w:rFonts w:ascii="Arial" w:hAnsi="Arial" w:cs="Arial"/>
      <w:sz w:val="28"/>
      <w:szCs w:val="28"/>
    </w:rPr>
  </w:style>
  <w:style w:type="character" w:styleId="Numerstrony">
    <w:name w:val="page number"/>
    <w:rsid w:val="000E4D93"/>
    <w:rPr>
      <w:rFonts w:cs="Times New Roman"/>
    </w:rPr>
  </w:style>
  <w:style w:type="paragraph" w:customStyle="1" w:styleId="ZnakZnakZnakZnak">
    <w:name w:val="Znak Znak Znak Znak"/>
    <w:basedOn w:val="Normalny"/>
    <w:uiPriority w:val="99"/>
    <w:rsid w:val="000E4D93"/>
    <w:rPr>
      <w:sz w:val="20"/>
      <w:szCs w:val="20"/>
    </w:rPr>
  </w:style>
  <w:style w:type="paragraph" w:customStyle="1" w:styleId="Podstawowy">
    <w:name w:val="Podstawowy"/>
    <w:basedOn w:val="Normalny"/>
    <w:rsid w:val="000E4D93"/>
    <w:pPr>
      <w:spacing w:before="120" w:after="120"/>
      <w:jc w:val="both"/>
    </w:pPr>
  </w:style>
  <w:style w:type="paragraph" w:customStyle="1" w:styleId="Style1">
    <w:name w:val="Style1"/>
    <w:basedOn w:val="Normalny"/>
    <w:uiPriority w:val="99"/>
    <w:rsid w:val="000E4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ny"/>
    <w:uiPriority w:val="99"/>
    <w:rsid w:val="000E4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0E4D93"/>
    <w:pPr>
      <w:widowControl w:val="0"/>
      <w:autoSpaceDE w:val="0"/>
      <w:autoSpaceDN w:val="0"/>
      <w:adjustRightInd w:val="0"/>
      <w:spacing w:line="279" w:lineRule="exact"/>
      <w:ind w:hanging="325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0E4D93"/>
    <w:pPr>
      <w:widowControl w:val="0"/>
      <w:autoSpaceDE w:val="0"/>
      <w:autoSpaceDN w:val="0"/>
      <w:adjustRightInd w:val="0"/>
      <w:spacing w:line="269" w:lineRule="exact"/>
      <w:ind w:firstLine="251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0E4D93"/>
    <w:pPr>
      <w:widowControl w:val="0"/>
      <w:autoSpaceDE w:val="0"/>
      <w:autoSpaceDN w:val="0"/>
      <w:adjustRightInd w:val="0"/>
      <w:spacing w:line="269" w:lineRule="exact"/>
      <w:ind w:hanging="334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uiPriority w:val="99"/>
    <w:rsid w:val="000E4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2">
    <w:name w:val="Font Style12"/>
    <w:uiPriority w:val="99"/>
    <w:rsid w:val="000E4D93"/>
    <w:rPr>
      <w:rFonts w:ascii="Arial" w:hAnsi="Arial"/>
      <w:b/>
      <w:sz w:val="24"/>
    </w:rPr>
  </w:style>
  <w:style w:type="character" w:customStyle="1" w:styleId="FontStyle14">
    <w:name w:val="Font Style14"/>
    <w:uiPriority w:val="99"/>
    <w:rsid w:val="000E4D93"/>
    <w:rPr>
      <w:rFonts w:ascii="Arial" w:hAnsi="Arial"/>
      <w:i/>
      <w:sz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0E4D93"/>
  </w:style>
  <w:style w:type="paragraph" w:styleId="Listanumerowana">
    <w:name w:val="List Number"/>
    <w:basedOn w:val="Normalny"/>
    <w:uiPriority w:val="99"/>
    <w:rsid w:val="000E4D93"/>
    <w:pPr>
      <w:widowControl w:val="0"/>
      <w:numPr>
        <w:numId w:val="28"/>
      </w:numPr>
      <w:autoSpaceDE w:val="0"/>
      <w:autoSpaceDN w:val="0"/>
      <w:adjustRightInd w:val="0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D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D93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235AA"/>
  </w:style>
  <w:style w:type="table" w:customStyle="1" w:styleId="Tabela-Siatka1">
    <w:name w:val="Tabela - Siatka1"/>
    <w:basedOn w:val="Standardowy"/>
    <w:next w:val="Tabela-Siatka"/>
    <w:uiPriority w:val="59"/>
    <w:locked/>
    <w:rsid w:val="00A23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hyperlink" Target="mailto:daneosobowe@telkol.pl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daneosobowe@skm.pkp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skm.pk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zetargi@skm.pkp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miszkaq@skm.pkp.p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02E92-9F71-4DC7-91D5-60C95571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7209</Words>
  <Characters>43258</Characters>
  <Application>Microsoft Office Word</Application>
  <DocSecurity>0</DocSecurity>
  <Lines>360</Lines>
  <Paragraphs>100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Jarzyńska</dc:creator>
  <cp:lastModifiedBy>Wioleta Miszka</cp:lastModifiedBy>
  <cp:revision>3</cp:revision>
  <cp:lastPrinted>2020-06-12T08:49:00Z</cp:lastPrinted>
  <dcterms:created xsi:type="dcterms:W3CDTF">2022-06-29T08:38:00Z</dcterms:created>
  <dcterms:modified xsi:type="dcterms:W3CDTF">2022-06-29T08:42:00Z</dcterms:modified>
</cp:coreProperties>
</file>